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EBB83" w14:textId="77777777" w:rsidR="00096865" w:rsidRPr="005939DE" w:rsidRDefault="007B188A" w:rsidP="00F566BF">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BFF386F" w14:textId="77777777" w:rsidR="001B2024" w:rsidRPr="00F566BF" w:rsidRDefault="001B2024" w:rsidP="001B2024">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924C03B" w14:textId="3933FE87" w:rsidR="001B2024" w:rsidRPr="008E17BC" w:rsidRDefault="008E17BC" w:rsidP="001B2024">
      <w:pPr>
        <w:pStyle w:val="a3"/>
        <w:spacing w:line="240" w:lineRule="auto"/>
        <w:jc w:val="center"/>
        <w:rPr>
          <w:rFonts w:ascii="GHEA Grapalat" w:hAnsi="GHEA Grapalat"/>
          <w:i w:val="0"/>
          <w:lang w:val="hy-AM"/>
        </w:rPr>
      </w:pPr>
      <w:r>
        <w:rPr>
          <w:rFonts w:ascii="GHEA Grapalat" w:hAnsi="GHEA Grapalat"/>
          <w:i w:val="0"/>
          <w:lang w:val="hy-AM"/>
        </w:rPr>
        <w:t>ԳՆԱՆՇՄԱՆՀԱՐՑՄԱՆ ՄԱՍԻՆ</w:t>
      </w:r>
    </w:p>
    <w:p w14:paraId="21EF8355" w14:textId="77777777" w:rsidR="001B2024" w:rsidRPr="0054757D" w:rsidRDefault="001B2024" w:rsidP="001B2024">
      <w:pPr>
        <w:pStyle w:val="a3"/>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7C8E1CEE" w14:textId="023A170C" w:rsidR="001B2024" w:rsidRPr="0054757D" w:rsidRDefault="001B2024" w:rsidP="001B2024">
      <w:pPr>
        <w:pStyle w:val="a3"/>
        <w:spacing w:line="240" w:lineRule="auto"/>
        <w:jc w:val="center"/>
        <w:rPr>
          <w:rFonts w:ascii="GHEA Grapalat" w:hAnsi="GHEA Grapalat"/>
          <w:i w:val="0"/>
          <w:lang w:val="af-ZA"/>
        </w:rPr>
      </w:pPr>
      <w:r w:rsidRPr="00C5477B">
        <w:rPr>
          <w:rFonts w:ascii="GHEA Grapalat" w:hAnsi="GHEA Grapalat"/>
          <w:i w:val="0"/>
          <w:lang w:val="af-ZA"/>
        </w:rPr>
        <w:t>202</w:t>
      </w:r>
      <w:r w:rsidR="000440AD" w:rsidRPr="00C5477B">
        <w:rPr>
          <w:rFonts w:ascii="GHEA Grapalat" w:hAnsi="GHEA Grapalat"/>
          <w:i w:val="0"/>
          <w:lang w:val="af-ZA"/>
        </w:rPr>
        <w:t>4</w:t>
      </w:r>
      <w:r w:rsidRPr="00C5477B">
        <w:rPr>
          <w:rFonts w:ascii="GHEA Grapalat" w:hAnsi="GHEA Grapalat"/>
          <w:i w:val="0"/>
          <w:lang w:val="af-ZA"/>
        </w:rPr>
        <w:t xml:space="preserve"> թվականի </w:t>
      </w:r>
      <w:r w:rsidR="008E17BC" w:rsidRPr="00C5477B">
        <w:rPr>
          <w:rFonts w:ascii="GHEA Grapalat" w:hAnsi="GHEA Grapalat"/>
          <w:i w:val="0"/>
          <w:lang w:val="hy-AM"/>
        </w:rPr>
        <w:t>մարտի</w:t>
      </w:r>
      <w:r w:rsidR="00B33F3A" w:rsidRPr="00C5477B">
        <w:rPr>
          <w:rFonts w:ascii="GHEA Grapalat" w:hAnsi="GHEA Grapalat"/>
          <w:i w:val="0"/>
          <w:lang w:val="hy-AM"/>
        </w:rPr>
        <w:t xml:space="preserve">ի </w:t>
      </w:r>
      <w:r w:rsidR="008E17BC" w:rsidRPr="00C5477B">
        <w:rPr>
          <w:rFonts w:ascii="GHEA Grapalat" w:hAnsi="GHEA Grapalat"/>
          <w:i w:val="0"/>
          <w:lang w:val="hy-AM"/>
        </w:rPr>
        <w:t>06</w:t>
      </w:r>
      <w:r w:rsidRPr="00C5477B">
        <w:rPr>
          <w:rFonts w:ascii="GHEA Grapalat" w:hAnsi="GHEA Grapalat"/>
          <w:i w:val="0"/>
          <w:lang w:val="af-ZA"/>
        </w:rPr>
        <w:t>-ի «</w:t>
      </w:r>
      <w:r w:rsidR="008E17BC" w:rsidRPr="00C5477B">
        <w:rPr>
          <w:rFonts w:ascii="GHEA Grapalat" w:hAnsi="GHEA Grapalat"/>
          <w:i w:val="0"/>
          <w:lang w:val="hy-AM"/>
        </w:rPr>
        <w:t>1</w:t>
      </w:r>
      <w:r w:rsidRPr="00C5477B">
        <w:rPr>
          <w:rFonts w:ascii="GHEA Grapalat" w:hAnsi="GHEA Grapalat"/>
          <w:i w:val="0"/>
          <w:lang w:val="af-ZA"/>
        </w:rPr>
        <w:t>» որոշմամբ</w:t>
      </w:r>
      <w:r w:rsidRPr="0054757D">
        <w:rPr>
          <w:rFonts w:ascii="GHEA Grapalat" w:hAnsi="GHEA Grapalat"/>
          <w:i w:val="0"/>
          <w:lang w:val="af-ZA"/>
        </w:rPr>
        <w:t xml:space="preserve"> </w:t>
      </w:r>
    </w:p>
    <w:p w14:paraId="72F8DA7B" w14:textId="77777777" w:rsidR="001B2024" w:rsidRPr="0054757D" w:rsidRDefault="001B2024" w:rsidP="001B2024">
      <w:pPr>
        <w:pStyle w:val="a3"/>
        <w:spacing w:line="240" w:lineRule="auto"/>
        <w:jc w:val="center"/>
        <w:rPr>
          <w:rFonts w:ascii="GHEA Grapalat" w:hAnsi="GHEA Grapalat"/>
          <w:i w:val="0"/>
          <w:lang w:val="af-ZA"/>
        </w:rPr>
      </w:pPr>
    </w:p>
    <w:p w14:paraId="4FE2A2FC" w14:textId="175AC6BA" w:rsidR="001B2024" w:rsidRPr="00DC7E7E" w:rsidRDefault="001B2024" w:rsidP="001B2024">
      <w:pPr>
        <w:pStyle w:val="a3"/>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DC7E7E">
        <w:rPr>
          <w:rFonts w:ascii="GHEA Grapalat" w:hAnsi="GHEA Grapalat"/>
          <w:b/>
          <w:i w:val="0"/>
          <w:lang w:val="hy-AM"/>
        </w:rPr>
        <w:t>ՔԲԿ</w:t>
      </w:r>
      <w:r w:rsidR="00DC7E7E">
        <w:rPr>
          <w:rFonts w:ascii="GHEA Grapalat" w:hAnsi="GHEA Grapalat"/>
          <w:b/>
          <w:i w:val="0"/>
          <w:lang w:val="af-ZA"/>
        </w:rPr>
        <w:t>-</w:t>
      </w:r>
      <w:r w:rsidR="00DC7E7E">
        <w:rPr>
          <w:rFonts w:ascii="GHEA Grapalat" w:hAnsi="GHEA Grapalat"/>
          <w:b/>
          <w:i w:val="0"/>
          <w:lang w:val="hy-AM"/>
        </w:rPr>
        <w:t>ԳՀ</w:t>
      </w:r>
      <w:r>
        <w:rPr>
          <w:rFonts w:ascii="GHEA Grapalat" w:hAnsi="GHEA Grapalat"/>
          <w:b/>
          <w:i w:val="0"/>
          <w:lang w:val="af-ZA"/>
        </w:rPr>
        <w:t>ԾՁԲ-</w:t>
      </w:r>
      <w:r w:rsidR="00B33F3A">
        <w:rPr>
          <w:rFonts w:ascii="GHEA Grapalat" w:hAnsi="GHEA Grapalat"/>
          <w:b/>
          <w:i w:val="0"/>
          <w:lang w:val="af-ZA"/>
        </w:rPr>
        <w:t>24/</w:t>
      </w:r>
      <w:r w:rsidR="00DC7E7E">
        <w:rPr>
          <w:rFonts w:ascii="GHEA Grapalat" w:hAnsi="GHEA Grapalat"/>
          <w:b/>
          <w:i w:val="0"/>
          <w:lang w:val="hy-AM"/>
        </w:rPr>
        <w:t>19</w:t>
      </w:r>
    </w:p>
    <w:p w14:paraId="44937297" w14:textId="77777777" w:rsidR="001B2024" w:rsidRDefault="001B2024" w:rsidP="001B2024">
      <w:pPr>
        <w:pStyle w:val="a3"/>
        <w:spacing w:line="240" w:lineRule="auto"/>
        <w:rPr>
          <w:rFonts w:ascii="GHEA Grapalat" w:hAnsi="GHEA Grapalat"/>
          <w:i w:val="0"/>
          <w:lang w:val="af-ZA"/>
        </w:rPr>
      </w:pPr>
    </w:p>
    <w:p w14:paraId="7D03E799" w14:textId="77777777" w:rsidR="001B2024" w:rsidRPr="002303B4" w:rsidRDefault="001B2024" w:rsidP="001B2024">
      <w:pPr>
        <w:pStyle w:val="a3"/>
        <w:spacing w:line="240" w:lineRule="auto"/>
        <w:jc w:val="center"/>
        <w:rPr>
          <w:rFonts w:ascii="GHEA Grapalat" w:hAnsi="GHEA Grapalat"/>
          <w:i w:val="0"/>
          <w:lang w:val="hy-AM"/>
        </w:rPr>
      </w:pPr>
    </w:p>
    <w:p w14:paraId="45904C72" w14:textId="77777777" w:rsidR="0091042F" w:rsidRPr="001B2024" w:rsidRDefault="0091042F" w:rsidP="00EF3662">
      <w:pPr>
        <w:pStyle w:val="a3"/>
        <w:spacing w:line="240" w:lineRule="auto"/>
        <w:rPr>
          <w:rFonts w:ascii="GHEA Grapalat" w:hAnsi="GHEA Grapalat"/>
          <w:i w:val="0"/>
          <w:lang w:val="hy-AM"/>
        </w:rPr>
      </w:pPr>
    </w:p>
    <w:p w14:paraId="54DCC387" w14:textId="77777777" w:rsidR="00DC7E7E" w:rsidRPr="00235B66" w:rsidRDefault="001B2024" w:rsidP="00DC7E7E">
      <w:pPr>
        <w:pStyle w:val="a3"/>
        <w:spacing w:line="240" w:lineRule="auto"/>
        <w:ind w:firstLine="708"/>
        <w:jc w:val="left"/>
        <w:rPr>
          <w:rFonts w:ascii="GHEA Grapalat" w:hAnsi="GHEA Grapalat"/>
          <w:i w:val="0"/>
          <w:lang w:val="hy-AM"/>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00DC7E7E" w:rsidRPr="00235B66">
        <w:rPr>
          <w:rFonts w:ascii="GHEA Grapalat" w:hAnsi="GHEA Grapalat"/>
          <w:b/>
          <w:i w:val="0"/>
          <w:lang w:val="af-ZA"/>
        </w:rPr>
        <w:t>«Քրեակատարողական բժշկության կենտրոն» ՊՈԱԿ-</w:t>
      </w:r>
      <w:r w:rsidR="00DC7E7E" w:rsidRPr="00235B66">
        <w:rPr>
          <w:rFonts w:ascii="GHEA Grapalat" w:hAnsi="GHEA Grapalat"/>
          <w:b/>
          <w:i w:val="0"/>
          <w:lang w:val="hy-AM"/>
        </w:rPr>
        <w:t>ն</w:t>
      </w:r>
      <w:r w:rsidR="00DC7E7E" w:rsidRPr="00235B66">
        <w:rPr>
          <w:rFonts w:ascii="GHEA Grapalat" w:hAnsi="GHEA Grapalat"/>
          <w:i w:val="0"/>
          <w:lang w:val="af-ZA"/>
        </w:rPr>
        <w:t>, որը գտնվում է</w:t>
      </w:r>
      <w:r w:rsidR="00DC7E7E" w:rsidRPr="00235B66">
        <w:rPr>
          <w:rFonts w:ascii="GHEA Grapalat" w:hAnsi="GHEA Grapalat"/>
          <w:b/>
          <w:i w:val="0"/>
          <w:lang w:val="hy-AM"/>
        </w:rPr>
        <w:t xml:space="preserve"> Կոմիտաս 54 բ </w:t>
      </w:r>
      <w:r w:rsidR="00DC7E7E" w:rsidRPr="00235B66">
        <w:rPr>
          <w:rFonts w:ascii="GHEA Grapalat" w:hAnsi="GHEA Grapalat"/>
          <w:b/>
          <w:i w:val="0"/>
          <w:lang w:val="af-ZA"/>
        </w:rPr>
        <w:t>հասցեում</w:t>
      </w:r>
      <w:r w:rsidR="00DC7E7E" w:rsidRPr="00235B66">
        <w:rPr>
          <w:rFonts w:ascii="GHEA Grapalat" w:hAnsi="GHEA Grapalat"/>
          <w:i w:val="0"/>
          <w:lang w:val="af-ZA"/>
        </w:rPr>
        <w:t xml:space="preserve"> հասցեում,</w:t>
      </w:r>
      <w:r w:rsidR="00DC7E7E" w:rsidRPr="00235B66">
        <w:rPr>
          <w:rFonts w:ascii="GHEA Grapalat" w:hAnsi="GHEA Grapalat"/>
          <w:i w:val="0"/>
          <w:lang w:val="hy-AM"/>
        </w:rPr>
        <w:t xml:space="preserve"> </w:t>
      </w:r>
      <w:r w:rsidR="00DC7E7E" w:rsidRPr="00235B66">
        <w:rPr>
          <w:rFonts w:ascii="GHEA Grapalat" w:hAnsi="GHEA Grapalat"/>
          <w:i w:val="0"/>
          <w:lang w:val="af-ZA"/>
        </w:rPr>
        <w:t xml:space="preserve">հայտարարում է </w:t>
      </w:r>
      <w:r w:rsidR="00DC7E7E" w:rsidRPr="00235B66">
        <w:rPr>
          <w:rFonts w:ascii="GHEA Grapalat" w:hAnsi="GHEA Grapalat"/>
          <w:i w:val="0"/>
          <w:lang w:val="hy-AM"/>
        </w:rPr>
        <w:t>գնանշման հարցում</w:t>
      </w:r>
      <w:r w:rsidR="00DC7E7E" w:rsidRPr="00235B66">
        <w:rPr>
          <w:rFonts w:ascii="GHEA Grapalat" w:hAnsi="GHEA Grapalat"/>
          <w:i w:val="0"/>
          <w:lang w:val="af-ZA"/>
        </w:rPr>
        <w:t>, որն իրականացվում է մեկ փուլով:</w:t>
      </w:r>
    </w:p>
    <w:p w14:paraId="5BE6FA8D" w14:textId="7105A7A6" w:rsidR="00311076" w:rsidRPr="00BD2FC5" w:rsidRDefault="001B2024" w:rsidP="00DC7E7E">
      <w:pPr>
        <w:pStyle w:val="a3"/>
        <w:spacing w:line="240" w:lineRule="auto"/>
        <w:ind w:firstLine="708"/>
        <w:rPr>
          <w:rFonts w:ascii="GHEA Grapalat" w:hAnsi="GHEA Grapalat" w:cs="Sylfaen"/>
          <w:b/>
          <w:szCs w:val="24"/>
          <w:lang w:val="hy-AM"/>
        </w:rPr>
      </w:pPr>
      <w:bookmarkStart w:id="0" w:name="_Hlk23167417"/>
      <w:r w:rsidRPr="004F0586">
        <w:rPr>
          <w:rFonts w:ascii="GHEA Grapalat" w:hAnsi="GHEA Grapalat" w:cs="Sylfaen"/>
          <w:i w:val="0"/>
          <w:lang w:val="af-ZA"/>
        </w:rPr>
        <w:t>Սույն</w:t>
      </w:r>
      <w:r w:rsidRPr="004F0586">
        <w:rPr>
          <w:rFonts w:ascii="GHEA Grapalat" w:hAnsi="GHEA Grapalat"/>
          <w:i w:val="0"/>
          <w:lang w:val="af-ZA"/>
        </w:rPr>
        <w:t xml:space="preserve"> </w:t>
      </w:r>
      <w:r w:rsidRPr="004F0586">
        <w:rPr>
          <w:rFonts w:ascii="GHEA Grapalat" w:hAnsi="GHEA Grapalat" w:cs="Sylfaen"/>
          <w:i w:val="0"/>
          <w:lang w:val="af-ZA"/>
        </w:rPr>
        <w:t>ընթացակարգի</w:t>
      </w:r>
      <w:bookmarkEnd w:id="0"/>
      <w:r w:rsidRPr="004F0586">
        <w:rPr>
          <w:rFonts w:ascii="GHEA Grapalat" w:hAnsi="GHEA Grapalat"/>
          <w:i w:val="0"/>
          <w:lang w:val="af-ZA"/>
        </w:rPr>
        <w:t xml:space="preserve"> </w:t>
      </w:r>
      <w:r w:rsidRPr="004F0586">
        <w:rPr>
          <w:rFonts w:ascii="GHEA Grapalat" w:hAnsi="GHEA Grapalat" w:cs="Sylfaen"/>
          <w:i w:val="0"/>
          <w:lang w:val="af-ZA"/>
        </w:rPr>
        <w:t>արդյունքում</w:t>
      </w:r>
      <w:r w:rsidRPr="004F0586">
        <w:rPr>
          <w:rFonts w:ascii="GHEA Grapalat" w:hAnsi="GHEA Grapalat"/>
          <w:i w:val="0"/>
          <w:lang w:val="af-ZA"/>
        </w:rPr>
        <w:t xml:space="preserve"> </w:t>
      </w:r>
      <w:r w:rsidRPr="004F0586">
        <w:rPr>
          <w:rFonts w:ascii="GHEA Grapalat" w:hAnsi="GHEA Grapalat" w:cs="Sylfaen"/>
          <w:i w:val="0"/>
          <w:lang w:val="hy-AM"/>
        </w:rPr>
        <w:t>ընտրված</w:t>
      </w:r>
      <w:r w:rsidRPr="004F0586">
        <w:rPr>
          <w:rFonts w:ascii="GHEA Grapalat" w:hAnsi="GHEA Grapalat"/>
          <w:i w:val="0"/>
          <w:lang w:val="af-ZA"/>
        </w:rPr>
        <w:t xml:space="preserve"> </w:t>
      </w:r>
      <w:r w:rsidRPr="004F0586">
        <w:rPr>
          <w:rFonts w:ascii="GHEA Grapalat" w:hAnsi="GHEA Grapalat" w:cs="Sylfaen"/>
          <w:i w:val="0"/>
          <w:lang w:val="af-ZA"/>
        </w:rPr>
        <w:t>մասնակցին</w:t>
      </w:r>
      <w:r w:rsidRPr="004F0586">
        <w:rPr>
          <w:rFonts w:ascii="GHEA Grapalat" w:hAnsi="GHEA Grapalat"/>
          <w:i w:val="0"/>
          <w:lang w:val="af-ZA"/>
        </w:rPr>
        <w:t xml:space="preserve"> </w:t>
      </w:r>
      <w:r w:rsidRPr="004F0586">
        <w:rPr>
          <w:rFonts w:ascii="GHEA Grapalat" w:hAnsi="GHEA Grapalat" w:cs="Sylfaen"/>
          <w:i w:val="0"/>
          <w:lang w:val="af-ZA"/>
        </w:rPr>
        <w:t>սահմանված</w:t>
      </w:r>
      <w:r w:rsidRPr="004F0586">
        <w:rPr>
          <w:rFonts w:ascii="GHEA Grapalat" w:hAnsi="GHEA Grapalat"/>
          <w:i w:val="0"/>
          <w:lang w:val="af-ZA"/>
        </w:rPr>
        <w:t xml:space="preserve"> </w:t>
      </w:r>
      <w:r w:rsidRPr="004F0586">
        <w:rPr>
          <w:rFonts w:ascii="GHEA Grapalat" w:hAnsi="GHEA Grapalat" w:cs="Sylfaen"/>
          <w:i w:val="0"/>
          <w:lang w:val="af-ZA"/>
        </w:rPr>
        <w:t>կարգով</w:t>
      </w:r>
      <w:r w:rsidRPr="004F0586">
        <w:rPr>
          <w:rFonts w:ascii="GHEA Grapalat" w:hAnsi="GHEA Grapalat"/>
          <w:i w:val="0"/>
          <w:lang w:val="af-ZA"/>
        </w:rPr>
        <w:t xml:space="preserve"> </w:t>
      </w:r>
      <w:r w:rsidRPr="004F0586">
        <w:rPr>
          <w:rFonts w:ascii="GHEA Grapalat" w:hAnsi="GHEA Grapalat" w:cs="Sylfaen"/>
          <w:i w:val="0"/>
          <w:lang w:val="af-ZA"/>
        </w:rPr>
        <w:t>կառաջարկվի</w:t>
      </w:r>
      <w:r w:rsidRPr="004F0586">
        <w:rPr>
          <w:rFonts w:ascii="GHEA Grapalat" w:hAnsi="GHEA Grapalat"/>
          <w:i w:val="0"/>
          <w:lang w:val="af-ZA"/>
        </w:rPr>
        <w:t xml:space="preserve"> </w:t>
      </w:r>
      <w:r w:rsidRPr="004F0586">
        <w:rPr>
          <w:rFonts w:ascii="GHEA Grapalat" w:hAnsi="GHEA Grapalat" w:cs="Sylfaen"/>
          <w:i w:val="0"/>
          <w:lang w:val="af-ZA"/>
        </w:rPr>
        <w:t>կնքել</w:t>
      </w:r>
      <w:r>
        <w:rPr>
          <w:rFonts w:ascii="GHEA Grapalat" w:hAnsi="GHEA Grapalat"/>
          <w:i w:val="0"/>
          <w:lang w:val="af-ZA"/>
        </w:rPr>
        <w:t xml:space="preserve"> </w:t>
      </w:r>
      <w:r>
        <w:rPr>
          <w:rFonts w:ascii="GHEA Grapalat" w:hAnsi="GHEA Grapalat"/>
          <w:b/>
          <w:i w:val="0"/>
          <w:lang w:val="af-ZA"/>
        </w:rPr>
        <w:t xml:space="preserve"> </w:t>
      </w:r>
      <w:r w:rsidRPr="00634274">
        <w:rPr>
          <w:rFonts w:ascii="GHEA Grapalat" w:hAnsi="GHEA Grapalat" w:cs="Sylfaen"/>
          <w:b/>
          <w:i w:val="0"/>
          <w:lang w:val="af-ZA"/>
        </w:rPr>
        <w:t xml:space="preserve"> </w:t>
      </w:r>
      <w:r w:rsidR="00DC7E7E" w:rsidRPr="007A0A6D">
        <w:rPr>
          <w:rFonts w:ascii="GHEA Grapalat" w:hAnsi="GHEA Grapalat"/>
          <w:b/>
          <w:i w:val="0"/>
          <w:lang w:val="hy-AM"/>
        </w:rPr>
        <w:t>«Արմավիր</w:t>
      </w:r>
      <w:r w:rsidR="00DC7E7E">
        <w:rPr>
          <w:rFonts w:ascii="GHEA Grapalat" w:hAnsi="GHEA Grapalat"/>
          <w:b/>
          <w:i w:val="0"/>
          <w:lang w:val="hy-AM"/>
        </w:rPr>
        <w:t xml:space="preserve"> ՔԿՀ</w:t>
      </w:r>
      <w:r w:rsidR="00DC7E7E" w:rsidRPr="007A0A6D">
        <w:rPr>
          <w:rFonts w:ascii="GHEA Grapalat" w:hAnsi="GHEA Grapalat"/>
          <w:b/>
          <w:i w:val="0"/>
          <w:lang w:val="hy-AM"/>
        </w:rPr>
        <w:t>»</w:t>
      </w:r>
      <w:r w:rsidR="00DC7E7E">
        <w:rPr>
          <w:rFonts w:ascii="GHEA Grapalat" w:hAnsi="GHEA Grapalat"/>
          <w:b/>
          <w:i w:val="0"/>
          <w:lang w:val="hy-AM"/>
        </w:rPr>
        <w:t xml:space="preserve"> տարածքում գտնվող  </w:t>
      </w:r>
      <w:r w:rsidR="00DC7E7E" w:rsidRPr="007A0A6D">
        <w:rPr>
          <w:rFonts w:ascii="GHEA Grapalat" w:hAnsi="GHEA Grapalat"/>
          <w:b/>
          <w:i w:val="0"/>
          <w:lang w:val="hy-AM"/>
        </w:rPr>
        <w:t>բժշկական</w:t>
      </w:r>
      <w:r w:rsidR="00DC7E7E">
        <w:rPr>
          <w:rFonts w:ascii="GHEA Grapalat" w:hAnsi="GHEA Grapalat"/>
          <w:b/>
          <w:i w:val="0"/>
          <w:lang w:val="hy-AM"/>
        </w:rPr>
        <w:t xml:space="preserve"> մասի վերանորոգման </w:t>
      </w:r>
      <w:r w:rsidR="00DC7E7E" w:rsidRPr="00FB0143">
        <w:rPr>
          <w:rFonts w:ascii="GHEA Grapalat" w:hAnsi="GHEA Grapalat"/>
          <w:b/>
          <w:i w:val="0"/>
          <w:color w:val="000000" w:themeColor="text1"/>
          <w:lang w:val="hy-AM"/>
        </w:rPr>
        <w:t>աշխատանքների</w:t>
      </w:r>
      <w:r w:rsidR="009E3B64">
        <w:rPr>
          <w:rFonts w:ascii="GHEA Grapalat" w:hAnsi="GHEA Grapalat" w:cs="Sylfaen"/>
          <w:b/>
          <w:i w:val="0"/>
          <w:szCs w:val="24"/>
          <w:lang w:val="hy-AM"/>
        </w:rPr>
        <w:t xml:space="preserve"> որակի տեխնիկական հսկողության ծառայություններ</w:t>
      </w:r>
      <w:r w:rsidR="00BD2FC5" w:rsidRPr="00BD2FC5">
        <w:rPr>
          <w:rFonts w:ascii="GHEA Grapalat" w:hAnsi="GHEA Grapalat" w:cs="Sylfaen"/>
          <w:b/>
          <w:i w:val="0"/>
          <w:szCs w:val="24"/>
          <w:lang w:val="hy-AM"/>
        </w:rPr>
        <w:t>ի</w:t>
      </w:r>
      <w:r w:rsidR="00BD2FC5">
        <w:rPr>
          <w:rFonts w:ascii="GHEA Grapalat" w:hAnsi="GHEA Grapalat"/>
          <w:b/>
          <w:i w:val="0"/>
          <w:lang w:val="af-ZA"/>
        </w:rPr>
        <w:t xml:space="preserve"> </w:t>
      </w:r>
      <w:r w:rsidRPr="00DB72BC">
        <w:rPr>
          <w:rFonts w:ascii="GHEA Grapalat" w:hAnsi="GHEA Grapalat" w:cs="Sylfaen"/>
          <w:i w:val="0"/>
          <w:lang w:val="af-ZA"/>
        </w:rPr>
        <w:t>մատուցման</w:t>
      </w:r>
      <w:r>
        <w:rPr>
          <w:rFonts w:ascii="GHEA Grapalat" w:hAnsi="GHEA Grapalat"/>
          <w:b/>
          <w:i w:val="0"/>
          <w:lang w:val="af-ZA"/>
        </w:rPr>
        <w:t xml:space="preserve"> </w:t>
      </w:r>
      <w:r w:rsidRPr="004F0586">
        <w:rPr>
          <w:rFonts w:ascii="GHEA Grapalat" w:hAnsi="GHEA Grapalat" w:cs="Sylfaen"/>
          <w:i w:val="0"/>
          <w:lang w:val="af-ZA"/>
        </w:rPr>
        <w:t>պայմանագիր</w:t>
      </w:r>
      <w:r w:rsidRPr="004F0586">
        <w:rPr>
          <w:rFonts w:ascii="GHEA Grapalat" w:hAnsi="GHEA Grapalat"/>
          <w:i w:val="0"/>
          <w:lang w:val="af-ZA"/>
        </w:rPr>
        <w:t xml:space="preserve"> (</w:t>
      </w:r>
      <w:r w:rsidRPr="004F0586">
        <w:rPr>
          <w:rFonts w:ascii="GHEA Grapalat" w:hAnsi="GHEA Grapalat" w:cs="Sylfaen"/>
          <w:i w:val="0"/>
          <w:lang w:val="af-ZA"/>
        </w:rPr>
        <w:t>այսուհետ</w:t>
      </w:r>
      <w:r w:rsidRPr="004F0586">
        <w:rPr>
          <w:rFonts w:ascii="GHEA Grapalat" w:hAnsi="GHEA Grapalat"/>
          <w:i w:val="0"/>
          <w:lang w:val="af-ZA"/>
        </w:rPr>
        <w:t xml:space="preserve">` </w:t>
      </w:r>
      <w:r w:rsidRPr="004F0586">
        <w:rPr>
          <w:rFonts w:ascii="GHEA Grapalat" w:hAnsi="GHEA Grapalat" w:cs="Sylfaen"/>
          <w:i w:val="0"/>
          <w:lang w:val="af-ZA"/>
        </w:rPr>
        <w:t>պայմանագիր</w:t>
      </w:r>
      <w:r w:rsidRPr="004F0586">
        <w:rPr>
          <w:rFonts w:ascii="GHEA Grapalat" w:hAnsi="GHEA Grapalat"/>
          <w:i w:val="0"/>
          <w:lang w:val="af-ZA"/>
        </w:rPr>
        <w:t>)</w:t>
      </w:r>
      <w:r w:rsidRPr="004F0586">
        <w:rPr>
          <w:rFonts w:ascii="GHEA Grapalat" w:hAnsi="GHEA Grapalat" w:cs="Tahoma"/>
          <w:i w:val="0"/>
          <w:lang w:val="af-ZA"/>
        </w:rPr>
        <w:t>։</w:t>
      </w:r>
      <w:r>
        <w:rPr>
          <w:rFonts w:ascii="GHEA Grapalat" w:hAnsi="GHEA Grapalat"/>
          <w:i w:val="0"/>
          <w:lang w:val="af-ZA"/>
        </w:rPr>
        <w:t xml:space="preserve"> </w:t>
      </w: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7134BCE3" w14:textId="0145F507" w:rsidR="00DC7E7E" w:rsidRPr="00235B66" w:rsidRDefault="00DC7E7E" w:rsidP="00DC7E7E">
      <w:pPr>
        <w:pStyle w:val="a3"/>
        <w:spacing w:line="240" w:lineRule="auto"/>
        <w:ind w:firstLine="0"/>
        <w:rPr>
          <w:rFonts w:ascii="GHEA Grapalat" w:hAnsi="GHEA Grapalat"/>
          <w:i w:val="0"/>
          <w:lang w:val="af-ZA"/>
        </w:rPr>
      </w:pPr>
      <w:r>
        <w:rPr>
          <w:rFonts w:ascii="GHEA Grapalat" w:hAnsi="GHEA Grapalat"/>
          <w:i w:val="0"/>
          <w:lang w:val="hy-AM"/>
        </w:rPr>
        <w:t xml:space="preserve">      </w:t>
      </w:r>
      <w:r w:rsidRPr="00235B66">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F3F4249" w14:textId="77777777" w:rsidR="00DC7E7E" w:rsidRPr="00235B66" w:rsidRDefault="00DC7E7E" w:rsidP="00DC7E7E">
      <w:pPr>
        <w:ind w:firstLine="720"/>
        <w:jc w:val="both"/>
        <w:rPr>
          <w:rFonts w:ascii="GHEA Grapalat" w:hAnsi="GHEA Grapalat"/>
          <w:sz w:val="20"/>
          <w:szCs w:val="20"/>
          <w:lang w:val="af-ZA"/>
        </w:rPr>
      </w:pPr>
      <w:r w:rsidRPr="00235B6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8DE9AB4" w14:textId="77777777" w:rsidR="00DC7E7E" w:rsidRPr="00235B66" w:rsidRDefault="00DC7E7E" w:rsidP="00DC7E7E">
      <w:pPr>
        <w:pStyle w:val="a3"/>
        <w:spacing w:line="240" w:lineRule="auto"/>
        <w:rPr>
          <w:rFonts w:ascii="GHEA Grapalat" w:hAnsi="GHEA Grapalat"/>
          <w:i w:val="0"/>
          <w:lang w:val="af-ZA"/>
        </w:rPr>
      </w:pPr>
      <w:r w:rsidRPr="00235B66">
        <w:rPr>
          <w:rFonts w:ascii="GHEA Grapalat" w:hAnsi="GHEA Grapalat"/>
          <w:i w:val="0"/>
          <w:lang w:val="af-ZA"/>
        </w:rPr>
        <w:t xml:space="preserve">Ընտրված մասնակիցը որոշվում է </w:t>
      </w:r>
      <w:bookmarkStart w:id="1" w:name="_Hlk23167512"/>
      <w:r w:rsidRPr="00235B66">
        <w:rPr>
          <w:rFonts w:ascii="GHEA Grapalat" w:hAnsi="GHEA Grapalat"/>
          <w:i w:val="0"/>
          <w:lang w:val="af-ZA"/>
        </w:rPr>
        <w:t xml:space="preserve">ոչ գնային պայմաններով բավարար գնահատված </w:t>
      </w:r>
      <w:bookmarkEnd w:id="1"/>
      <w:r w:rsidRPr="00235B6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EE196FF" w14:textId="77777777" w:rsidR="00DC7E7E" w:rsidRPr="00235B66" w:rsidRDefault="00DC7E7E" w:rsidP="00DC7E7E">
      <w:pPr>
        <w:pStyle w:val="a3"/>
        <w:spacing w:line="240" w:lineRule="auto"/>
        <w:rPr>
          <w:rFonts w:ascii="GHEA Grapalat" w:hAnsi="GHEA Grapalat"/>
          <w:i w:val="0"/>
          <w:lang w:val="af-ZA"/>
        </w:rPr>
      </w:pPr>
      <w:r w:rsidRPr="00235B6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235B66">
        <w:rPr>
          <w:rFonts w:ascii="GHEA Grapalat" w:hAnsi="GHEA Grapalat"/>
          <w:i w:val="0"/>
          <w:lang w:val="hy-AM"/>
        </w:rPr>
        <w:t xml:space="preserve"> 6</w:t>
      </w:r>
      <w:r w:rsidRPr="00235B66">
        <w:rPr>
          <w:rFonts w:ascii="GHEA Grapalat" w:hAnsi="GHEA Grapalat"/>
          <w:i w:val="0"/>
          <w:lang w:val="af-ZA"/>
        </w:rPr>
        <w:t xml:space="preserve">-րդ օրը ժամը </w:t>
      </w:r>
      <w:r w:rsidRPr="00235B66">
        <w:rPr>
          <w:rFonts w:ascii="GHEA Grapalat" w:hAnsi="GHEA Grapalat"/>
          <w:i w:val="0"/>
          <w:lang w:val="hy-AM"/>
        </w:rPr>
        <w:t>17:00</w:t>
      </w:r>
      <w:r w:rsidRPr="00235B66">
        <w:rPr>
          <w:rFonts w:ascii="GHEA Grapalat" w:hAnsi="GHEA Grapalat"/>
          <w:i w:val="0"/>
          <w:lang w:val="af-ZA"/>
        </w:rPr>
        <w:t>-</w:t>
      </w:r>
      <w:r w:rsidRPr="00235B66">
        <w:rPr>
          <w:rFonts w:ascii="GHEA Grapalat" w:hAnsi="GHEA Grapalat"/>
          <w:i w:val="0"/>
          <w:lang w:val="hy-AM"/>
        </w:rPr>
        <w:t>ն</w:t>
      </w:r>
      <w:r w:rsidRPr="00235B66">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0F6AA9E7" w14:textId="77777777" w:rsidR="00DC7E7E" w:rsidRPr="00235B66" w:rsidRDefault="00DC7E7E" w:rsidP="00DC7E7E">
      <w:pPr>
        <w:pStyle w:val="a3"/>
        <w:spacing w:line="240" w:lineRule="auto"/>
        <w:rPr>
          <w:rFonts w:ascii="GHEA Grapalat" w:hAnsi="GHEA Grapalat"/>
          <w:i w:val="0"/>
          <w:lang w:val="af-ZA"/>
        </w:rPr>
      </w:pPr>
      <w:r w:rsidRPr="00235B6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A04C0AA" w14:textId="77777777" w:rsidR="00DC7E7E" w:rsidRPr="00235B66" w:rsidRDefault="00DC7E7E" w:rsidP="00DC7E7E">
      <w:pPr>
        <w:pStyle w:val="a3"/>
        <w:spacing w:line="240" w:lineRule="auto"/>
        <w:rPr>
          <w:rFonts w:ascii="GHEA Grapalat" w:hAnsi="GHEA Grapalat"/>
          <w:i w:val="0"/>
          <w:lang w:val="af-ZA"/>
        </w:rPr>
      </w:pPr>
      <w:r w:rsidRPr="00235B6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735FE0A5" w14:textId="77777777" w:rsidR="00DC7E7E" w:rsidRPr="00235B66" w:rsidRDefault="00DC7E7E" w:rsidP="00DC7E7E">
      <w:pPr>
        <w:pStyle w:val="a3"/>
        <w:spacing w:line="240" w:lineRule="auto"/>
        <w:rPr>
          <w:rFonts w:ascii="GHEA Grapalat" w:hAnsi="GHEA Grapalat"/>
          <w:i w:val="0"/>
          <w:lang w:val="af-ZA"/>
        </w:rPr>
      </w:pPr>
      <w:r w:rsidRPr="00235B66">
        <w:rPr>
          <w:rFonts w:ascii="GHEA Grapalat" w:hAnsi="GHEA Grapalat"/>
          <w:b/>
          <w:i w:val="0"/>
          <w:lang w:val="af-ZA"/>
        </w:rPr>
        <w:t>Մրցույթի հայտերն անհրաժեշտ է ներկայացնել</w:t>
      </w:r>
      <w:r w:rsidRPr="00235B66">
        <w:rPr>
          <w:rFonts w:ascii="GHEA Grapalat" w:hAnsi="GHEA Grapalat"/>
          <w:b/>
          <w:i w:val="0"/>
          <w:lang w:val="af-ZA" w:eastAsia="ru-RU"/>
        </w:rPr>
        <w:t xml:space="preserve"> </w:t>
      </w:r>
      <w:r w:rsidRPr="00235B66">
        <w:rPr>
          <w:rFonts w:ascii="GHEA Grapalat" w:hAnsi="GHEA Grapalat"/>
          <w:b/>
          <w:i w:val="0"/>
          <w:lang w:val="hy-AM"/>
        </w:rPr>
        <w:t xml:space="preserve">Կոմիտաս 54 բ </w:t>
      </w:r>
      <w:r w:rsidRPr="00235B66">
        <w:rPr>
          <w:rFonts w:ascii="GHEA Grapalat" w:hAnsi="GHEA Grapalat"/>
          <w:b/>
          <w:i w:val="0"/>
          <w:lang w:val="af-ZA"/>
        </w:rPr>
        <w:t>հասցեով, փաստաթղթային ձևով</w:t>
      </w:r>
      <w:r w:rsidRPr="00235B66">
        <w:rPr>
          <w:rFonts w:ascii="GHEA Grapalat" w:hAnsi="GHEA Grapalat"/>
          <w:b/>
          <w:i w:val="0"/>
          <w:lang w:val="af-ZA" w:eastAsia="ru-RU"/>
        </w:rPr>
        <w:t xml:space="preserve"> </w:t>
      </w:r>
      <w:r w:rsidRPr="00235B66">
        <w:rPr>
          <w:rFonts w:ascii="GHEA Grapalat" w:hAnsi="GHEA Grapalat"/>
          <w:b/>
          <w:i w:val="0"/>
          <w:lang w:val="af-ZA"/>
        </w:rPr>
        <w:t xml:space="preserve">մինչև սույն հայտարարության հրապարակման օրվանից հաշված </w:t>
      </w:r>
      <w:r w:rsidRPr="00235B66">
        <w:rPr>
          <w:rFonts w:ascii="GHEA Grapalat" w:hAnsi="GHEA Grapalat"/>
          <w:b/>
          <w:i w:val="0"/>
          <w:lang w:val="hy-AM"/>
        </w:rPr>
        <w:t>7</w:t>
      </w:r>
      <w:r w:rsidRPr="00235B66">
        <w:rPr>
          <w:rFonts w:ascii="GHEA Grapalat" w:hAnsi="GHEA Grapalat"/>
          <w:b/>
          <w:i w:val="0"/>
          <w:lang w:val="af-ZA"/>
        </w:rPr>
        <w:t xml:space="preserve">-րդ օրվա ժամը </w:t>
      </w:r>
      <w:r w:rsidRPr="00235B66">
        <w:rPr>
          <w:rFonts w:ascii="GHEA Grapalat" w:hAnsi="GHEA Grapalat"/>
          <w:b/>
          <w:i w:val="0"/>
          <w:lang w:val="hy-AM"/>
        </w:rPr>
        <w:t>1</w:t>
      </w:r>
      <w:r>
        <w:rPr>
          <w:rFonts w:ascii="GHEA Grapalat" w:hAnsi="GHEA Grapalat"/>
          <w:b/>
          <w:i w:val="0"/>
          <w:lang w:val="hy-AM"/>
        </w:rPr>
        <w:t>1</w:t>
      </w:r>
      <w:r w:rsidRPr="00235B66">
        <w:rPr>
          <w:rFonts w:ascii="GHEA Grapalat" w:hAnsi="GHEA Grapalat"/>
          <w:b/>
          <w:i w:val="0"/>
          <w:lang w:val="hy-AM"/>
        </w:rPr>
        <w:t>:00</w:t>
      </w:r>
      <w:r w:rsidRPr="00235B66">
        <w:rPr>
          <w:rFonts w:ascii="GHEA Grapalat" w:hAnsi="GHEA Grapalat"/>
          <w:b/>
          <w:i w:val="0"/>
          <w:lang w:val="af-ZA"/>
        </w:rPr>
        <w:t>-</w:t>
      </w:r>
      <w:r w:rsidRPr="00235B66">
        <w:rPr>
          <w:rFonts w:ascii="GHEA Grapalat" w:hAnsi="GHEA Grapalat"/>
          <w:b/>
          <w:i w:val="0"/>
          <w:lang w:val="hy-AM"/>
        </w:rPr>
        <w:t>ն</w:t>
      </w:r>
      <w:r w:rsidRPr="00235B66">
        <w:rPr>
          <w:rFonts w:ascii="GHEA Grapalat" w:hAnsi="GHEA Grapalat"/>
          <w:b/>
          <w:i w:val="0"/>
          <w:lang w:val="af-ZA"/>
        </w:rPr>
        <w:t>:</w:t>
      </w:r>
      <w:r w:rsidRPr="00235B66">
        <w:rPr>
          <w:rFonts w:ascii="GHEA Grapalat" w:hAnsi="GHEA Grapalat"/>
          <w:i w:val="0"/>
          <w:lang w:val="af-ZA"/>
        </w:rPr>
        <w:t xml:space="preserve"> Հայտերը, հայերենից բացի, կարող են ներկայացվել նաև անգլերեն կամ ռուսերեն: </w:t>
      </w:r>
    </w:p>
    <w:p w14:paraId="4039FE32" w14:textId="09696E47" w:rsidR="00DC7E7E" w:rsidRDefault="00DC7E7E" w:rsidP="00DC7E7E">
      <w:pPr>
        <w:pStyle w:val="a3"/>
        <w:spacing w:line="240" w:lineRule="auto"/>
        <w:ind w:firstLine="708"/>
        <w:rPr>
          <w:rFonts w:ascii="GHEA Grapalat" w:hAnsi="GHEA Grapalat"/>
          <w:b/>
          <w:i w:val="0"/>
          <w:lang w:val="hy-AM"/>
        </w:rPr>
      </w:pPr>
      <w:r w:rsidRPr="00235B66">
        <w:rPr>
          <w:rFonts w:ascii="GHEA Grapalat" w:hAnsi="GHEA Grapalat"/>
          <w:b/>
          <w:i w:val="0"/>
          <w:lang w:val="af-ZA"/>
        </w:rPr>
        <w:t xml:space="preserve">Հայտերի բացումը տեղի կունենա </w:t>
      </w:r>
      <w:r w:rsidRPr="00235B66">
        <w:rPr>
          <w:rFonts w:ascii="GHEA Grapalat" w:hAnsi="GHEA Grapalat"/>
          <w:b/>
          <w:i w:val="0"/>
          <w:lang w:val="hy-AM"/>
        </w:rPr>
        <w:t xml:space="preserve">Կոմիտաս 54 բ </w:t>
      </w:r>
      <w:r w:rsidRPr="00235B66">
        <w:rPr>
          <w:rFonts w:ascii="GHEA Grapalat" w:hAnsi="GHEA Grapalat"/>
          <w:b/>
          <w:i w:val="0"/>
          <w:lang w:val="af-ZA"/>
        </w:rPr>
        <w:t>հասցեում, «</w:t>
      </w:r>
      <w:r>
        <w:rPr>
          <w:rFonts w:ascii="GHEA Grapalat" w:hAnsi="GHEA Grapalat"/>
          <w:b/>
          <w:i w:val="0"/>
          <w:lang w:val="hy-AM"/>
        </w:rPr>
        <w:t>2024</w:t>
      </w:r>
      <w:r w:rsidRPr="00235B66">
        <w:rPr>
          <w:rFonts w:ascii="GHEA Grapalat" w:hAnsi="GHEA Grapalat"/>
          <w:b/>
          <w:i w:val="0"/>
          <w:lang w:val="hy-AM"/>
        </w:rPr>
        <w:t>թ</w:t>
      </w:r>
      <w:r w:rsidRPr="00235B66">
        <w:rPr>
          <w:rFonts w:ascii="GHEA Grapalat" w:hAnsi="GHEA Grapalat"/>
          <w:b/>
          <w:i w:val="0"/>
          <w:lang w:val="af-ZA"/>
        </w:rPr>
        <w:t>» «</w:t>
      </w:r>
      <w:r w:rsidRPr="00C5477B">
        <w:rPr>
          <w:rFonts w:ascii="GHEA Grapalat" w:hAnsi="GHEA Grapalat"/>
          <w:b/>
          <w:i w:val="0"/>
          <w:lang w:val="hy-AM"/>
        </w:rPr>
        <w:t>մարտի</w:t>
      </w:r>
      <w:r w:rsidRPr="00C5477B">
        <w:rPr>
          <w:rFonts w:ascii="GHEA Grapalat" w:hAnsi="GHEA Grapalat"/>
          <w:b/>
          <w:i w:val="0"/>
          <w:lang w:val="af-ZA"/>
        </w:rPr>
        <w:t>» «</w:t>
      </w:r>
      <w:r w:rsidR="0079540C" w:rsidRPr="00C5477B">
        <w:rPr>
          <w:rFonts w:ascii="GHEA Grapalat" w:hAnsi="GHEA Grapalat"/>
          <w:b/>
          <w:i w:val="0"/>
          <w:lang w:val="hy-AM"/>
        </w:rPr>
        <w:t>13</w:t>
      </w:r>
      <w:r w:rsidRPr="00C5477B">
        <w:rPr>
          <w:rFonts w:ascii="GHEA Grapalat" w:hAnsi="GHEA Grapalat"/>
          <w:b/>
          <w:i w:val="0"/>
          <w:lang w:val="af-ZA"/>
        </w:rPr>
        <w:t>»-ին</w:t>
      </w:r>
      <w:r w:rsidRPr="00C5477B">
        <w:rPr>
          <w:rFonts w:ascii="GHEA Grapalat" w:hAnsi="GHEA Grapalat"/>
          <w:b/>
          <w:i w:val="0"/>
          <w:lang w:val="hy-AM"/>
        </w:rPr>
        <w:t>,</w:t>
      </w:r>
      <w:r w:rsidRPr="00C5477B">
        <w:rPr>
          <w:rFonts w:ascii="GHEA Grapalat" w:hAnsi="GHEA Grapalat"/>
          <w:b/>
          <w:i w:val="0"/>
          <w:lang w:val="af-ZA"/>
        </w:rPr>
        <w:t xml:space="preserve"> ժամը </w:t>
      </w:r>
      <w:r w:rsidRPr="00C5477B">
        <w:rPr>
          <w:rFonts w:ascii="GHEA Grapalat" w:hAnsi="GHEA Grapalat"/>
          <w:b/>
          <w:i w:val="0"/>
          <w:lang w:val="hy-AM"/>
        </w:rPr>
        <w:t>11:00</w:t>
      </w:r>
      <w:r w:rsidRPr="00C5477B">
        <w:rPr>
          <w:rFonts w:ascii="GHEA Grapalat" w:hAnsi="GHEA Grapalat"/>
          <w:b/>
          <w:i w:val="0"/>
          <w:lang w:val="af-ZA"/>
        </w:rPr>
        <w:t>-ին։</w:t>
      </w:r>
      <w:r w:rsidRPr="00235B66">
        <w:rPr>
          <w:rFonts w:ascii="GHEA Grapalat" w:hAnsi="GHEA Grapalat"/>
          <w:b/>
          <w:i w:val="0"/>
          <w:lang w:val="af-ZA"/>
        </w:rPr>
        <w:t xml:space="preserve">   </w:t>
      </w:r>
    </w:p>
    <w:p w14:paraId="0BD99F81" w14:textId="77777777" w:rsidR="00DC7E7E" w:rsidRPr="00235B66" w:rsidRDefault="00DC7E7E" w:rsidP="00DC7E7E">
      <w:pPr>
        <w:pStyle w:val="a3"/>
        <w:spacing w:line="240" w:lineRule="auto"/>
        <w:rPr>
          <w:rFonts w:ascii="GHEA Grapalat" w:hAnsi="GHEA Grapalat"/>
          <w:i w:val="0"/>
          <w:lang w:val="hy-AM"/>
        </w:rPr>
      </w:pPr>
      <w:r w:rsidRPr="00235B6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235B66">
        <w:rPr>
          <w:rFonts w:ascii="GHEA Grapalat" w:hAnsi="GHEA Grapalat"/>
          <w:i w:val="0"/>
          <w:lang w:val="hy-AM"/>
        </w:rPr>
        <w:t xml:space="preserve"> Մանուշակ Գրիգորյանին:</w:t>
      </w:r>
    </w:p>
    <w:p w14:paraId="36C8DB73" w14:textId="77777777" w:rsidR="00DC7E7E" w:rsidRPr="00276C25" w:rsidRDefault="00DC7E7E" w:rsidP="00DC7E7E">
      <w:pPr>
        <w:pStyle w:val="a3"/>
        <w:spacing w:line="240" w:lineRule="auto"/>
        <w:ind w:firstLine="708"/>
        <w:rPr>
          <w:rFonts w:ascii="GHEA Grapalat" w:hAnsi="GHEA Grapalat"/>
          <w:b/>
          <w:i w:val="0"/>
          <w:lang w:val="hy-AM"/>
        </w:rPr>
      </w:pPr>
    </w:p>
    <w:p w14:paraId="52979E79" w14:textId="77777777" w:rsidR="00DC7E7E" w:rsidRPr="00235B66" w:rsidRDefault="00DC7E7E" w:rsidP="00DC7E7E">
      <w:pPr>
        <w:pStyle w:val="a3"/>
        <w:spacing w:line="240" w:lineRule="auto"/>
        <w:ind w:firstLine="0"/>
        <w:rPr>
          <w:rFonts w:ascii="GHEA Grapalat" w:hAnsi="GHEA Grapalat"/>
          <w:i w:val="0"/>
          <w:lang w:val="af-ZA"/>
        </w:rPr>
      </w:pP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p>
    <w:p w14:paraId="1DA75DAD" w14:textId="77777777" w:rsidR="00DC7E7E" w:rsidRPr="00731354" w:rsidRDefault="00DC7E7E" w:rsidP="00DC7E7E">
      <w:pPr>
        <w:pStyle w:val="a3"/>
        <w:spacing w:line="240" w:lineRule="auto"/>
        <w:rPr>
          <w:rFonts w:ascii="GHEA Grapalat" w:hAnsi="GHEA Grapalat"/>
          <w:b/>
          <w:i w:val="0"/>
          <w:u w:val="single"/>
          <w:lang w:val="hy-AM"/>
        </w:rPr>
      </w:pPr>
      <w:r w:rsidRPr="00712340">
        <w:rPr>
          <w:rFonts w:ascii="GHEA Grapalat" w:hAnsi="GHEA Grapalat"/>
          <w:i w:val="0"/>
          <w:lang w:val="af-ZA"/>
        </w:rPr>
        <w:t xml:space="preserve">     </w:t>
      </w:r>
      <w:r>
        <w:rPr>
          <w:rFonts w:ascii="GHEA Grapalat" w:hAnsi="GHEA Grapalat"/>
          <w:i w:val="0"/>
          <w:lang w:val="af-ZA"/>
        </w:rPr>
        <w:t xml:space="preserve">              </w:t>
      </w:r>
      <w:r w:rsidRPr="00712340">
        <w:rPr>
          <w:rFonts w:ascii="GHEA Grapalat" w:hAnsi="GHEA Grapalat"/>
          <w:i w:val="0"/>
          <w:lang w:val="af-ZA"/>
        </w:rPr>
        <w:t xml:space="preserve"> </w:t>
      </w:r>
      <w:r w:rsidRPr="00731354">
        <w:rPr>
          <w:rFonts w:ascii="GHEA Grapalat" w:hAnsi="GHEA Grapalat"/>
          <w:b/>
          <w:i w:val="0"/>
          <w:lang w:val="af-ZA"/>
        </w:rPr>
        <w:t xml:space="preserve">Հեռախոս </w:t>
      </w:r>
      <w:r>
        <w:rPr>
          <w:rFonts w:ascii="GHEA Grapalat" w:hAnsi="GHEA Grapalat"/>
          <w:b/>
          <w:i w:val="0"/>
          <w:u w:val="single"/>
          <w:lang w:val="hy-AM"/>
        </w:rPr>
        <w:t>012351035/304/</w:t>
      </w:r>
    </w:p>
    <w:p w14:paraId="38C187E5" w14:textId="77777777" w:rsidR="00DC7E7E" w:rsidRPr="0083249B" w:rsidRDefault="00DC7E7E" w:rsidP="00DC7E7E">
      <w:pPr>
        <w:pStyle w:val="a3"/>
        <w:spacing w:line="240" w:lineRule="auto"/>
        <w:rPr>
          <w:rFonts w:ascii="GHEA Grapalat" w:hAnsi="GHEA Grapalat"/>
          <w:b/>
          <w:i w:val="0"/>
          <w:lang w:val="af-ZA"/>
        </w:rPr>
      </w:pPr>
      <w:r w:rsidRPr="00731354">
        <w:rPr>
          <w:rFonts w:ascii="GHEA Grapalat" w:hAnsi="GHEA Grapalat"/>
          <w:b/>
          <w:i w:val="0"/>
          <w:lang w:val="af-ZA"/>
        </w:rPr>
        <w:t xml:space="preserve">    </w:t>
      </w:r>
      <w:r>
        <w:rPr>
          <w:rFonts w:ascii="GHEA Grapalat" w:hAnsi="GHEA Grapalat"/>
          <w:b/>
          <w:i w:val="0"/>
          <w:lang w:val="af-ZA"/>
        </w:rPr>
        <w:t xml:space="preserve">                </w:t>
      </w:r>
      <w:r w:rsidRPr="00731354">
        <w:rPr>
          <w:rFonts w:ascii="GHEA Grapalat" w:hAnsi="GHEA Grapalat"/>
          <w:b/>
          <w:i w:val="0"/>
          <w:lang w:val="af-ZA"/>
        </w:rPr>
        <w:t xml:space="preserve">Էլ. փոստ </w:t>
      </w:r>
      <w:r w:rsidRPr="0083249B">
        <w:rPr>
          <w:rFonts w:ascii="GHEA Grapalat" w:hAnsi="GHEA Grapalat"/>
          <w:i w:val="0"/>
          <w:lang w:val="af-ZA"/>
        </w:rPr>
        <w:t>qbk.gnumner@gmail.com</w:t>
      </w:r>
    </w:p>
    <w:p w14:paraId="7387320E" w14:textId="77777777" w:rsidR="00DC7E7E" w:rsidRPr="00D33A7C" w:rsidRDefault="00DC7E7E" w:rsidP="00DC7E7E">
      <w:pPr>
        <w:pStyle w:val="a3"/>
        <w:spacing w:line="240" w:lineRule="auto"/>
        <w:ind w:firstLine="0"/>
        <w:jc w:val="center"/>
        <w:rPr>
          <w:rFonts w:ascii="GHEA Grapalat" w:hAnsi="GHEA Grapalat"/>
          <w:b/>
          <w:i w:val="0"/>
          <w:u w:val="single"/>
          <w:lang w:val="hy-AM"/>
        </w:rPr>
      </w:pPr>
      <w:r w:rsidRPr="00731354">
        <w:rPr>
          <w:rFonts w:ascii="GHEA Grapalat" w:hAnsi="GHEA Grapalat"/>
          <w:b/>
          <w:i w:val="0"/>
          <w:lang w:val="af-ZA"/>
        </w:rPr>
        <w:t xml:space="preserve">Պատվիրատու «Քրեակատարողական բժշկության կենտրոն» </w:t>
      </w:r>
      <w:r w:rsidRPr="00731354">
        <w:rPr>
          <w:rFonts w:ascii="GHEA Grapalat" w:hAnsi="GHEA Grapalat"/>
          <w:b/>
          <w:i w:val="0"/>
          <w:lang w:val="hy-AM"/>
        </w:rPr>
        <w:t>ՊՈԱԿ</w:t>
      </w:r>
    </w:p>
    <w:p w14:paraId="2498496F" w14:textId="77777777" w:rsidR="00DC7E7E" w:rsidRPr="00AE2768" w:rsidRDefault="00DC7E7E" w:rsidP="00DC7E7E">
      <w:pPr>
        <w:pStyle w:val="aa"/>
        <w:ind w:right="-7" w:firstLine="567"/>
        <w:jc w:val="right"/>
        <w:rPr>
          <w:rFonts w:ascii="GHEA Grapalat" w:hAnsi="GHEA Grapalat" w:cs="Sylfaen"/>
          <w:i/>
          <w:sz w:val="22"/>
          <w:lang w:val="af-ZA"/>
        </w:rPr>
      </w:pPr>
    </w:p>
    <w:p w14:paraId="576A124B" w14:textId="77777777" w:rsidR="00055CC2" w:rsidRPr="00F566BF" w:rsidRDefault="00055CC2" w:rsidP="00EF3662">
      <w:pPr>
        <w:pStyle w:val="aa"/>
        <w:ind w:right="-7" w:firstLine="567"/>
        <w:jc w:val="right"/>
        <w:rPr>
          <w:rFonts w:ascii="GHEA Grapalat" w:hAnsi="GHEA Grapalat" w:cs="Sylfaen"/>
          <w:i/>
          <w:sz w:val="22"/>
          <w:lang w:val="af-ZA"/>
        </w:rPr>
      </w:pPr>
    </w:p>
    <w:p w14:paraId="1B4CA8F5" w14:textId="77777777" w:rsidR="00055CC2" w:rsidRPr="00F566BF" w:rsidRDefault="00055CC2" w:rsidP="00EF3662">
      <w:pPr>
        <w:pStyle w:val="aa"/>
        <w:ind w:right="-7" w:firstLine="567"/>
        <w:jc w:val="right"/>
        <w:rPr>
          <w:rFonts w:ascii="GHEA Grapalat" w:hAnsi="GHEA Grapalat" w:cs="Sylfaen"/>
          <w:i/>
          <w:sz w:val="22"/>
          <w:lang w:val="af-ZA"/>
        </w:rPr>
      </w:pPr>
    </w:p>
    <w:p w14:paraId="66FA6D15" w14:textId="77777777" w:rsidR="00037DDE" w:rsidRPr="00F566BF" w:rsidRDefault="00037DDE" w:rsidP="00EF3662">
      <w:pPr>
        <w:pStyle w:val="aa"/>
        <w:ind w:right="-7" w:firstLine="567"/>
        <w:jc w:val="right"/>
        <w:rPr>
          <w:rFonts w:ascii="GHEA Grapalat" w:hAnsi="GHEA Grapalat" w:cs="Sylfaen"/>
          <w:i/>
          <w:sz w:val="22"/>
          <w:lang w:val="af-ZA"/>
        </w:rPr>
      </w:pPr>
    </w:p>
    <w:p w14:paraId="3037B3AB" w14:textId="77777777" w:rsidR="00037DDE" w:rsidRPr="00F566BF" w:rsidRDefault="00037DDE" w:rsidP="00EF3662">
      <w:pPr>
        <w:pStyle w:val="aa"/>
        <w:ind w:right="-7" w:firstLine="567"/>
        <w:jc w:val="right"/>
        <w:rPr>
          <w:rFonts w:ascii="GHEA Grapalat" w:hAnsi="GHEA Grapalat" w:cs="Sylfaen"/>
          <w:i/>
          <w:sz w:val="22"/>
          <w:lang w:val="af-ZA"/>
        </w:rPr>
      </w:pPr>
    </w:p>
    <w:p w14:paraId="63F47652" w14:textId="77777777" w:rsidR="00037DDE" w:rsidRPr="00F566BF" w:rsidRDefault="00037DDE" w:rsidP="00EF3662">
      <w:pPr>
        <w:pStyle w:val="aa"/>
        <w:ind w:right="-7" w:firstLine="567"/>
        <w:jc w:val="right"/>
        <w:rPr>
          <w:rFonts w:ascii="GHEA Grapalat" w:hAnsi="GHEA Grapalat" w:cs="Sylfaen"/>
          <w:i/>
          <w:sz w:val="22"/>
          <w:lang w:val="af-ZA"/>
        </w:rPr>
      </w:pPr>
    </w:p>
    <w:p w14:paraId="346C0168" w14:textId="77777777" w:rsidR="00037DDE" w:rsidRPr="00F566BF" w:rsidRDefault="00037DDE" w:rsidP="00EF3662">
      <w:pPr>
        <w:pStyle w:val="aa"/>
        <w:ind w:right="-7" w:firstLine="567"/>
        <w:jc w:val="right"/>
        <w:rPr>
          <w:rFonts w:ascii="GHEA Grapalat" w:hAnsi="GHEA Grapalat" w:cs="Sylfaen"/>
          <w:i/>
          <w:sz w:val="22"/>
          <w:lang w:val="af-ZA"/>
        </w:rPr>
      </w:pPr>
    </w:p>
    <w:p w14:paraId="2E7EAF8D" w14:textId="77777777" w:rsidR="00037DDE" w:rsidRPr="00F566BF" w:rsidRDefault="00037DDE" w:rsidP="00EF3662">
      <w:pPr>
        <w:pStyle w:val="aa"/>
        <w:ind w:right="-7" w:firstLine="567"/>
        <w:jc w:val="right"/>
        <w:rPr>
          <w:rFonts w:ascii="GHEA Grapalat" w:hAnsi="GHEA Grapalat" w:cs="Sylfaen"/>
          <w:i/>
          <w:sz w:val="22"/>
          <w:lang w:val="af-ZA"/>
        </w:rPr>
      </w:pPr>
    </w:p>
    <w:p w14:paraId="4D21739D" w14:textId="77777777" w:rsidR="00037DDE" w:rsidRPr="00F566BF" w:rsidRDefault="00037DDE" w:rsidP="00EF3662">
      <w:pPr>
        <w:pStyle w:val="aa"/>
        <w:ind w:right="-7" w:firstLine="567"/>
        <w:jc w:val="right"/>
        <w:rPr>
          <w:rFonts w:ascii="GHEA Grapalat" w:hAnsi="GHEA Grapalat" w:cs="Sylfaen"/>
          <w:i/>
          <w:sz w:val="22"/>
          <w:lang w:val="af-ZA"/>
        </w:rPr>
      </w:pPr>
    </w:p>
    <w:p w14:paraId="08C4A5BF" w14:textId="77777777" w:rsidR="001B2024" w:rsidRPr="00671AFC" w:rsidRDefault="001B2024" w:rsidP="001B2024">
      <w:pPr>
        <w:pStyle w:val="aa"/>
        <w:spacing w:after="0"/>
        <w:ind w:firstLine="567"/>
        <w:jc w:val="right"/>
        <w:rPr>
          <w:rFonts w:ascii="GHEA Grapalat" w:hAnsi="GHEA Grapalat" w:cs="Times Armenian"/>
          <w:sz w:val="20"/>
          <w:szCs w:val="20"/>
          <w:lang w:val="hy-AM"/>
        </w:rPr>
      </w:pPr>
      <w:r w:rsidRPr="00671AFC">
        <w:rPr>
          <w:rFonts w:ascii="GHEA Grapalat" w:hAnsi="GHEA Grapalat" w:cs="Sylfaen"/>
          <w:sz w:val="20"/>
          <w:szCs w:val="20"/>
          <w:lang w:val="hy-AM"/>
        </w:rPr>
        <w:lastRenderedPageBreak/>
        <w:t>Հաստատված</w:t>
      </w:r>
      <w:r w:rsidRPr="00671AFC">
        <w:rPr>
          <w:rFonts w:ascii="GHEA Grapalat" w:hAnsi="GHEA Grapalat" w:cs="Times Armenian"/>
          <w:sz w:val="20"/>
          <w:szCs w:val="20"/>
          <w:lang w:val="hy-AM"/>
        </w:rPr>
        <w:t xml:space="preserve"> </w:t>
      </w:r>
      <w:r w:rsidRPr="00671AFC">
        <w:rPr>
          <w:rFonts w:ascii="GHEA Grapalat" w:hAnsi="GHEA Grapalat" w:cs="Sylfaen"/>
          <w:sz w:val="20"/>
          <w:szCs w:val="20"/>
          <w:lang w:val="hy-AM"/>
        </w:rPr>
        <w:t>է</w:t>
      </w:r>
    </w:p>
    <w:p w14:paraId="7B1753F8" w14:textId="71C72B24" w:rsidR="001B2024" w:rsidRPr="00671AFC" w:rsidRDefault="001B2024" w:rsidP="001B2024">
      <w:pPr>
        <w:pStyle w:val="aa"/>
        <w:spacing w:after="0"/>
        <w:ind w:firstLine="567"/>
        <w:jc w:val="right"/>
        <w:rPr>
          <w:rFonts w:ascii="GHEA Grapalat" w:hAnsi="GHEA Grapalat" w:cs="Times Armenian"/>
          <w:sz w:val="20"/>
          <w:szCs w:val="20"/>
          <w:lang w:val="hy-AM"/>
        </w:rPr>
      </w:pPr>
      <w:r w:rsidRPr="00671AFC">
        <w:rPr>
          <w:rFonts w:ascii="GHEA Grapalat" w:hAnsi="GHEA Grapalat" w:cs="Times Armenian"/>
          <w:sz w:val="20"/>
          <w:szCs w:val="20"/>
          <w:lang w:val="hy-AM"/>
        </w:rPr>
        <w:t>«</w:t>
      </w:r>
      <w:r w:rsidR="009B0E66">
        <w:rPr>
          <w:rFonts w:ascii="GHEA Grapalat" w:hAnsi="GHEA Grapalat"/>
          <w:b/>
          <w:i/>
          <w:lang w:val="hy-AM"/>
        </w:rPr>
        <w:t>ՔԲԿ</w:t>
      </w:r>
      <w:r w:rsidR="009B0E66">
        <w:rPr>
          <w:rFonts w:ascii="GHEA Grapalat" w:hAnsi="GHEA Grapalat"/>
          <w:b/>
          <w:i/>
          <w:lang w:val="af-ZA"/>
        </w:rPr>
        <w:t>-</w:t>
      </w:r>
      <w:r w:rsidR="009B0E66">
        <w:rPr>
          <w:rFonts w:ascii="GHEA Grapalat" w:hAnsi="GHEA Grapalat"/>
          <w:b/>
          <w:i/>
          <w:lang w:val="hy-AM"/>
        </w:rPr>
        <w:t>ԳՀ</w:t>
      </w:r>
      <w:r w:rsidR="009B0E66">
        <w:rPr>
          <w:rFonts w:ascii="GHEA Grapalat" w:hAnsi="GHEA Grapalat"/>
          <w:b/>
          <w:lang w:val="af-ZA"/>
        </w:rPr>
        <w:t>ԾՁԲ-24/</w:t>
      </w:r>
      <w:r w:rsidR="009B0E66">
        <w:rPr>
          <w:rFonts w:ascii="GHEA Grapalat" w:hAnsi="GHEA Grapalat"/>
          <w:b/>
          <w:i/>
          <w:lang w:val="hy-AM"/>
        </w:rPr>
        <w:t>19</w:t>
      </w:r>
      <w:r w:rsidRPr="00671AFC">
        <w:rPr>
          <w:rFonts w:ascii="GHEA Grapalat" w:hAnsi="GHEA Grapalat" w:cs="Times Armenian"/>
          <w:sz w:val="20"/>
          <w:szCs w:val="20"/>
          <w:lang w:val="hy-AM"/>
        </w:rPr>
        <w:t xml:space="preserve">» </w:t>
      </w:r>
      <w:r w:rsidR="00653A69">
        <w:rPr>
          <w:rFonts w:ascii="GHEA Grapalat" w:hAnsi="GHEA Grapalat" w:cs="Times Armenian"/>
          <w:sz w:val="20"/>
          <w:szCs w:val="20"/>
          <w:lang w:val="hy-AM"/>
        </w:rPr>
        <w:t xml:space="preserve"> </w:t>
      </w:r>
      <w:r w:rsidRPr="00671AFC">
        <w:rPr>
          <w:rFonts w:ascii="GHEA Grapalat" w:hAnsi="GHEA Grapalat" w:cs="Sylfaen"/>
          <w:sz w:val="20"/>
          <w:szCs w:val="20"/>
          <w:lang w:val="hy-AM"/>
        </w:rPr>
        <w:t>ծածկագրով</w:t>
      </w:r>
      <w:r w:rsidRPr="00671AFC">
        <w:rPr>
          <w:rFonts w:ascii="GHEA Grapalat" w:hAnsi="GHEA Grapalat" w:cs="Times Armenian"/>
          <w:sz w:val="20"/>
          <w:szCs w:val="20"/>
          <w:lang w:val="hy-AM"/>
        </w:rPr>
        <w:t xml:space="preserve"> </w:t>
      </w:r>
    </w:p>
    <w:p w14:paraId="48FD4B27" w14:textId="3CFBF545" w:rsidR="001B2024" w:rsidRPr="00671AFC" w:rsidRDefault="009B0E66" w:rsidP="001B2024">
      <w:pPr>
        <w:pStyle w:val="aa"/>
        <w:spacing w:after="0"/>
        <w:ind w:firstLine="567"/>
        <w:jc w:val="right"/>
        <w:rPr>
          <w:rFonts w:ascii="GHEA Grapalat" w:hAnsi="GHEA Grapalat" w:cs="Times Armenian"/>
          <w:sz w:val="20"/>
          <w:szCs w:val="20"/>
          <w:lang w:val="hy-AM"/>
        </w:rPr>
      </w:pPr>
      <w:r>
        <w:rPr>
          <w:rFonts w:ascii="GHEA Grapalat" w:hAnsi="GHEA Grapalat" w:cs="Sylfaen"/>
          <w:sz w:val="20"/>
          <w:szCs w:val="20"/>
          <w:lang w:val="hy-AM"/>
        </w:rPr>
        <w:t xml:space="preserve">Գնանշման  </w:t>
      </w:r>
      <w:r w:rsidR="001B2024" w:rsidRPr="00671AFC">
        <w:rPr>
          <w:rFonts w:ascii="GHEA Grapalat" w:hAnsi="GHEA Grapalat" w:cs="Sylfaen"/>
          <w:sz w:val="20"/>
          <w:szCs w:val="20"/>
          <w:lang w:val="hy-AM"/>
        </w:rPr>
        <w:t>գնահատող</w:t>
      </w:r>
      <w:r w:rsidR="001B2024" w:rsidRPr="00671AFC">
        <w:rPr>
          <w:rFonts w:ascii="GHEA Grapalat" w:hAnsi="GHEA Grapalat" w:cs="Times Armenian"/>
          <w:sz w:val="20"/>
          <w:szCs w:val="20"/>
          <w:lang w:val="hy-AM"/>
        </w:rPr>
        <w:t xml:space="preserve"> </w:t>
      </w:r>
      <w:r w:rsidR="001B2024" w:rsidRPr="00671AFC">
        <w:rPr>
          <w:rFonts w:ascii="GHEA Grapalat" w:hAnsi="GHEA Grapalat" w:cs="Sylfaen"/>
          <w:sz w:val="20"/>
          <w:szCs w:val="20"/>
          <w:lang w:val="hy-AM"/>
        </w:rPr>
        <w:t>հանձնաժողովի</w:t>
      </w:r>
    </w:p>
    <w:p w14:paraId="3838ECF6" w14:textId="1466ABB3" w:rsidR="001B2024" w:rsidRPr="00315F42" w:rsidRDefault="001B2024" w:rsidP="001B2024">
      <w:pPr>
        <w:pStyle w:val="aa"/>
        <w:ind w:right="-7" w:firstLine="567"/>
        <w:jc w:val="right"/>
        <w:rPr>
          <w:rFonts w:ascii="GHEA Grapalat" w:hAnsi="GHEA Grapalat" w:cs="Times Armenian"/>
          <w:i/>
          <w:lang w:val="af-ZA"/>
        </w:rPr>
      </w:pPr>
      <w:r w:rsidRPr="00671AFC">
        <w:rPr>
          <w:rFonts w:ascii="GHEA Grapalat" w:hAnsi="GHEA Grapalat" w:cs="Times Armenian"/>
          <w:sz w:val="20"/>
          <w:szCs w:val="20"/>
          <w:lang w:val="hy-AM"/>
        </w:rPr>
        <w:t xml:space="preserve">                  </w:t>
      </w:r>
      <w:r>
        <w:rPr>
          <w:rFonts w:ascii="GHEA Grapalat" w:hAnsi="GHEA Grapalat" w:cs="Times Armenian"/>
          <w:sz w:val="20"/>
          <w:szCs w:val="20"/>
          <w:lang w:val="hy-AM"/>
        </w:rPr>
        <w:t xml:space="preserve">                            </w:t>
      </w:r>
      <w:r w:rsidRPr="00C5477B">
        <w:rPr>
          <w:rFonts w:ascii="GHEA Grapalat" w:hAnsi="GHEA Grapalat" w:cs="Times Armenian"/>
          <w:sz w:val="20"/>
          <w:szCs w:val="20"/>
          <w:lang w:val="hy-AM"/>
        </w:rPr>
        <w:t>202</w:t>
      </w:r>
      <w:r w:rsidR="000440AD" w:rsidRPr="00C5477B">
        <w:rPr>
          <w:rFonts w:ascii="GHEA Grapalat" w:hAnsi="GHEA Grapalat" w:cs="Times Armenian"/>
          <w:sz w:val="20"/>
          <w:szCs w:val="20"/>
          <w:lang w:val="hy-AM"/>
        </w:rPr>
        <w:t>4</w:t>
      </w:r>
      <w:r w:rsidRPr="00C5477B">
        <w:rPr>
          <w:rFonts w:ascii="GHEA Grapalat" w:hAnsi="GHEA Grapalat" w:cs="Times Armenian"/>
          <w:sz w:val="20"/>
          <w:szCs w:val="20"/>
          <w:lang w:val="hy-AM"/>
        </w:rPr>
        <w:t xml:space="preserve"> </w:t>
      </w:r>
      <w:r w:rsidRPr="00C5477B">
        <w:rPr>
          <w:rFonts w:ascii="GHEA Grapalat" w:hAnsi="GHEA Grapalat" w:cs="Sylfaen"/>
          <w:sz w:val="20"/>
          <w:szCs w:val="20"/>
          <w:lang w:val="hy-AM"/>
        </w:rPr>
        <w:t>թ</w:t>
      </w:r>
      <w:r w:rsidR="003422B7" w:rsidRPr="00C5477B">
        <w:rPr>
          <w:rFonts w:ascii="Cambria Math" w:hAnsi="Cambria Math" w:cs="Sylfaen"/>
          <w:sz w:val="20"/>
          <w:szCs w:val="20"/>
          <w:lang w:val="hy-AM"/>
        </w:rPr>
        <w:t>․</w:t>
      </w:r>
      <w:r w:rsidR="009B0E66" w:rsidRPr="00C5477B">
        <w:rPr>
          <w:rFonts w:ascii="GHEA Grapalat" w:hAnsi="GHEA Grapalat" w:cs="Sylfaen"/>
          <w:sz w:val="20"/>
          <w:szCs w:val="20"/>
          <w:lang w:val="hy-AM"/>
        </w:rPr>
        <w:t xml:space="preserve"> մարտի 06</w:t>
      </w:r>
      <w:r w:rsidRPr="00C5477B">
        <w:rPr>
          <w:rFonts w:ascii="GHEA Grapalat" w:hAnsi="GHEA Grapalat" w:cs="Sylfaen"/>
          <w:sz w:val="20"/>
          <w:szCs w:val="20"/>
          <w:lang w:val="hy-AM"/>
        </w:rPr>
        <w:t xml:space="preserve">-ի N </w:t>
      </w:r>
      <w:r w:rsidR="00917E54" w:rsidRPr="00C5477B">
        <w:rPr>
          <w:rFonts w:ascii="GHEA Grapalat" w:hAnsi="GHEA Grapalat" w:cs="Sylfaen"/>
          <w:sz w:val="20"/>
          <w:szCs w:val="20"/>
          <w:lang w:val="hy-AM"/>
        </w:rPr>
        <w:t>1</w:t>
      </w:r>
      <w:r w:rsidRPr="00C5477B">
        <w:rPr>
          <w:rFonts w:ascii="GHEA Grapalat" w:hAnsi="GHEA Grapalat" w:cs="Sylfaen"/>
          <w:sz w:val="20"/>
          <w:szCs w:val="20"/>
          <w:lang w:val="hy-AM"/>
        </w:rPr>
        <w:t xml:space="preserve"> որոշմամբ</w:t>
      </w:r>
    </w:p>
    <w:p w14:paraId="7AE77261" w14:textId="77777777" w:rsidR="001B2024" w:rsidRPr="00C94903" w:rsidRDefault="001B2024" w:rsidP="001B2024">
      <w:pPr>
        <w:pStyle w:val="aa"/>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1C1BEB5A" w14:textId="77777777" w:rsidR="001B2024" w:rsidRPr="00F566BF" w:rsidRDefault="001B2024" w:rsidP="001B2024">
      <w:pPr>
        <w:pStyle w:val="aa"/>
        <w:ind w:right="-7" w:firstLine="567"/>
        <w:jc w:val="right"/>
        <w:rPr>
          <w:rFonts w:ascii="GHEA Grapalat" w:hAnsi="GHEA Grapalat" w:cs="Sylfaen"/>
          <w:i/>
          <w:sz w:val="22"/>
          <w:lang w:val="af-ZA"/>
        </w:rPr>
      </w:pPr>
    </w:p>
    <w:p w14:paraId="762095C3" w14:textId="77777777" w:rsidR="001B2024" w:rsidRPr="00F566BF" w:rsidRDefault="001B2024" w:rsidP="001B2024">
      <w:pPr>
        <w:pStyle w:val="aa"/>
        <w:ind w:right="-7" w:firstLine="567"/>
        <w:jc w:val="center"/>
        <w:rPr>
          <w:rFonts w:ascii="GHEA Grapalat" w:hAnsi="GHEA Grapalat"/>
          <w:lang w:val="af-ZA"/>
        </w:rPr>
      </w:pPr>
    </w:p>
    <w:p w14:paraId="5B1E5146" w14:textId="77777777" w:rsidR="001B2024" w:rsidRPr="00F566BF" w:rsidRDefault="001B2024" w:rsidP="001B2024">
      <w:pPr>
        <w:pStyle w:val="aa"/>
        <w:ind w:right="-7" w:firstLine="567"/>
        <w:jc w:val="center"/>
        <w:rPr>
          <w:rFonts w:ascii="GHEA Grapalat" w:hAnsi="GHEA Grapalat"/>
          <w:lang w:val="af-ZA"/>
        </w:rPr>
      </w:pPr>
    </w:p>
    <w:p w14:paraId="0807B4F3" w14:textId="77777777" w:rsidR="006C37BD" w:rsidRPr="003D7EF4" w:rsidRDefault="006C37BD" w:rsidP="006C37BD">
      <w:pPr>
        <w:pStyle w:val="aa"/>
        <w:ind w:right="-7" w:firstLine="567"/>
        <w:jc w:val="center"/>
        <w:rPr>
          <w:rFonts w:ascii="GHEA Grapalat" w:hAnsi="GHEA Grapalat"/>
          <w:lang w:val="hy-AM"/>
        </w:rPr>
      </w:pPr>
      <w:r>
        <w:rPr>
          <w:rFonts w:ascii="GHEA Grapalat" w:hAnsi="GHEA Grapalat" w:cs="Times Armenian"/>
          <w:i/>
          <w:lang w:val="hy-AM"/>
        </w:rPr>
        <w:t>ՀՀ ԱՆ «Քրեակատարողական բժշկության կենտրոն» ՊՈԱԿ</w:t>
      </w:r>
    </w:p>
    <w:p w14:paraId="2AB576D1" w14:textId="77777777" w:rsidR="006C37BD" w:rsidRPr="00F566BF" w:rsidRDefault="006C37BD" w:rsidP="006C37BD">
      <w:pPr>
        <w:pStyle w:val="aa"/>
        <w:tabs>
          <w:tab w:val="left" w:pos="5968"/>
        </w:tabs>
        <w:ind w:right="-7" w:firstLine="567"/>
        <w:rPr>
          <w:rFonts w:ascii="GHEA Grapalat" w:hAnsi="GHEA Grapalat"/>
          <w:lang w:val="af-ZA"/>
        </w:rPr>
      </w:pPr>
      <w:r w:rsidRPr="00F566BF">
        <w:rPr>
          <w:rFonts w:ascii="GHEA Grapalat" w:hAnsi="GHEA Grapalat"/>
          <w:lang w:val="af-ZA"/>
        </w:rPr>
        <w:tab/>
      </w:r>
    </w:p>
    <w:p w14:paraId="0E9BEDAC" w14:textId="77777777" w:rsidR="006C37BD" w:rsidRPr="00F566BF" w:rsidRDefault="006C37BD" w:rsidP="006C37BD">
      <w:pPr>
        <w:pStyle w:val="aa"/>
        <w:ind w:right="-7" w:firstLine="567"/>
        <w:jc w:val="center"/>
        <w:rPr>
          <w:rFonts w:ascii="GHEA Grapalat" w:hAnsi="GHEA Grapalat"/>
          <w:lang w:val="af-ZA"/>
        </w:rPr>
      </w:pPr>
    </w:p>
    <w:p w14:paraId="0EF98660" w14:textId="77777777" w:rsidR="006C37BD" w:rsidRPr="00F566BF" w:rsidRDefault="006C37BD" w:rsidP="006C37BD">
      <w:pPr>
        <w:pStyle w:val="aa"/>
        <w:ind w:right="-7" w:firstLine="567"/>
        <w:jc w:val="center"/>
        <w:rPr>
          <w:rFonts w:ascii="GHEA Grapalat" w:hAnsi="GHEA Grapalat"/>
          <w:lang w:val="af-ZA"/>
        </w:rPr>
      </w:pPr>
    </w:p>
    <w:p w14:paraId="15A4CEC5" w14:textId="77777777" w:rsidR="006C37BD" w:rsidRPr="00F566BF" w:rsidRDefault="006C37BD" w:rsidP="006C37BD">
      <w:pPr>
        <w:pStyle w:val="aa"/>
        <w:ind w:right="-7" w:firstLine="567"/>
        <w:jc w:val="center"/>
        <w:rPr>
          <w:rFonts w:ascii="GHEA Grapalat" w:hAnsi="GHEA Grapalat"/>
          <w:lang w:val="af-ZA"/>
        </w:rPr>
      </w:pPr>
    </w:p>
    <w:p w14:paraId="6E9D1063" w14:textId="77777777" w:rsidR="006C37BD" w:rsidRPr="00F566BF" w:rsidRDefault="006C37BD" w:rsidP="006C37BD">
      <w:pPr>
        <w:pStyle w:val="aa"/>
        <w:ind w:right="-7" w:firstLine="567"/>
        <w:jc w:val="center"/>
        <w:rPr>
          <w:rFonts w:ascii="GHEA Grapalat" w:hAnsi="GHEA Grapalat"/>
          <w:lang w:val="af-ZA"/>
        </w:rPr>
      </w:pPr>
    </w:p>
    <w:p w14:paraId="1A8AA858" w14:textId="7410F6EC" w:rsidR="006C37BD" w:rsidRPr="00FD0C0B" w:rsidRDefault="006C37BD" w:rsidP="006C37BD">
      <w:pPr>
        <w:pStyle w:val="aa"/>
        <w:ind w:right="-7" w:firstLine="567"/>
        <w:jc w:val="center"/>
        <w:rPr>
          <w:rFonts w:ascii="GHEA Grapalat" w:hAnsi="GHEA Grapalat" w:cs="Sylfaen"/>
          <w:lang w:val="hy-AM"/>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r>
        <w:rPr>
          <w:rFonts w:ascii="GHEA Grapalat" w:hAnsi="GHEA Grapalat" w:cs="Sylfaen"/>
          <w:lang w:val="hy-AM"/>
        </w:rPr>
        <w:t xml:space="preserve"> </w:t>
      </w:r>
    </w:p>
    <w:p w14:paraId="5468ED8B" w14:textId="77777777" w:rsidR="006C37BD" w:rsidRPr="00F566BF" w:rsidRDefault="006C37BD" w:rsidP="006C37BD">
      <w:pPr>
        <w:pStyle w:val="aa"/>
        <w:ind w:right="-7" w:firstLine="567"/>
        <w:jc w:val="center"/>
        <w:rPr>
          <w:rFonts w:ascii="GHEA Grapalat" w:hAnsi="GHEA Grapalat" w:cs="Sylfaen"/>
          <w:lang w:val="af-ZA"/>
        </w:rPr>
      </w:pPr>
    </w:p>
    <w:p w14:paraId="586DC277" w14:textId="3AFB8F5F" w:rsidR="006C37BD" w:rsidRPr="003D7EF4" w:rsidRDefault="006C37BD" w:rsidP="006C37BD">
      <w:pPr>
        <w:pStyle w:val="aa"/>
        <w:ind w:right="-7" w:firstLine="567"/>
        <w:jc w:val="center"/>
        <w:rPr>
          <w:rFonts w:ascii="GHEA Grapalat" w:hAnsi="GHEA Grapalat"/>
          <w:lang w:val="hy-AM"/>
        </w:rPr>
      </w:pPr>
      <w:r w:rsidRPr="003D7EF4">
        <w:rPr>
          <w:rFonts w:ascii="GHEA Grapalat" w:hAnsi="GHEA Grapalat" w:cs="Sylfaen"/>
          <w:lang w:val="hy-AM"/>
        </w:rPr>
        <w:t>ՀՀ ԱՆ «ՔՐԵԱԿԱՏԱՐՈՂԱԿԱՆ ԲԺՇԿՈՒԹՅԱՆ ԿԵՆՏՐՈՆ» ՊՈԱԿ-Ի ԿԱՐԻՔՆԵՐԻ</w:t>
      </w:r>
      <w:r w:rsidRPr="005E1F72">
        <w:rPr>
          <w:rFonts w:ascii="GHEA Grapalat" w:hAnsi="GHEA Grapalat" w:cs="Times Armenian"/>
          <w:lang w:val="af-ZA"/>
        </w:rPr>
        <w:t xml:space="preserve"> </w:t>
      </w:r>
      <w:r w:rsidRPr="003D7EF4">
        <w:rPr>
          <w:rFonts w:ascii="GHEA Grapalat" w:hAnsi="GHEA Grapalat" w:cs="Sylfaen"/>
          <w:lang w:val="hy-AM"/>
        </w:rPr>
        <w:t>ՀԱՄԱՐ</w:t>
      </w:r>
      <w:r w:rsidRPr="00C43ADF">
        <w:rPr>
          <w:rFonts w:ascii="GHEA Grapalat" w:hAnsi="GHEA Grapalat" w:cs="Times Armenian"/>
          <w:lang w:val="af-ZA"/>
        </w:rPr>
        <w:t xml:space="preserve">` </w:t>
      </w:r>
      <w:r>
        <w:rPr>
          <w:rFonts w:ascii="GHEA Grapalat" w:hAnsi="GHEA Grapalat" w:cs="Sylfaen"/>
          <w:lang w:val="hy-AM"/>
        </w:rPr>
        <w:t xml:space="preserve"> </w:t>
      </w:r>
      <w:r w:rsidRPr="007937B0">
        <w:rPr>
          <w:rFonts w:ascii="GHEA Grapalat" w:hAnsi="GHEA Grapalat" w:cs="Sylfaen"/>
          <w:lang w:val="hy-AM"/>
        </w:rPr>
        <w:t>«ԱՐՄԱՎԻՐ ՔԿՀ» ՏԱՐԱԾՔՈՒՄ ԳՏՆՎՈՂ  ԲԺՇԿԱԿԱՆ ՄԱՍԻ ՎԵՐԱՆՈՐՈԳՄԱՆ ԱՇԽԱՏԱՆՔՆԵՐԻ</w:t>
      </w:r>
      <w:r>
        <w:rPr>
          <w:rFonts w:ascii="GHEA Grapalat" w:hAnsi="GHEA Grapalat" w:cs="Sylfaen"/>
          <w:lang w:val="hy-AM"/>
        </w:rPr>
        <w:t xml:space="preserve"> ՈՐԱԿԻ ՏԵԽՆԻԿԱԿԱՆ </w:t>
      </w:r>
      <w:r w:rsidRPr="007937B0">
        <w:rPr>
          <w:rFonts w:ascii="GHEA Grapalat" w:hAnsi="GHEA Grapalat" w:cs="Sylfaen"/>
          <w:lang w:val="hy-AM"/>
        </w:rPr>
        <w:t xml:space="preserve"> </w:t>
      </w:r>
      <w:r>
        <w:rPr>
          <w:rFonts w:ascii="GHEA Grapalat" w:hAnsi="GHEA Grapalat" w:cs="Sylfaen"/>
          <w:lang w:val="hy-AM"/>
        </w:rPr>
        <w:t xml:space="preserve">ՀՍԿՈՂՈՒԹՅԱՆ ԾԱՌԱՅՈՒԹՅԱՆ </w:t>
      </w:r>
      <w:r w:rsidRPr="003D7EF4">
        <w:rPr>
          <w:rFonts w:ascii="GHEA Grapalat" w:hAnsi="GHEA Grapalat" w:cs="Sylfaen"/>
          <w:lang w:val="hy-AM"/>
        </w:rPr>
        <w:t>ՁԵՌՔԲԵՐՄԱՆ</w:t>
      </w:r>
      <w:r w:rsidRPr="009C494C">
        <w:rPr>
          <w:rFonts w:ascii="GHEA Grapalat" w:hAnsi="GHEA Grapalat" w:cs="Sylfaen"/>
          <w:lang w:val="hy-AM"/>
        </w:rPr>
        <w:t xml:space="preserve"> </w:t>
      </w:r>
      <w:r w:rsidRPr="003D7EF4">
        <w:rPr>
          <w:rFonts w:ascii="GHEA Grapalat" w:hAnsi="GHEA Grapalat" w:cs="Sylfaen"/>
          <w:lang w:val="hy-AM"/>
        </w:rPr>
        <w:t>ՆՊԱՏԱԿՈՎ</w:t>
      </w:r>
      <w:r w:rsidRPr="009C494C">
        <w:rPr>
          <w:rFonts w:ascii="GHEA Grapalat" w:hAnsi="GHEA Grapalat" w:cs="Sylfaen"/>
          <w:lang w:val="hy-AM"/>
        </w:rPr>
        <w:t xml:space="preserve"> </w:t>
      </w:r>
      <w:r w:rsidRPr="00557FB0">
        <w:rPr>
          <w:rFonts w:ascii="GHEA Grapalat" w:hAnsi="GHEA Grapalat" w:cs="Sylfaen"/>
          <w:lang w:val="hy-AM"/>
        </w:rPr>
        <w:t xml:space="preserve">ՀԱՅՏԱՐԱՐՎԱԾ </w:t>
      </w:r>
      <w:r w:rsidR="00653A69">
        <w:rPr>
          <w:rFonts w:ascii="GHEA Grapalat" w:hAnsi="GHEA Grapalat" w:cs="Sylfaen"/>
          <w:lang w:val="hy-AM"/>
        </w:rPr>
        <w:t>ԳՆԱՆՇՄԱՆ ՀԱՐՑՄԱՆ</w:t>
      </w:r>
    </w:p>
    <w:p w14:paraId="25BB1505" w14:textId="77777777" w:rsidR="00096865" w:rsidRPr="006C37BD" w:rsidRDefault="00096865" w:rsidP="00EF3662">
      <w:pPr>
        <w:pStyle w:val="aa"/>
        <w:ind w:right="-7" w:firstLine="567"/>
        <w:jc w:val="center"/>
        <w:rPr>
          <w:rFonts w:ascii="GHEA Grapalat" w:hAnsi="GHEA Grapalat"/>
          <w:lang w:val="hy-AM"/>
        </w:rPr>
      </w:pPr>
    </w:p>
    <w:p w14:paraId="152220CF" w14:textId="77777777" w:rsidR="00096865" w:rsidRPr="00F566BF" w:rsidRDefault="00096865" w:rsidP="00EF3662">
      <w:pPr>
        <w:pStyle w:val="aa"/>
        <w:ind w:right="-7" w:firstLine="567"/>
        <w:jc w:val="center"/>
        <w:rPr>
          <w:rFonts w:ascii="GHEA Grapalat" w:hAnsi="GHEA Grapalat"/>
          <w:lang w:val="af-ZA"/>
        </w:rPr>
      </w:pPr>
    </w:p>
    <w:p w14:paraId="59515D52" w14:textId="77777777" w:rsidR="00096865" w:rsidRPr="00F566BF" w:rsidRDefault="00096865" w:rsidP="00EF3662">
      <w:pPr>
        <w:pStyle w:val="aa"/>
        <w:ind w:right="-7" w:firstLine="567"/>
        <w:jc w:val="center"/>
        <w:rPr>
          <w:rFonts w:ascii="GHEA Grapalat" w:hAnsi="GHEA Grapalat"/>
          <w:lang w:val="af-ZA"/>
        </w:rPr>
      </w:pPr>
    </w:p>
    <w:p w14:paraId="2175EE81" w14:textId="77777777" w:rsidR="00096865" w:rsidRPr="00F566BF" w:rsidRDefault="00096865" w:rsidP="00EF3662">
      <w:pPr>
        <w:pStyle w:val="aa"/>
        <w:ind w:right="-7" w:firstLine="567"/>
        <w:jc w:val="center"/>
        <w:rPr>
          <w:rFonts w:ascii="GHEA Grapalat" w:hAnsi="GHEA Grapalat"/>
          <w:lang w:val="af-ZA"/>
        </w:rPr>
      </w:pPr>
    </w:p>
    <w:p w14:paraId="444B8AED" w14:textId="77777777" w:rsidR="00096865" w:rsidRPr="00F566BF" w:rsidRDefault="00096865" w:rsidP="00EF3662">
      <w:pPr>
        <w:pStyle w:val="aa"/>
        <w:ind w:right="-7" w:firstLine="567"/>
        <w:jc w:val="center"/>
        <w:rPr>
          <w:rFonts w:ascii="GHEA Grapalat" w:hAnsi="GHEA Grapalat"/>
          <w:lang w:val="af-ZA"/>
        </w:rPr>
      </w:pPr>
    </w:p>
    <w:p w14:paraId="1CCCF28A" w14:textId="77777777" w:rsidR="00653A69" w:rsidRDefault="00653A69" w:rsidP="00653A69">
      <w:pPr>
        <w:jc w:val="both"/>
        <w:rPr>
          <w:rFonts w:ascii="GHEA Grapalat" w:hAnsi="GHEA Grapalat" w:cs="Sylfaen"/>
          <w:i/>
          <w:sz w:val="22"/>
          <w:szCs w:val="22"/>
          <w:lang w:val="hy-AM"/>
        </w:rPr>
      </w:pPr>
    </w:p>
    <w:p w14:paraId="7D814B28" w14:textId="77777777" w:rsidR="00653A69" w:rsidRDefault="00653A69" w:rsidP="00653A69">
      <w:pPr>
        <w:jc w:val="both"/>
        <w:rPr>
          <w:rFonts w:ascii="GHEA Grapalat" w:hAnsi="GHEA Grapalat" w:cs="Sylfaen"/>
          <w:i/>
          <w:sz w:val="22"/>
          <w:szCs w:val="22"/>
          <w:lang w:val="hy-AM"/>
        </w:rPr>
      </w:pPr>
    </w:p>
    <w:p w14:paraId="642D321E" w14:textId="77777777" w:rsidR="00653A69" w:rsidRDefault="00653A69" w:rsidP="00653A69">
      <w:pPr>
        <w:jc w:val="both"/>
        <w:rPr>
          <w:rFonts w:ascii="GHEA Grapalat" w:hAnsi="GHEA Grapalat" w:cs="Sylfaen"/>
          <w:i/>
          <w:sz w:val="22"/>
          <w:szCs w:val="22"/>
          <w:lang w:val="hy-AM"/>
        </w:rPr>
      </w:pPr>
    </w:p>
    <w:p w14:paraId="34E89B04" w14:textId="77777777" w:rsidR="00653A69" w:rsidRDefault="00653A69" w:rsidP="00653A69">
      <w:pPr>
        <w:jc w:val="both"/>
        <w:rPr>
          <w:rFonts w:ascii="GHEA Grapalat" w:hAnsi="GHEA Grapalat" w:cs="Sylfaen"/>
          <w:i/>
          <w:sz w:val="22"/>
          <w:szCs w:val="22"/>
          <w:lang w:val="hy-AM"/>
        </w:rPr>
      </w:pPr>
    </w:p>
    <w:p w14:paraId="5A8FB46E" w14:textId="77777777" w:rsidR="00653A69" w:rsidRDefault="00653A69" w:rsidP="00653A69">
      <w:pPr>
        <w:jc w:val="both"/>
        <w:rPr>
          <w:rFonts w:ascii="GHEA Grapalat" w:hAnsi="GHEA Grapalat" w:cs="Sylfaen"/>
          <w:i/>
          <w:sz w:val="22"/>
          <w:szCs w:val="22"/>
          <w:lang w:val="hy-AM"/>
        </w:rPr>
      </w:pPr>
    </w:p>
    <w:p w14:paraId="5609C0D8" w14:textId="77777777" w:rsidR="00653A69" w:rsidRDefault="00653A69" w:rsidP="00653A69">
      <w:pPr>
        <w:jc w:val="both"/>
        <w:rPr>
          <w:rFonts w:ascii="GHEA Grapalat" w:hAnsi="GHEA Grapalat" w:cs="Sylfaen"/>
          <w:i/>
          <w:sz w:val="22"/>
          <w:szCs w:val="22"/>
          <w:lang w:val="hy-AM"/>
        </w:rPr>
      </w:pPr>
    </w:p>
    <w:p w14:paraId="4F37F2FD" w14:textId="77777777" w:rsidR="00653A69" w:rsidRDefault="00653A69" w:rsidP="00653A69">
      <w:pPr>
        <w:jc w:val="both"/>
        <w:rPr>
          <w:rFonts w:ascii="GHEA Grapalat" w:hAnsi="GHEA Grapalat" w:cs="Sylfaen"/>
          <w:i/>
          <w:sz w:val="22"/>
          <w:szCs w:val="22"/>
          <w:lang w:val="hy-AM"/>
        </w:rPr>
      </w:pPr>
    </w:p>
    <w:p w14:paraId="3071A98E" w14:textId="77777777" w:rsidR="00653A69" w:rsidRDefault="00653A69" w:rsidP="00653A69">
      <w:pPr>
        <w:jc w:val="both"/>
        <w:rPr>
          <w:rFonts w:ascii="GHEA Grapalat" w:hAnsi="GHEA Grapalat" w:cs="Sylfaen"/>
          <w:i/>
          <w:sz w:val="22"/>
          <w:szCs w:val="22"/>
          <w:lang w:val="hy-AM"/>
        </w:rPr>
      </w:pPr>
    </w:p>
    <w:p w14:paraId="138277AB" w14:textId="77777777" w:rsidR="00653A69" w:rsidRDefault="00653A69" w:rsidP="00653A69">
      <w:pPr>
        <w:jc w:val="both"/>
        <w:rPr>
          <w:rFonts w:ascii="GHEA Grapalat" w:hAnsi="GHEA Grapalat" w:cs="Sylfaen"/>
          <w:i/>
          <w:sz w:val="22"/>
          <w:szCs w:val="22"/>
          <w:lang w:val="hy-AM"/>
        </w:rPr>
      </w:pPr>
    </w:p>
    <w:p w14:paraId="0F358EC0" w14:textId="77777777" w:rsidR="00653A69" w:rsidRDefault="00653A69" w:rsidP="00653A69">
      <w:pPr>
        <w:jc w:val="both"/>
        <w:rPr>
          <w:rFonts w:ascii="GHEA Grapalat" w:hAnsi="GHEA Grapalat" w:cs="Sylfaen"/>
          <w:i/>
          <w:sz w:val="22"/>
          <w:szCs w:val="22"/>
          <w:lang w:val="hy-AM"/>
        </w:rPr>
      </w:pPr>
    </w:p>
    <w:p w14:paraId="14B21500" w14:textId="77777777" w:rsidR="00653A69" w:rsidRDefault="00653A69" w:rsidP="00653A69">
      <w:pPr>
        <w:jc w:val="both"/>
        <w:rPr>
          <w:rFonts w:ascii="GHEA Grapalat" w:hAnsi="GHEA Grapalat" w:cs="Sylfaen"/>
          <w:i/>
          <w:sz w:val="22"/>
          <w:szCs w:val="22"/>
          <w:lang w:val="hy-AM"/>
        </w:rPr>
      </w:pPr>
    </w:p>
    <w:p w14:paraId="0EDC4BCA" w14:textId="77777777" w:rsidR="00653A69" w:rsidRDefault="00653A69" w:rsidP="00653A69">
      <w:pPr>
        <w:jc w:val="both"/>
        <w:rPr>
          <w:rFonts w:ascii="GHEA Grapalat" w:hAnsi="GHEA Grapalat" w:cs="Sylfaen"/>
          <w:i/>
          <w:sz w:val="22"/>
          <w:szCs w:val="22"/>
          <w:lang w:val="hy-AM"/>
        </w:rPr>
      </w:pPr>
    </w:p>
    <w:p w14:paraId="34542CFF" w14:textId="77777777" w:rsidR="00653A69" w:rsidRDefault="00653A69" w:rsidP="00653A69">
      <w:pPr>
        <w:jc w:val="both"/>
        <w:rPr>
          <w:rFonts w:ascii="GHEA Grapalat" w:hAnsi="GHEA Grapalat" w:cs="Sylfaen"/>
          <w:i/>
          <w:sz w:val="22"/>
          <w:szCs w:val="22"/>
          <w:lang w:val="hy-AM"/>
        </w:rPr>
      </w:pPr>
    </w:p>
    <w:p w14:paraId="1C4EF759" w14:textId="77777777" w:rsidR="00653A69" w:rsidRDefault="00653A69" w:rsidP="00653A69">
      <w:pPr>
        <w:jc w:val="both"/>
        <w:rPr>
          <w:rFonts w:ascii="GHEA Grapalat" w:hAnsi="GHEA Grapalat" w:cs="Sylfaen"/>
          <w:i/>
          <w:sz w:val="22"/>
          <w:szCs w:val="22"/>
          <w:lang w:val="hy-AM"/>
        </w:rPr>
      </w:pPr>
    </w:p>
    <w:p w14:paraId="06547AA4" w14:textId="5FB805FA" w:rsidR="001A43A4" w:rsidRPr="00F566BF" w:rsidRDefault="00096865" w:rsidP="00653A69">
      <w:pPr>
        <w:jc w:val="both"/>
        <w:rPr>
          <w:rFonts w:ascii="GHEA Grapalat" w:hAnsi="GHEA Grapalat" w:cs="Sylfaen"/>
          <w:i/>
          <w:sz w:val="22"/>
          <w:szCs w:val="22"/>
          <w:lang w:val="af-ZA"/>
        </w:rPr>
      </w:pPr>
      <w:r w:rsidRPr="00653A69">
        <w:rPr>
          <w:rFonts w:ascii="GHEA Grapalat" w:hAnsi="GHEA Grapalat" w:cs="Sylfaen"/>
          <w:i/>
          <w:sz w:val="22"/>
          <w:szCs w:val="22"/>
          <w:lang w:val="hy-AM"/>
        </w:rPr>
        <w:t>Հարգելի</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մասնակից</w:t>
      </w:r>
      <w:r w:rsidR="00677658" w:rsidRPr="00F566BF">
        <w:rPr>
          <w:rFonts w:ascii="GHEA Grapalat" w:hAnsi="GHEA Grapalat" w:cs="Sylfaen"/>
          <w:i/>
          <w:sz w:val="22"/>
          <w:szCs w:val="22"/>
          <w:lang w:val="af-ZA"/>
        </w:rPr>
        <w:t xml:space="preserve"> </w:t>
      </w:r>
      <w:r w:rsidR="00884204" w:rsidRPr="00653A69">
        <w:rPr>
          <w:rFonts w:ascii="GHEA Grapalat" w:hAnsi="GHEA Grapalat" w:cs="Sylfaen"/>
          <w:i/>
          <w:sz w:val="22"/>
          <w:szCs w:val="22"/>
          <w:lang w:val="hy-AM"/>
        </w:rPr>
        <w:t>ն</w:t>
      </w:r>
      <w:r w:rsidRPr="00653A69">
        <w:rPr>
          <w:rFonts w:ascii="GHEA Grapalat" w:hAnsi="GHEA Grapalat" w:cs="Sylfaen"/>
          <w:i/>
          <w:sz w:val="22"/>
          <w:szCs w:val="22"/>
          <w:lang w:val="hy-AM"/>
        </w:rPr>
        <w:t>ախքան</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հայտ</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կազմելը</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և</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ներկայացնելը</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խնդրում</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ենք</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մանրամասնորեն</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ուսումնասիրել</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սույն</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հրավերը</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քանի</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որ</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հրավերին</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չհամապատասխանող</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հայտերը</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ենթակա</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են</w:t>
      </w:r>
      <w:r w:rsidRPr="00F566BF">
        <w:rPr>
          <w:rFonts w:ascii="GHEA Grapalat" w:hAnsi="GHEA Grapalat" w:cs="Times Armenian"/>
          <w:i/>
          <w:sz w:val="22"/>
          <w:szCs w:val="22"/>
          <w:lang w:val="af-ZA"/>
        </w:rPr>
        <w:t xml:space="preserve"> </w:t>
      </w:r>
      <w:r w:rsidRPr="00653A69">
        <w:rPr>
          <w:rFonts w:ascii="GHEA Grapalat" w:hAnsi="GHEA Grapalat" w:cs="Sylfaen"/>
          <w:i/>
          <w:sz w:val="22"/>
          <w:szCs w:val="22"/>
          <w:lang w:val="hy-AM"/>
        </w:rPr>
        <w:t>մերժման</w:t>
      </w:r>
      <w:r w:rsidR="0046586E" w:rsidRPr="00F566BF">
        <w:rPr>
          <w:rFonts w:ascii="GHEA Grapalat" w:hAnsi="GHEA Grapalat" w:cs="Sylfaen"/>
          <w:i/>
          <w:sz w:val="22"/>
          <w:szCs w:val="22"/>
          <w:lang w:val="af-ZA"/>
        </w:rPr>
        <w:t xml:space="preserve">: </w:t>
      </w:r>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4E9C1706" w14:textId="77777777" w:rsidR="001B2024" w:rsidRPr="001A1A1A" w:rsidRDefault="001B2024" w:rsidP="001B2024">
      <w:pPr>
        <w:ind w:firstLine="567"/>
        <w:jc w:val="center"/>
        <w:rPr>
          <w:rFonts w:ascii="GHEA Grapalat" w:hAnsi="GHEA Grapalat"/>
          <w:b/>
          <w:sz w:val="20"/>
          <w:szCs w:val="20"/>
          <w:lang w:val="af-ZA"/>
        </w:rPr>
      </w:pPr>
      <w:r w:rsidRPr="001A1A1A">
        <w:rPr>
          <w:rFonts w:ascii="GHEA Grapalat" w:hAnsi="GHEA Grapalat" w:cs="Sylfaen"/>
          <w:b/>
          <w:sz w:val="20"/>
          <w:szCs w:val="20"/>
        </w:rPr>
        <w:t>ԲՈՎԱՆԴԱԿՈւԹՅՈւՆ</w:t>
      </w:r>
    </w:p>
    <w:p w14:paraId="552C0ECE" w14:textId="77777777" w:rsidR="001B2024" w:rsidRPr="00BD2FC5" w:rsidRDefault="001B2024" w:rsidP="001B2024">
      <w:pPr>
        <w:ind w:firstLine="567"/>
        <w:jc w:val="center"/>
        <w:rPr>
          <w:rFonts w:ascii="GHEA Grapalat" w:hAnsi="GHEA Grapalat"/>
          <w:b/>
          <w:sz w:val="20"/>
          <w:szCs w:val="20"/>
          <w:lang w:val="af-ZA"/>
        </w:rPr>
      </w:pPr>
    </w:p>
    <w:p w14:paraId="79F5563D" w14:textId="77777777" w:rsidR="00653A69" w:rsidRPr="00EC4A78" w:rsidRDefault="00653A69" w:rsidP="00653A69">
      <w:pPr>
        <w:ind w:firstLine="567"/>
        <w:jc w:val="center"/>
        <w:rPr>
          <w:rFonts w:ascii="GHEA Grapalat" w:hAnsi="GHEA Grapalat" w:cs="Sylfaen"/>
          <w:b/>
          <w:sz w:val="20"/>
          <w:szCs w:val="20"/>
          <w:lang w:val="af-ZA"/>
        </w:rPr>
      </w:pPr>
      <w:r w:rsidRPr="00653A69">
        <w:rPr>
          <w:rFonts w:ascii="GHEA Grapalat" w:hAnsi="GHEA Grapalat" w:cs="Sylfaen"/>
          <w:b/>
          <w:sz w:val="20"/>
          <w:szCs w:val="20"/>
        </w:rPr>
        <w:t>ՀՀ</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ՔՐԵԱԿԱՏԱՐՈՂԱԿԱՆ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ԲԺՇԿՈՒԹՅԱՆ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ԿԵՆՏՐՈՆ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ՊՈԱԿ</w:t>
      </w:r>
      <w:r w:rsidRPr="00EC4A78">
        <w:rPr>
          <w:rFonts w:ascii="GHEA Grapalat" w:hAnsi="GHEA Grapalat" w:cs="Sylfaen"/>
          <w:b/>
          <w:sz w:val="20"/>
          <w:szCs w:val="20"/>
          <w:lang w:val="af-ZA"/>
        </w:rPr>
        <w:t>-</w:t>
      </w:r>
      <w:r w:rsidRPr="00653A69">
        <w:rPr>
          <w:rFonts w:ascii="GHEA Grapalat" w:hAnsi="GHEA Grapalat" w:cs="Sylfaen"/>
          <w:b/>
          <w:sz w:val="20"/>
          <w:szCs w:val="20"/>
        </w:rPr>
        <w:t>Ի</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ԿԱՐԻՔՆԵՐԻ</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ՀԱՄԱՐ</w:t>
      </w:r>
      <w:proofErr w:type="gramStart"/>
      <w:r w:rsidRPr="00EC4A78">
        <w:rPr>
          <w:rFonts w:ascii="GHEA Grapalat" w:hAnsi="GHEA Grapalat" w:cs="Sylfaen"/>
          <w:b/>
          <w:sz w:val="20"/>
          <w:szCs w:val="20"/>
          <w:lang w:val="af-ZA"/>
        </w:rPr>
        <w:t>`  «</w:t>
      </w:r>
      <w:proofErr w:type="gramEnd"/>
      <w:r w:rsidRPr="00653A69">
        <w:rPr>
          <w:rFonts w:ascii="GHEA Grapalat" w:hAnsi="GHEA Grapalat" w:cs="Sylfaen"/>
          <w:b/>
          <w:sz w:val="20"/>
          <w:szCs w:val="20"/>
        </w:rPr>
        <w:t>ԱՐՄԱՎԻՐ</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ՔԿՀ</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ՏԱՐԱԾՔՈՒՄ</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ԳՏՆՎՈՂ</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ԲԺՇԿԱԿԱՆ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ՄԱՍԻ</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ՎԵՐԱՆՈՐՈԳՄԱՆ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ԱՇԽԱՏԱՆՔՆԵՐԻ</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ՈՐԱԿԻ</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ՏԵԽՆԻԿԱԿԱՆ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ՀՍԿՈՂՈՒԹՅԱՆ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ԾԱՌԱՅՈՒԹՅԱՆ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ՁԵՌՔԲԵՐՄԱՆ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ՆՊԱՏԱԿՈՎ</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ՀԱՅՏԱՐԱՐՎԱԾ</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ԳՆԱՆՇՄԱՆ</w:t>
      </w:r>
      <w:r w:rsidRPr="00EC4A78">
        <w:rPr>
          <w:rFonts w:ascii="GHEA Grapalat" w:hAnsi="GHEA Grapalat" w:cs="Sylfaen"/>
          <w:b/>
          <w:sz w:val="20"/>
          <w:szCs w:val="20"/>
          <w:lang w:val="af-ZA"/>
        </w:rPr>
        <w:t xml:space="preserve"> </w:t>
      </w:r>
      <w:r w:rsidRPr="00653A69">
        <w:rPr>
          <w:rFonts w:ascii="GHEA Grapalat" w:hAnsi="GHEA Grapalat" w:cs="Sylfaen"/>
          <w:b/>
          <w:sz w:val="20"/>
          <w:szCs w:val="20"/>
        </w:rPr>
        <w:t>ՀԱՐՑՄԱՆ</w:t>
      </w:r>
    </w:p>
    <w:p w14:paraId="7EA29CB1" w14:textId="77777777" w:rsidR="00C67E80" w:rsidRPr="00653A69" w:rsidRDefault="00C67E80" w:rsidP="00EF3662">
      <w:pPr>
        <w:ind w:firstLine="567"/>
        <w:jc w:val="center"/>
        <w:rPr>
          <w:rFonts w:ascii="GHEA Grapalat" w:hAnsi="GHEA Grapalat" w:cs="Sylfaen"/>
          <w:b/>
          <w:sz w:val="20"/>
          <w:szCs w:val="22"/>
          <w:lang w:val="hy-AM"/>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r w:rsidRPr="00F566BF">
        <w:rPr>
          <w:rFonts w:ascii="GHEA Grapalat" w:hAnsi="GHEA Grapalat" w:cs="Times Armenian"/>
          <w:b/>
          <w:sz w:val="20"/>
          <w:szCs w:val="22"/>
          <w:lang w:val="af-ZA"/>
        </w:rPr>
        <w:t>.</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45D6A2A"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653A69">
        <w:rPr>
          <w:rFonts w:ascii="GHEA Grapalat" w:hAnsi="GHEA Grapalat" w:cs="Sylfaen"/>
          <w:b/>
          <w:sz w:val="20"/>
          <w:lang w:val="hy-AM"/>
        </w:rPr>
        <w:t>ԳՆԱՆՇՄԱՆ 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AA64532"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653A69" w:rsidRPr="00671AFC">
        <w:rPr>
          <w:rFonts w:ascii="GHEA Grapalat" w:hAnsi="GHEA Grapalat" w:cs="Times Armenian"/>
          <w:sz w:val="20"/>
          <w:szCs w:val="20"/>
          <w:lang w:val="hy-AM"/>
        </w:rPr>
        <w:t>«</w:t>
      </w:r>
      <w:r w:rsidR="00653A69">
        <w:rPr>
          <w:rFonts w:ascii="GHEA Grapalat" w:hAnsi="GHEA Grapalat"/>
          <w:b/>
          <w:i/>
          <w:lang w:val="hy-AM"/>
        </w:rPr>
        <w:t>ՔԲԿ</w:t>
      </w:r>
      <w:r w:rsidR="00653A69">
        <w:rPr>
          <w:rFonts w:ascii="GHEA Grapalat" w:hAnsi="GHEA Grapalat"/>
          <w:b/>
          <w:i/>
          <w:lang w:val="af-ZA"/>
        </w:rPr>
        <w:t>-</w:t>
      </w:r>
      <w:r w:rsidR="00653A69">
        <w:rPr>
          <w:rFonts w:ascii="GHEA Grapalat" w:hAnsi="GHEA Grapalat"/>
          <w:b/>
          <w:i/>
          <w:lang w:val="hy-AM"/>
        </w:rPr>
        <w:t>ԳՀ</w:t>
      </w:r>
      <w:r w:rsidR="00653A69">
        <w:rPr>
          <w:rFonts w:ascii="GHEA Grapalat" w:hAnsi="GHEA Grapalat"/>
          <w:b/>
          <w:lang w:val="af-ZA"/>
        </w:rPr>
        <w:t>ԾՁԲ-24/</w:t>
      </w:r>
      <w:r w:rsidR="00653A69">
        <w:rPr>
          <w:rFonts w:ascii="GHEA Grapalat" w:hAnsi="GHEA Grapalat"/>
          <w:b/>
          <w:i/>
          <w:lang w:val="hy-AM"/>
        </w:rPr>
        <w:t>19</w:t>
      </w:r>
      <w:proofErr w:type="gramStart"/>
      <w:r w:rsidR="00653A69" w:rsidRPr="00671AFC">
        <w:rPr>
          <w:rFonts w:ascii="GHEA Grapalat" w:hAnsi="GHEA Grapalat" w:cs="Times Armenian"/>
          <w:sz w:val="20"/>
          <w:szCs w:val="20"/>
          <w:lang w:val="hy-AM"/>
        </w:rPr>
        <w:t xml:space="preserve">» </w:t>
      </w:r>
      <w:r w:rsidR="00653A69">
        <w:rPr>
          <w:rFonts w:ascii="GHEA Grapalat" w:hAnsi="GHEA Grapalat" w:cs="Times Armenian"/>
          <w:sz w:val="20"/>
          <w:szCs w:val="20"/>
          <w:lang w:val="hy-AM"/>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gramEnd"/>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A30BF4">
        <w:rPr>
          <w:rFonts w:ascii="GHEA Grapalat" w:hAnsi="GHEA Grapalat" w:cs="Sylfaen"/>
          <w:sz w:val="20"/>
          <w:lang w:val="hy-AM"/>
        </w:rPr>
        <w:t xml:space="preserve">գնանշման հարցման </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4725D8DB" w14:textId="77777777" w:rsidR="00653A69" w:rsidRPr="001076AE" w:rsidRDefault="00653A69" w:rsidP="00653A69">
      <w:pPr>
        <w:ind w:firstLine="567"/>
        <w:jc w:val="both"/>
        <w:rPr>
          <w:rFonts w:ascii="GHEA Grapalat" w:hAnsi="GHEA Grapalat" w:cs="Sylfaen"/>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11FD27AC" w14:textId="77777777" w:rsidR="00653A69" w:rsidRPr="001076AE" w:rsidRDefault="00653A69" w:rsidP="00653A69">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37E7AA5B" w14:textId="77777777" w:rsidR="00653A69" w:rsidRPr="001076AE" w:rsidRDefault="00653A69" w:rsidP="00653A69">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4D7F39BA" w14:textId="77777777" w:rsidR="00653A69" w:rsidRPr="001076AE" w:rsidRDefault="00653A69" w:rsidP="00653A69">
      <w:pPr>
        <w:ind w:firstLine="567"/>
        <w:jc w:val="both"/>
        <w:rPr>
          <w:rFonts w:ascii="GHEA Grapalat" w:hAnsi="GHEA Grapalat" w:cs="Sylfaen"/>
          <w:sz w:val="20"/>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5A006036" w14:textId="24D67827" w:rsidR="00096865" w:rsidRPr="00F566BF" w:rsidRDefault="00653A69" w:rsidP="00653A69">
      <w:pPr>
        <w:jc w:val="center"/>
        <w:rPr>
          <w:rFonts w:ascii="GHEA Grapalat" w:hAnsi="GHEA Grapalat"/>
          <w:szCs w:val="22"/>
          <w:lang w:val="af-ZA"/>
        </w:rPr>
      </w:pPr>
      <w:r w:rsidRPr="00F658D3">
        <w:rPr>
          <w:rFonts w:ascii="GHEA Grapalat" w:hAnsi="GHEA Grapalat"/>
          <w:sz w:val="14"/>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598D8FF5" w14:textId="77777777" w:rsidR="009B0861" w:rsidRPr="00F566BF" w:rsidRDefault="009B0861" w:rsidP="00EF3662">
      <w:pPr>
        <w:ind w:left="360"/>
        <w:jc w:val="center"/>
        <w:rPr>
          <w:rFonts w:ascii="GHEA Grapalat" w:hAnsi="GHEA Grapalat" w:cs="Sylfaen"/>
          <w:b/>
          <w:sz w:val="20"/>
        </w:rPr>
      </w:pPr>
    </w:p>
    <w:p w14:paraId="7E6B5F94" w14:textId="77777777" w:rsidR="001B2024" w:rsidRPr="00F566BF" w:rsidRDefault="001B2024" w:rsidP="001B2024">
      <w:pPr>
        <w:ind w:left="360"/>
        <w:jc w:val="center"/>
        <w:rPr>
          <w:rFonts w:ascii="GHEA Grapalat" w:hAnsi="GHEA Grapalat" w:cs="Sylfaen"/>
          <w:b/>
          <w:sz w:val="20"/>
        </w:rPr>
      </w:pPr>
    </w:p>
    <w:p w14:paraId="783EB097" w14:textId="173614E0" w:rsidR="001B2024" w:rsidRPr="00653A69" w:rsidRDefault="001B2024" w:rsidP="001B2024">
      <w:pPr>
        <w:pStyle w:val="3"/>
        <w:spacing w:line="240" w:lineRule="auto"/>
        <w:ind w:firstLine="567"/>
        <w:jc w:val="both"/>
        <w:rPr>
          <w:rFonts w:ascii="GHEA Grapalat" w:hAnsi="GHEA Grapalat" w:cs="Sylfaen"/>
          <w:i w:val="0"/>
          <w:lang w:val="hy-AM"/>
        </w:rPr>
      </w:pPr>
      <w:r w:rsidRPr="00F566BF">
        <w:rPr>
          <w:rFonts w:ascii="GHEA Grapalat" w:hAnsi="GHEA Grapalat" w:cs="Sylfaen"/>
          <w:i w:val="0"/>
        </w:rPr>
        <w:t>1.1 Գնման</w:t>
      </w:r>
      <w:r w:rsidRPr="00F566BF">
        <w:rPr>
          <w:rFonts w:ascii="GHEA Grapalat" w:hAnsi="GHEA Grapalat" w:cs="Sylfaen"/>
          <w:i w:val="0"/>
          <w:lang w:val="af-ZA"/>
        </w:rPr>
        <w:t xml:space="preserve"> </w:t>
      </w:r>
      <w:r w:rsidRPr="00F566BF">
        <w:rPr>
          <w:rFonts w:ascii="GHEA Grapalat" w:hAnsi="GHEA Grapalat" w:cs="Sylfaen"/>
          <w:i w:val="0"/>
        </w:rPr>
        <w:t>առարկա</w:t>
      </w:r>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gramStart"/>
      <w:r w:rsidRPr="00F566BF">
        <w:rPr>
          <w:rFonts w:ascii="GHEA Grapalat" w:hAnsi="GHEA Grapalat" w:cs="Sylfaen"/>
          <w:i w:val="0"/>
        </w:rPr>
        <w:t>հանդիսանում</w:t>
      </w:r>
      <w:r w:rsidRPr="00F566BF">
        <w:rPr>
          <w:rFonts w:ascii="GHEA Grapalat" w:hAnsi="GHEA Grapalat" w:cs="Sylfaen"/>
          <w:i w:val="0"/>
          <w:lang w:val="af-ZA"/>
        </w:rPr>
        <w:t xml:space="preserve">  </w:t>
      </w:r>
      <w:r w:rsidR="00653A69" w:rsidRPr="00653A69">
        <w:rPr>
          <w:rFonts w:ascii="GHEA Grapalat" w:hAnsi="GHEA Grapalat" w:cs="Sylfaen"/>
          <w:b/>
          <w:i w:val="0"/>
          <w:lang w:val="hy-AM"/>
        </w:rPr>
        <w:t>ՀՀ</w:t>
      </w:r>
      <w:proofErr w:type="gramEnd"/>
      <w:r w:rsidR="00653A69" w:rsidRPr="00653A69">
        <w:rPr>
          <w:rFonts w:ascii="GHEA Grapalat" w:hAnsi="GHEA Grapalat" w:cs="Sylfaen"/>
          <w:b/>
          <w:i w:val="0"/>
          <w:lang w:val="hy-AM"/>
        </w:rPr>
        <w:t xml:space="preserve"> ԱՆ «ՔՐԵԱԿԱՏԱՐՈՂԱԿԱՆ ԲԺՇԿՈՒԹՅԱՆ ԿԵՆՏՐՈՆ» ՊՈԱԿ-Ի ԿԱՐԻՔՆԵՐԻ ՀԱՄԱՐ`  «ԱՐՄԱՎԻՐ ՔԿՀ» ՏԱՐԱԾՔՈՒՄ ԳՏՆՎՈՂ  ԲԺՇԿԱԿԱՆ ՄԱՍԻ ՎԵՐԱՆՈՐՈԳՄԱՆ ԱՇԽԱՏԱՆՔՆԵՐԻ ՈՐԱԿԻ ՏԵԽՆԻԿԱԿԱՆ </w:t>
      </w:r>
      <w:r w:rsidR="00653A69">
        <w:rPr>
          <w:rFonts w:ascii="GHEA Grapalat" w:hAnsi="GHEA Grapalat" w:cs="Sylfaen"/>
          <w:b/>
          <w:i w:val="0"/>
          <w:lang w:val="hy-AM"/>
        </w:rPr>
        <w:t xml:space="preserve"> ՀՍԿՈՂՈՒԹՅԱՆ ԾԱՌԱՅՈՒԹՅԱՆ </w:t>
      </w:r>
      <w:r w:rsidRPr="00B93A1F">
        <w:rPr>
          <w:rFonts w:ascii="GHEA Grapalat" w:hAnsi="GHEA Grapalat"/>
          <w:i w:val="0"/>
          <w:lang w:val="hy-AM"/>
        </w:rPr>
        <w:t>ձեռքբերումը (այսուհետ` նաև ծառայություն)</w:t>
      </w:r>
      <w:r w:rsidR="0018538B">
        <w:rPr>
          <w:rFonts w:ascii="GHEA Grapalat" w:hAnsi="GHEA Grapalat"/>
          <w:i w:val="0"/>
          <w:lang w:val="af-ZA"/>
        </w:rPr>
        <w:t>,</w:t>
      </w:r>
      <w:r w:rsidR="001920E3" w:rsidRPr="00653A69">
        <w:rPr>
          <w:rFonts w:ascii="GHEA Grapalat" w:hAnsi="GHEA Grapalat"/>
          <w:i w:val="0"/>
          <w:lang w:val="hy-AM"/>
        </w:rPr>
        <w:t xml:space="preserve"> որը խմբավորված </w:t>
      </w:r>
      <w:r w:rsidR="00B33F3A" w:rsidRPr="00653A69">
        <w:rPr>
          <w:rFonts w:ascii="GHEA Grapalat" w:hAnsi="GHEA Grapalat"/>
          <w:i w:val="0"/>
          <w:lang w:val="hy-AM"/>
        </w:rPr>
        <w:t xml:space="preserve">են </w:t>
      </w:r>
      <w:r w:rsidR="001920E3" w:rsidRPr="00653A69">
        <w:rPr>
          <w:rFonts w:ascii="GHEA Grapalat" w:hAnsi="GHEA Grapalat"/>
          <w:i w:val="0"/>
          <w:lang w:val="hy-AM"/>
        </w:rPr>
        <w:t xml:space="preserve"> </w:t>
      </w:r>
      <w:r w:rsidR="00653A69">
        <w:rPr>
          <w:rFonts w:ascii="GHEA Grapalat" w:hAnsi="GHEA Grapalat"/>
          <w:i w:val="0"/>
          <w:lang w:val="hy-AM"/>
        </w:rPr>
        <w:t>1</w:t>
      </w:r>
      <w:r w:rsidR="001920E3" w:rsidRPr="00653A69">
        <w:rPr>
          <w:rFonts w:ascii="GHEA Grapalat" w:hAnsi="GHEA Grapalat"/>
          <w:i w:val="0"/>
          <w:lang w:val="hy-AM"/>
        </w:rPr>
        <w:t xml:space="preserve"> «</w:t>
      </w:r>
      <w:r w:rsidR="00653A69">
        <w:rPr>
          <w:rFonts w:ascii="GHEA Grapalat" w:hAnsi="GHEA Grapalat"/>
          <w:i w:val="0"/>
          <w:lang w:val="hy-AM"/>
        </w:rPr>
        <w:t>ՄԵԿ</w:t>
      </w:r>
      <w:r w:rsidR="001920E3" w:rsidRPr="00653A69">
        <w:rPr>
          <w:rFonts w:ascii="GHEA Grapalat" w:hAnsi="GHEA Grapalat"/>
          <w:i w:val="0"/>
          <w:lang w:val="hy-AM"/>
        </w:rPr>
        <w:t>» չափաբաժ</w:t>
      </w:r>
      <w:r w:rsidR="00B33F3A">
        <w:rPr>
          <w:rFonts w:ascii="GHEA Grapalat" w:hAnsi="GHEA Grapalat"/>
          <w:i w:val="0"/>
          <w:lang w:val="hy-AM"/>
        </w:rPr>
        <w:t>ն</w:t>
      </w:r>
      <w:r w:rsidR="001920E3" w:rsidRPr="00653A69">
        <w:rPr>
          <w:rFonts w:ascii="GHEA Grapalat" w:hAnsi="GHEA Grapalat"/>
          <w:i w:val="0"/>
          <w:lang w:val="hy-AM"/>
        </w:rPr>
        <w:t>ում</w:t>
      </w:r>
    </w:p>
    <w:p w14:paraId="18098C91" w14:textId="77777777" w:rsidR="001B2024" w:rsidRPr="00B93A1F" w:rsidRDefault="001B2024" w:rsidP="001B2024">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F566BF" w14:paraId="2B686B67" w14:textId="77777777" w:rsidTr="001B2024">
        <w:trPr>
          <w:trHeight w:val="353"/>
        </w:trPr>
        <w:tc>
          <w:tcPr>
            <w:tcW w:w="3544" w:type="dxa"/>
            <w:gridSpan w:val="2"/>
            <w:vAlign w:val="center"/>
          </w:tcPr>
          <w:p w14:paraId="09F82B20" w14:textId="77777777" w:rsidR="001B2024" w:rsidRPr="005F2806" w:rsidRDefault="001B2024" w:rsidP="001B2024">
            <w:pPr>
              <w:pStyle w:val="23"/>
              <w:spacing w:line="240" w:lineRule="auto"/>
              <w:ind w:firstLine="0"/>
              <w:jc w:val="center"/>
              <w:rPr>
                <w:rFonts w:ascii="GHEA Grapalat" w:hAnsi="GHEA Grapalat"/>
                <w:b/>
                <w:bCs/>
                <w:i/>
                <w:iCs/>
              </w:rPr>
            </w:pPr>
            <w:r w:rsidRPr="005F2806">
              <w:rPr>
                <w:rFonts w:ascii="GHEA Grapalat" w:hAnsi="GHEA Grapalat"/>
                <w:b/>
                <w:bCs/>
                <w:i/>
                <w:iCs/>
              </w:rPr>
              <w:t>Չափաբաժինների համարները</w:t>
            </w:r>
          </w:p>
        </w:tc>
        <w:tc>
          <w:tcPr>
            <w:tcW w:w="6806" w:type="dxa"/>
            <w:vMerge w:val="restart"/>
            <w:vAlign w:val="center"/>
          </w:tcPr>
          <w:p w14:paraId="109B285E" w14:textId="77777777" w:rsidR="001B2024" w:rsidRPr="005F2806" w:rsidRDefault="001B2024" w:rsidP="001B2024">
            <w:pPr>
              <w:pStyle w:val="23"/>
              <w:spacing w:line="240" w:lineRule="auto"/>
              <w:ind w:firstLine="0"/>
              <w:jc w:val="center"/>
              <w:rPr>
                <w:rFonts w:ascii="GHEA Grapalat" w:hAnsi="GHEA Grapalat"/>
                <w:b/>
                <w:bCs/>
                <w:i/>
                <w:iCs/>
              </w:rPr>
            </w:pPr>
            <w:r w:rsidRPr="005F2806">
              <w:rPr>
                <w:rFonts w:ascii="GHEA Grapalat" w:hAnsi="GHEA Grapalat"/>
                <w:b/>
                <w:bCs/>
                <w:i/>
                <w:iCs/>
              </w:rPr>
              <w:t>Չափաբաժնի անվանումը</w:t>
            </w:r>
          </w:p>
        </w:tc>
      </w:tr>
      <w:tr w:rsidR="001B2024" w:rsidRPr="00F566BF" w14:paraId="7577B941" w14:textId="77777777" w:rsidTr="001B2024">
        <w:trPr>
          <w:trHeight w:val="141"/>
        </w:trPr>
        <w:tc>
          <w:tcPr>
            <w:tcW w:w="1687" w:type="dxa"/>
            <w:vAlign w:val="center"/>
          </w:tcPr>
          <w:p w14:paraId="5FED0C4F" w14:textId="77777777" w:rsidR="001B2024" w:rsidRPr="005F2806" w:rsidRDefault="001B2024" w:rsidP="001B2024">
            <w:pPr>
              <w:pStyle w:val="23"/>
              <w:spacing w:line="240" w:lineRule="auto"/>
              <w:jc w:val="center"/>
              <w:rPr>
                <w:rFonts w:ascii="GHEA Grapalat" w:hAnsi="GHEA Grapalat"/>
                <w:b/>
                <w:bCs/>
                <w:i/>
                <w:iCs/>
              </w:rPr>
            </w:pPr>
            <w:r w:rsidRPr="005F2806">
              <w:rPr>
                <w:rFonts w:ascii="GHEA Grapalat" w:hAnsi="GHEA Grapalat"/>
                <w:b/>
                <w:bCs/>
                <w:i/>
                <w:iCs/>
              </w:rPr>
              <w:t>համարները</w:t>
            </w:r>
          </w:p>
        </w:tc>
        <w:tc>
          <w:tcPr>
            <w:tcW w:w="1857" w:type="dxa"/>
            <w:vAlign w:val="center"/>
          </w:tcPr>
          <w:p w14:paraId="23FE0DE4" w14:textId="77777777" w:rsidR="001B2024" w:rsidRPr="005F2806" w:rsidRDefault="001B2024" w:rsidP="001B2024">
            <w:pPr>
              <w:pStyle w:val="23"/>
              <w:spacing w:line="240" w:lineRule="auto"/>
              <w:ind w:firstLine="0"/>
              <w:rPr>
                <w:rFonts w:ascii="GHEA Grapalat" w:hAnsi="GHEA Grapalat"/>
                <w:b/>
                <w:bCs/>
                <w:i/>
                <w:iCs/>
              </w:rPr>
            </w:pPr>
            <w:r w:rsidRPr="005F2806">
              <w:rPr>
                <w:rFonts w:ascii="GHEA Grapalat" w:hAnsi="GHEA Grapalat"/>
                <w:b/>
                <w:bCs/>
                <w:i/>
                <w:iCs/>
                <w:lang w:val="hy-AM"/>
              </w:rPr>
              <w:t>գնման</w:t>
            </w:r>
            <w:r w:rsidRPr="005F2806">
              <w:rPr>
                <w:rFonts w:ascii="GHEA Grapalat" w:hAnsi="GHEA Grapalat"/>
                <w:b/>
                <w:bCs/>
                <w:i/>
                <w:iCs/>
                <w:lang w:val="en-US"/>
              </w:rPr>
              <w:t xml:space="preserve"> </w:t>
            </w:r>
            <w:r w:rsidRPr="005F2806">
              <w:rPr>
                <w:rFonts w:ascii="GHEA Grapalat" w:hAnsi="GHEA Grapalat"/>
                <w:b/>
                <w:bCs/>
                <w:i/>
                <w:iCs/>
                <w:lang w:val="hy-AM"/>
              </w:rPr>
              <w:t xml:space="preserve"> գինը  ՀՀ դրամ</w:t>
            </w:r>
          </w:p>
        </w:tc>
        <w:tc>
          <w:tcPr>
            <w:tcW w:w="6806" w:type="dxa"/>
            <w:vMerge/>
            <w:vAlign w:val="center"/>
          </w:tcPr>
          <w:p w14:paraId="6467997A" w14:textId="77777777" w:rsidR="001B2024" w:rsidRPr="005F2806" w:rsidRDefault="001B2024" w:rsidP="001B2024">
            <w:pPr>
              <w:pStyle w:val="23"/>
              <w:spacing w:line="240" w:lineRule="auto"/>
              <w:ind w:firstLine="0"/>
              <w:jc w:val="center"/>
              <w:rPr>
                <w:rFonts w:ascii="GHEA Grapalat" w:hAnsi="GHEA Grapalat"/>
                <w:b/>
                <w:bCs/>
                <w:i/>
                <w:iCs/>
              </w:rPr>
            </w:pPr>
          </w:p>
        </w:tc>
      </w:tr>
      <w:tr w:rsidR="00387453" w:rsidRPr="00C5477B" w14:paraId="1986B870" w14:textId="77777777" w:rsidTr="001B2024">
        <w:tc>
          <w:tcPr>
            <w:tcW w:w="1687" w:type="dxa"/>
            <w:vAlign w:val="center"/>
          </w:tcPr>
          <w:p w14:paraId="0D0AEDF3" w14:textId="77777777" w:rsidR="00387453" w:rsidRPr="005F2806" w:rsidRDefault="00387453" w:rsidP="001B2024">
            <w:pPr>
              <w:pStyle w:val="23"/>
              <w:spacing w:line="240" w:lineRule="auto"/>
              <w:ind w:firstLine="0"/>
              <w:jc w:val="center"/>
              <w:rPr>
                <w:rFonts w:ascii="GHEA Grapalat" w:hAnsi="GHEA Grapalat"/>
              </w:rPr>
            </w:pPr>
            <w:r w:rsidRPr="005F2806">
              <w:rPr>
                <w:rFonts w:ascii="GHEA Grapalat" w:hAnsi="GHEA Grapalat"/>
              </w:rPr>
              <w:t>1</w:t>
            </w:r>
          </w:p>
        </w:tc>
        <w:tc>
          <w:tcPr>
            <w:tcW w:w="1857" w:type="dxa"/>
            <w:vAlign w:val="center"/>
          </w:tcPr>
          <w:p w14:paraId="77573627" w14:textId="7C4070BC" w:rsidR="00387453" w:rsidRPr="000440AD" w:rsidRDefault="00CA6621" w:rsidP="000440AD">
            <w:pPr>
              <w:jc w:val="center"/>
              <w:rPr>
                <w:rFonts w:ascii="GHEA Grapalat" w:hAnsi="GHEA Grapalat"/>
                <w:sz w:val="20"/>
                <w:lang w:val="hy-AM"/>
              </w:rPr>
            </w:pPr>
            <w:r>
              <w:rPr>
                <w:rFonts w:ascii="GHEA Grapalat" w:hAnsi="GHEA Grapalat"/>
                <w:sz w:val="20"/>
                <w:lang w:val="hy-AM"/>
              </w:rPr>
              <w:t>1 264 990</w:t>
            </w:r>
          </w:p>
        </w:tc>
        <w:tc>
          <w:tcPr>
            <w:tcW w:w="6806" w:type="dxa"/>
            <w:vAlign w:val="center"/>
          </w:tcPr>
          <w:p w14:paraId="67C55CD1" w14:textId="647932A2" w:rsidR="00387453" w:rsidRPr="00B640B0" w:rsidRDefault="00CA6621" w:rsidP="00B33F3A">
            <w:pPr>
              <w:pStyle w:val="23"/>
              <w:spacing w:line="240" w:lineRule="auto"/>
              <w:ind w:firstLine="0"/>
              <w:rPr>
                <w:rFonts w:ascii="GHEA Grapalat" w:hAnsi="GHEA Grapalat" w:cs="Calibri"/>
                <w:color w:val="000000"/>
                <w:lang w:val="hy-AM"/>
              </w:rPr>
            </w:pPr>
            <w:r w:rsidRPr="00CA6621">
              <w:rPr>
                <w:rFonts w:ascii="GHEA Grapalat" w:hAnsi="GHEA Grapalat" w:cs="Calibri"/>
                <w:color w:val="000000"/>
                <w:lang w:val="hy-AM"/>
              </w:rPr>
              <w:t>ՀՀ ԱՆ «ՔՐԵԱԿԱՏԱՐՈՂԱԿԱՆ ԲԺՇԿՈՒԹՅԱՆ ԿԵՆՏՐՈՆ» ՊՈԱԿ-Ի ԿԱՐԻՔՆԵՐԻ ՀԱՄԱՐ`  «ԱՐՄԱՎԻՐ ՔԿՀ» ՏԱՐԱԾՔՈՒՄ ԳՏՆՎՈՂ  ԲԺՇԿԱԿԱՆ ՄԱՍԻ ՎԵՐԱՆՈՐՈԳՄԱՆ ԱՇԽԱՏԱՆՔՆԵՐԻ ՈՐԱԿԻ ՏԵ</w:t>
            </w:r>
            <w:r>
              <w:rPr>
                <w:rFonts w:ascii="GHEA Grapalat" w:hAnsi="GHEA Grapalat" w:cs="Calibri"/>
                <w:color w:val="000000"/>
                <w:lang w:val="hy-AM"/>
              </w:rPr>
              <w:t>ԽՆԻԿԱԿԱՆ  ՀՍԿՈՂՈՒԹՅԱՆ ԾԱՌԱՅՈՒԹՅՈՒ</w:t>
            </w:r>
            <w:r w:rsidRPr="00CA6621">
              <w:rPr>
                <w:rFonts w:ascii="GHEA Grapalat" w:hAnsi="GHEA Grapalat" w:cs="Calibri"/>
                <w:color w:val="000000"/>
                <w:lang w:val="hy-AM"/>
              </w:rPr>
              <w:t>Ն</w:t>
            </w:r>
          </w:p>
        </w:tc>
      </w:tr>
    </w:tbl>
    <w:p w14:paraId="00E7A5FA" w14:textId="5BDEF01B" w:rsidR="00096865" w:rsidRPr="00F566BF" w:rsidRDefault="007F0755" w:rsidP="00EF3662">
      <w:pPr>
        <w:pStyle w:val="23"/>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 xml:space="preserve">ընթացակարգին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aff3"/>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aff3"/>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lastRenderedPageBreak/>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af4"/>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af4"/>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7105A90" w14:textId="77777777" w:rsidR="003C3BFB" w:rsidRPr="00F46294" w:rsidRDefault="003C3BFB" w:rsidP="003C3BFB">
      <w:pPr>
        <w:ind w:firstLine="375"/>
        <w:jc w:val="both"/>
        <w:rPr>
          <w:rFonts w:ascii="GHEA Grapalat" w:hAnsi="GHEA Grapalat"/>
          <w:b/>
          <w:color w:val="000000"/>
          <w:sz w:val="20"/>
          <w:szCs w:val="20"/>
          <w:lang w:val="hy-AM"/>
        </w:rPr>
      </w:pPr>
      <w:r w:rsidRPr="00F46294">
        <w:rPr>
          <w:rFonts w:ascii="GHEA Grapalat" w:hAnsi="GHEA Grapalat"/>
          <w:b/>
          <w:color w:val="000000"/>
          <w:sz w:val="20"/>
          <w:szCs w:val="20"/>
          <w:lang w:val="hy-AM"/>
        </w:rPr>
        <w:t xml:space="preserve">2.4 </w:t>
      </w:r>
      <w:r>
        <w:rPr>
          <w:rFonts w:ascii="GHEA Grapalat" w:hAnsi="GHEA Grapalat"/>
          <w:b/>
          <w:color w:val="000000"/>
          <w:sz w:val="20"/>
          <w:szCs w:val="20"/>
          <w:lang w:val="hy-AM"/>
        </w:rPr>
        <w:t>Ոչ գնային պայմանների</w:t>
      </w:r>
      <w:r w:rsidRPr="00377AC3">
        <w:rPr>
          <w:rFonts w:ascii="GHEA Grapalat" w:hAnsi="GHEA Grapalat"/>
          <w:b/>
          <w:color w:val="000000"/>
          <w:sz w:val="20"/>
          <w:szCs w:val="20"/>
          <w:lang w:val="hy-AM"/>
        </w:rPr>
        <w:t xml:space="preserve"> գնահատ</w:t>
      </w:r>
      <w:r w:rsidRPr="00F46294">
        <w:rPr>
          <w:rFonts w:ascii="GHEA Grapalat" w:hAnsi="GHEA Grapalat"/>
          <w:b/>
          <w:color w:val="000000"/>
          <w:sz w:val="20"/>
          <w:szCs w:val="20"/>
          <w:lang w:val="hy-AM"/>
        </w:rPr>
        <w:t>ման</w:t>
      </w:r>
      <w:r w:rsidRPr="00377AC3">
        <w:rPr>
          <w:rFonts w:ascii="GHEA Grapalat" w:hAnsi="GHEA Grapalat"/>
          <w:b/>
          <w:color w:val="000000"/>
          <w:sz w:val="20"/>
          <w:szCs w:val="20"/>
          <w:lang w:val="hy-AM"/>
        </w:rPr>
        <w:t xml:space="preserve"> </w:t>
      </w:r>
      <w:r w:rsidRPr="00F46294">
        <w:rPr>
          <w:rFonts w:ascii="GHEA Grapalat" w:hAnsi="GHEA Grapalat"/>
          <w:b/>
          <w:color w:val="000000"/>
          <w:sz w:val="20"/>
          <w:szCs w:val="20"/>
          <w:lang w:val="hy-AM"/>
        </w:rPr>
        <w:t>չափանիշները</w:t>
      </w:r>
      <w:r w:rsidRPr="00377AC3">
        <w:rPr>
          <w:rFonts w:ascii="GHEA Grapalat" w:hAnsi="GHEA Grapalat"/>
          <w:b/>
          <w:color w:val="000000"/>
          <w:sz w:val="20"/>
          <w:szCs w:val="20"/>
          <w:lang w:val="hy-AM"/>
        </w:rPr>
        <w:t>`</w:t>
      </w:r>
    </w:p>
    <w:p w14:paraId="496F4012"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Pr>
          <w:rFonts w:ascii="GHEA Grapalat" w:hAnsi="GHEA Grapalat"/>
          <w:color w:val="000000"/>
          <w:sz w:val="20"/>
          <w:szCs w:val="20"/>
          <w:lang w:val="hy-AM"/>
        </w:rPr>
        <w:t xml:space="preserve"> </w:t>
      </w:r>
      <w:r w:rsidRPr="00F46294">
        <w:rPr>
          <w:rFonts w:ascii="GHEA Grapalat" w:hAnsi="GHEA Grapalat"/>
          <w:color w:val="000000"/>
          <w:sz w:val="20"/>
          <w:szCs w:val="20"/>
          <w:lang w:val="hy-AM"/>
        </w:rPr>
        <w:t xml:space="preserve"> </w:t>
      </w:r>
      <w:r w:rsidRPr="00F46294">
        <w:rPr>
          <w:rFonts w:ascii="GHEA Grapalat" w:hAnsi="GHEA Grapalat"/>
          <w:color w:val="000000"/>
          <w:sz w:val="20"/>
          <w:szCs w:val="20"/>
          <w:lang w:val="af-ZA"/>
        </w:rPr>
        <w:t>«</w:t>
      </w:r>
      <w:r w:rsidRPr="00F46294">
        <w:rPr>
          <w:rFonts w:ascii="GHEA Grapalat" w:hAnsi="GHEA Grapalat"/>
          <w:color w:val="000000"/>
          <w:sz w:val="20"/>
          <w:szCs w:val="20"/>
          <w:lang w:val="hy-AM"/>
        </w:rPr>
        <w:t>Մասնագիտական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փորձառություն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չափանիշի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մասով</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հրավերի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պահանջներին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առավելագույնս</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համապատասխանող</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մասնակցի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որակավորումը</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է</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40</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միավոր</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լավագույն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առաջարկ</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Լավագույն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առաջարկի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համեմատությամբ</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են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մնացած</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բոլոր</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մասնակիցների</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որակավորումները</w:t>
      </w:r>
      <w:r w:rsidRPr="00F46294">
        <w:rPr>
          <w:rFonts w:ascii="GHEA Grapalat" w:hAnsi="GHEA Grapalat"/>
          <w:color w:val="000000"/>
          <w:sz w:val="20"/>
          <w:szCs w:val="20"/>
          <w:lang w:val="af-ZA"/>
        </w:rPr>
        <w:t>,</w:t>
      </w:r>
    </w:p>
    <w:p w14:paraId="4BF9D2D2"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sidRPr="00F46294">
        <w:rPr>
          <w:rFonts w:ascii="GHEA Grapalat" w:hAnsi="GHEA Grapalat"/>
          <w:color w:val="000000"/>
          <w:sz w:val="20"/>
          <w:szCs w:val="20"/>
          <w:lang w:val="af-ZA"/>
        </w:rPr>
        <w:t>«</w:t>
      </w:r>
      <w:r w:rsidRPr="00F46294">
        <w:rPr>
          <w:rFonts w:ascii="GHEA Grapalat" w:hAnsi="GHEA Grapalat"/>
          <w:color w:val="000000"/>
          <w:sz w:val="20"/>
          <w:szCs w:val="20"/>
        </w:rPr>
        <w:t>Մասնագիտական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փորձառություն</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չափանիշը</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է</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հետևյալ</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rPr>
        <w:t>կարգով</w:t>
      </w:r>
      <w:r w:rsidRPr="00F46294">
        <w:rPr>
          <w:rFonts w:ascii="GHEA Grapalat" w:hAnsi="GHEA Grapalat"/>
          <w:color w:val="000000"/>
          <w:sz w:val="20"/>
          <w:szCs w:val="20"/>
          <w:lang w:val="af-ZA"/>
        </w:rPr>
        <w:t>.</w:t>
      </w:r>
    </w:p>
    <w:p w14:paraId="4A19ABCA" w14:textId="77777777" w:rsidR="003C3BFB" w:rsidRPr="00B65AFB" w:rsidRDefault="003C3BFB" w:rsidP="003C3BFB">
      <w:pPr>
        <w:ind w:firstLine="567"/>
        <w:jc w:val="both"/>
        <w:rPr>
          <w:rFonts w:ascii="GHEA Grapalat" w:hAnsi="GHEA Grapalat" w:cs="Sylfaen"/>
          <w:sz w:val="20"/>
          <w:szCs w:val="20"/>
          <w:lang w:val="hy-AM"/>
        </w:rPr>
      </w:pPr>
      <w:r w:rsidRPr="00B65AFB">
        <w:rPr>
          <w:rFonts w:ascii="GHEA Grapalat" w:hAnsi="GHEA Grapalat" w:cs="Arial Armenian"/>
          <w:sz w:val="20"/>
          <w:szCs w:val="20"/>
          <w:lang w:val="hy-AM"/>
        </w:rPr>
        <w:t xml:space="preserve">Ա. Մասնակիցը պետք է </w:t>
      </w:r>
      <w:r w:rsidRPr="00B65AFB">
        <w:rPr>
          <w:rFonts w:ascii="GHEA Grapalat" w:hAnsi="GHEA Grapalat" w:cs="Sylfaen"/>
          <w:sz w:val="20"/>
          <w:szCs w:val="20"/>
          <w:lang w:val="hy-AM"/>
        </w:rPr>
        <w:t>հայտը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ներկայացնելու</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տարվա</w:t>
      </w:r>
      <w:r w:rsidRPr="00B65AFB">
        <w:rPr>
          <w:rFonts w:ascii="GHEA Grapalat" w:hAnsi="GHEA Grapalat"/>
          <w:sz w:val="20"/>
          <w:szCs w:val="20"/>
          <w:lang w:val="hy-AM"/>
        </w:rPr>
        <w:t xml:space="preserve"> </w:t>
      </w:r>
      <w:r w:rsidRPr="00B65AFB">
        <w:rPr>
          <w:rFonts w:ascii="GHEA Grapalat" w:hAnsi="GHEA Grapalat" w:cs="Sylfaen"/>
          <w:sz w:val="20"/>
          <w:szCs w:val="20"/>
          <w:lang w:val="hy-AM"/>
        </w:rPr>
        <w:t>և</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դրան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նախորդող</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երեք</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տարվա</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ընթացքում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պատշաճ</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ձևով</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իրականացրած լինի նմանատիպ առնվազն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մեկ</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պայմանագիր</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Նախկինում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կատարված</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պայմանագիրը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պայմանագրերը</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գնահատվում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է</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կամ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գնահատվում</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են</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նմանատիպ</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եթե</w:t>
      </w:r>
      <w:r w:rsidRPr="00B65AFB">
        <w:rPr>
          <w:rFonts w:ascii="GHEA Grapalat" w:hAnsi="GHEA Grapalat"/>
          <w:sz w:val="20"/>
          <w:szCs w:val="20"/>
          <w:lang w:val="hy-AM"/>
        </w:rPr>
        <w:t xml:space="preserve"> </w:t>
      </w:r>
      <w:r w:rsidRPr="00B65AFB">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B65AFB">
        <w:rPr>
          <w:rFonts w:ascii="GHEA Grapalat" w:hAnsi="GHEA Grapalat" w:cs="Sylfaen"/>
          <w:sz w:val="20"/>
          <w:szCs w:val="20"/>
          <w:lang w:val="hy-AM"/>
        </w:rPr>
        <w:softHyphen/>
        <w:t>ցա</w:t>
      </w:r>
      <w:r w:rsidRPr="00B65AFB">
        <w:rPr>
          <w:rFonts w:ascii="GHEA Grapalat" w:hAnsi="GHEA Grapalat" w:cs="Sylfaen"/>
          <w:sz w:val="20"/>
          <w:szCs w:val="20"/>
          <w:lang w:val="hy-AM"/>
        </w:rPr>
        <w:softHyphen/>
        <w:t xml:space="preserve">կարգի շրջանակում մասնակցի ներկայացրած գնային առաջարկից: Ընդ որում առնվազն մեկ պայմանագրի շրջանակում մատուցված ծառայության ծավալը </w:t>
      </w:r>
      <w:r w:rsidRPr="00B65AFB">
        <w:rPr>
          <w:rFonts w:ascii="GHEA Grapalat" w:hAnsi="GHEA Grapalat" w:cs="Sylfaen"/>
          <w:sz w:val="20"/>
          <w:szCs w:val="20"/>
          <w:lang w:val="hy-AM"/>
        </w:rPr>
        <w:lastRenderedPageBreak/>
        <w:t>գումարային արտահայ</w:t>
      </w:r>
      <w:r w:rsidRPr="00B65AFB">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55E034A1" w14:textId="77777777" w:rsidR="003C3BFB" w:rsidRPr="00F46294" w:rsidRDefault="003C3BFB" w:rsidP="003C3BFB">
      <w:pPr>
        <w:ind w:firstLine="567"/>
        <w:jc w:val="both"/>
        <w:rPr>
          <w:rFonts w:ascii="GHEA Grapalat" w:hAnsi="GHEA Grapalat" w:cs="Arial Armenian"/>
          <w:b/>
          <w:sz w:val="20"/>
          <w:szCs w:val="20"/>
          <w:lang w:val="hy-AM"/>
        </w:rPr>
      </w:pPr>
      <w:r w:rsidRPr="00F46294">
        <w:rPr>
          <w:rFonts w:ascii="GHEA Grapalat" w:hAnsi="GHEA Grapalat" w:cs="Sylfaen"/>
          <w:sz w:val="20"/>
          <w:szCs w:val="20"/>
          <w:lang w:val="hy-AM"/>
        </w:rPr>
        <w:t>Սույն ընթացակարգի իմաստով ն</w:t>
      </w:r>
      <w:r w:rsidRPr="00F46294">
        <w:rPr>
          <w:rFonts w:ascii="GHEA Grapalat" w:hAnsi="GHEA Grapalat" w:cs="Arial Armenian"/>
          <w:sz w:val="20"/>
          <w:szCs w:val="20"/>
          <w:lang w:val="hy-AM" w:eastAsia="ru-RU"/>
        </w:rPr>
        <w:t xml:space="preserve">մանատիպ են </w:t>
      </w:r>
      <w:r w:rsidRPr="003C3BFB">
        <w:rPr>
          <w:rFonts w:ascii="GHEA Grapalat" w:hAnsi="GHEA Grapalat" w:cs="Arial Armenian"/>
          <w:sz w:val="20"/>
          <w:szCs w:val="20"/>
          <w:lang w:val="hy-AM" w:eastAsia="ru-RU"/>
        </w:rPr>
        <w:t>համարվում</w:t>
      </w:r>
      <w:r w:rsidRPr="00F46294">
        <w:rPr>
          <w:rFonts w:ascii="GHEA Grapalat" w:hAnsi="GHEA Grapalat" w:cs="Arial Armenian"/>
          <w:b/>
          <w:sz w:val="20"/>
          <w:szCs w:val="20"/>
          <w:lang w:val="hy-AM" w:eastAsia="ru-RU"/>
        </w:rPr>
        <w:t xml:space="preserve"> շինարարական աշխատանքների որակի տեխնիկական հսկողության ծառայությունների</w:t>
      </w:r>
      <w:r>
        <w:rPr>
          <w:rFonts w:ascii="GHEA Grapalat" w:hAnsi="GHEA Grapalat" w:cs="Arial Armenian"/>
          <w:b/>
          <w:sz w:val="20"/>
          <w:szCs w:val="20"/>
          <w:lang w:val="hy-AM" w:eastAsia="ru-RU"/>
        </w:rPr>
        <w:t xml:space="preserve"> </w:t>
      </w:r>
      <w:r>
        <w:rPr>
          <w:rFonts w:ascii="GHEA Grapalat" w:hAnsi="GHEA Grapalat" w:cs="Arial Armenian"/>
          <w:b/>
          <w:sz w:val="20"/>
          <w:szCs w:val="20"/>
          <w:lang w:val="hy-AM"/>
        </w:rPr>
        <w:t>մատուցված լինելը</w:t>
      </w:r>
      <w:r w:rsidRPr="00F46294">
        <w:rPr>
          <w:rFonts w:ascii="GHEA Grapalat" w:hAnsi="GHEA Grapalat" w:cs="Arial Armenian"/>
          <w:b/>
          <w:sz w:val="20"/>
          <w:szCs w:val="20"/>
          <w:lang w:val="hy-AM" w:eastAsia="ru-RU"/>
        </w:rPr>
        <w:t>։</w:t>
      </w:r>
      <w:r>
        <w:rPr>
          <w:rFonts w:ascii="GHEA Grapalat" w:hAnsi="GHEA Grapalat" w:cs="Arial Armenian"/>
          <w:b/>
          <w:sz w:val="20"/>
          <w:szCs w:val="20"/>
          <w:lang w:val="hy-AM" w:eastAsia="ru-RU"/>
        </w:rPr>
        <w:t xml:space="preserve"> </w:t>
      </w:r>
    </w:p>
    <w:p w14:paraId="154FF2EF" w14:textId="77777777" w:rsidR="003C3BFB" w:rsidRDefault="003C3BFB" w:rsidP="003C3BFB">
      <w:pPr>
        <w:pStyle w:val="af4"/>
        <w:spacing w:before="0" w:beforeAutospacing="0" w:after="0" w:afterAutospacing="0"/>
        <w:ind w:firstLine="708"/>
        <w:jc w:val="both"/>
        <w:rPr>
          <w:rFonts w:ascii="GHEA Grapalat" w:hAnsi="GHEA Grapalat"/>
          <w:color w:val="000000"/>
          <w:sz w:val="20"/>
          <w:szCs w:val="20"/>
          <w:lang w:val="hy-AM"/>
        </w:rPr>
      </w:pPr>
      <w:r>
        <w:rPr>
          <w:rFonts w:ascii="GHEA Grapalat" w:hAnsi="GHEA Grapalat" w:cs="Arial Armenian"/>
          <w:sz w:val="20"/>
          <w:szCs w:val="20"/>
          <w:lang w:val="hy-AM"/>
        </w:rPr>
        <w:t>բ.</w:t>
      </w:r>
      <w:r w:rsidRPr="007E0972">
        <w:rPr>
          <w:rFonts w:ascii="GHEA Grapalat" w:hAnsi="GHEA Grapalat" w:cs="Arial Armenian"/>
          <w:sz w:val="20"/>
          <w:szCs w:val="20"/>
          <w:lang w:val="hy-AM"/>
        </w:rPr>
        <w:t xml:space="preserve"> </w:t>
      </w:r>
      <w:r w:rsidRPr="00A71C95">
        <w:rPr>
          <w:rFonts w:ascii="GHEA Grapalat" w:hAnsi="GHEA Grapalat"/>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5D8E7094" w14:textId="77777777" w:rsidR="0095468B" w:rsidRDefault="0095468B" w:rsidP="003C3BFB">
      <w:pPr>
        <w:pStyle w:val="af4"/>
        <w:spacing w:before="0" w:beforeAutospacing="0" w:after="0" w:afterAutospacing="0"/>
        <w:ind w:firstLine="708"/>
        <w:jc w:val="both"/>
        <w:rPr>
          <w:rFonts w:ascii="GHEA Grapalat" w:hAnsi="GHEA Grapalat"/>
          <w:color w:val="000000"/>
          <w:sz w:val="20"/>
          <w:szCs w:val="20"/>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95468B" w:rsidRPr="00C5477B" w14:paraId="31F2CECC" w14:textId="77777777" w:rsidTr="00BB24DC">
        <w:tc>
          <w:tcPr>
            <w:tcW w:w="10350" w:type="dxa"/>
            <w:gridSpan w:val="5"/>
            <w:tcBorders>
              <w:top w:val="single" w:sz="4" w:space="0" w:color="auto"/>
              <w:left w:val="single" w:sz="4" w:space="0" w:color="auto"/>
              <w:bottom w:val="single" w:sz="4" w:space="0" w:color="auto"/>
              <w:right w:val="single" w:sz="4" w:space="0" w:color="auto"/>
            </w:tcBorders>
            <w:vAlign w:val="center"/>
          </w:tcPr>
          <w:p w14:paraId="0B395808" w14:textId="77777777" w:rsidR="0095468B" w:rsidRPr="005B1F83" w:rsidRDefault="0095468B" w:rsidP="00BB24DC">
            <w:pPr>
              <w:jc w:val="center"/>
              <w:rPr>
                <w:rFonts w:ascii="GHEA Grapalat" w:hAnsi="GHEA Grapalat" w:cs="Arial Armenian"/>
                <w:b/>
                <w:sz w:val="20"/>
                <w:szCs w:val="20"/>
                <w:lang w:val="hy-AM"/>
              </w:rPr>
            </w:pPr>
            <w:r w:rsidRPr="0008507E">
              <w:rPr>
                <w:rFonts w:ascii="GHEA Grapalat" w:hAnsi="GHEA Grapalat" w:cs="Arial"/>
                <w:sz w:val="20"/>
                <w:szCs w:val="20"/>
                <w:lang w:val="hy-AM"/>
              </w:rPr>
              <w:t xml:space="preserve">Կազմակերպության կողմից իրականացված նմանատիպ` </w:t>
            </w:r>
            <w:r w:rsidRPr="00F46294">
              <w:rPr>
                <w:rFonts w:ascii="GHEA Grapalat" w:hAnsi="GHEA Grapalat" w:cs="Arial Armenian"/>
                <w:b/>
                <w:sz w:val="20"/>
                <w:szCs w:val="20"/>
                <w:lang w:val="hy-AM" w:eastAsia="ru-RU"/>
              </w:rPr>
              <w:t>շինարարական աշխատանքների որակի տեխնիկական հսկողության</w:t>
            </w:r>
            <w:r>
              <w:rPr>
                <w:rFonts w:ascii="GHEA Grapalat" w:hAnsi="GHEA Grapalat" w:cs="Arial"/>
                <w:sz w:val="20"/>
                <w:szCs w:val="20"/>
                <w:lang w:val="hy-AM"/>
              </w:rPr>
              <w:t xml:space="preserve"> </w:t>
            </w:r>
            <w:r w:rsidRPr="0027230E">
              <w:rPr>
                <w:rFonts w:ascii="GHEA Grapalat" w:hAnsi="GHEA Grapalat" w:cs="Arial"/>
                <w:sz w:val="20"/>
                <w:szCs w:val="20"/>
                <w:lang w:val="hy-AM"/>
              </w:rPr>
              <w:t>ծառայութունն</w:t>
            </w:r>
            <w:r w:rsidRPr="0008507E">
              <w:rPr>
                <w:rFonts w:ascii="GHEA Grapalat" w:hAnsi="GHEA Grapalat" w:cs="Arial"/>
                <w:sz w:val="20"/>
                <w:szCs w:val="20"/>
                <w:lang w:val="hy-AM"/>
              </w:rPr>
              <w:t>երի</w:t>
            </w:r>
          </w:p>
        </w:tc>
      </w:tr>
      <w:tr w:rsidR="0095468B" w:rsidRPr="00CE2FA4" w14:paraId="179B7890" w14:textId="77777777" w:rsidTr="00BB24DC">
        <w:tblPrEx>
          <w:tblLook w:val="01E0" w:firstRow="1" w:lastRow="1" w:firstColumn="1" w:lastColumn="1" w:noHBand="0" w:noVBand="0"/>
        </w:tblPrEx>
        <w:tc>
          <w:tcPr>
            <w:tcW w:w="10350" w:type="dxa"/>
            <w:gridSpan w:val="5"/>
            <w:vAlign w:val="center"/>
          </w:tcPr>
          <w:p w14:paraId="4AF4422C" w14:textId="77777777" w:rsidR="0095468B" w:rsidRPr="005B1F83" w:rsidRDefault="0095468B" w:rsidP="00BB24DC">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Պայմանագրերի</w:t>
            </w:r>
          </w:p>
        </w:tc>
      </w:tr>
      <w:tr w:rsidR="0095468B" w:rsidRPr="00C5477B" w14:paraId="26029A1D" w14:textId="77777777" w:rsidTr="00BB24DC">
        <w:tblPrEx>
          <w:tblLook w:val="01E0" w:firstRow="1" w:lastRow="1" w:firstColumn="1" w:lastColumn="1" w:noHBand="0" w:noVBand="0"/>
        </w:tblPrEx>
        <w:tc>
          <w:tcPr>
            <w:tcW w:w="720" w:type="dxa"/>
            <w:vAlign w:val="center"/>
          </w:tcPr>
          <w:p w14:paraId="426CF957" w14:textId="77777777" w:rsidR="0095468B" w:rsidRPr="005B1F83" w:rsidRDefault="0095468B" w:rsidP="00BB24DC">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Հ/</w:t>
            </w:r>
            <w:r>
              <w:rPr>
                <w:rFonts w:ascii="GHEA Grapalat" w:hAnsi="GHEA Grapalat" w:cs="Arial Armenian"/>
                <w:b/>
                <w:sz w:val="20"/>
                <w:szCs w:val="20"/>
                <w:lang w:val="hy-AM"/>
              </w:rPr>
              <w:t>Հ</w:t>
            </w:r>
          </w:p>
        </w:tc>
        <w:tc>
          <w:tcPr>
            <w:tcW w:w="1350" w:type="dxa"/>
            <w:vAlign w:val="center"/>
          </w:tcPr>
          <w:p w14:paraId="69A64DF4" w14:textId="77777777" w:rsidR="0095468B" w:rsidRPr="005B1F83" w:rsidRDefault="0095468B" w:rsidP="00BB24DC">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Տարեթիվը</w:t>
            </w:r>
          </w:p>
        </w:tc>
        <w:tc>
          <w:tcPr>
            <w:tcW w:w="1350" w:type="dxa"/>
            <w:vAlign w:val="center"/>
          </w:tcPr>
          <w:p w14:paraId="2C097131" w14:textId="77777777" w:rsidR="0095468B" w:rsidRPr="005B1F83" w:rsidRDefault="0095468B" w:rsidP="00BB24DC">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գումարի չափը</w:t>
            </w:r>
          </w:p>
        </w:tc>
        <w:tc>
          <w:tcPr>
            <w:tcW w:w="2700" w:type="dxa"/>
            <w:vAlign w:val="center"/>
          </w:tcPr>
          <w:p w14:paraId="01483FB1" w14:textId="77777777" w:rsidR="0095468B" w:rsidRPr="005B1F83" w:rsidRDefault="0095468B" w:rsidP="00BB24DC">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անվանումը</w:t>
            </w:r>
          </w:p>
        </w:tc>
        <w:tc>
          <w:tcPr>
            <w:tcW w:w="4230" w:type="dxa"/>
            <w:vAlign w:val="center"/>
          </w:tcPr>
          <w:p w14:paraId="4BC02970" w14:textId="77777777" w:rsidR="0095468B" w:rsidRPr="005B1F83" w:rsidRDefault="0095468B" w:rsidP="00BB24DC">
            <w:pPr>
              <w:jc w:val="center"/>
              <w:rPr>
                <w:rFonts w:ascii="GHEA Grapalat" w:hAnsi="GHEA Grapalat" w:cs="Arial Armenian"/>
                <w:b/>
                <w:sz w:val="20"/>
                <w:szCs w:val="20"/>
                <w:lang w:val="hy-AM"/>
              </w:rPr>
            </w:pPr>
            <w:r w:rsidRPr="005B1F83">
              <w:rPr>
                <w:rFonts w:ascii="GHEA Grapalat" w:hAnsi="GHEA Grapalat" w:cs="Arial Armenian"/>
                <w:b/>
                <w:sz w:val="20"/>
                <w:szCs w:val="20"/>
                <w:lang w:val="hy-AM"/>
              </w:rPr>
              <w:t>Կողմի (պատվիրատուի) անվանումը և կապ հաստատելու տվյալները՝ հեռախոս, էլ. փոստ</w:t>
            </w:r>
          </w:p>
        </w:tc>
      </w:tr>
      <w:tr w:rsidR="0095468B" w:rsidRPr="00C5477B" w14:paraId="6E8B177E" w14:textId="77777777" w:rsidTr="00BB24DC">
        <w:tblPrEx>
          <w:tblLook w:val="01E0" w:firstRow="1" w:lastRow="1" w:firstColumn="1" w:lastColumn="1" w:noHBand="0" w:noVBand="0"/>
        </w:tblPrEx>
        <w:tc>
          <w:tcPr>
            <w:tcW w:w="720" w:type="dxa"/>
            <w:vAlign w:val="center"/>
          </w:tcPr>
          <w:p w14:paraId="4CDF031B" w14:textId="77777777" w:rsidR="0095468B" w:rsidRPr="00CE2FA4" w:rsidRDefault="0095468B" w:rsidP="00BB24DC">
            <w:pPr>
              <w:rPr>
                <w:rFonts w:ascii="Sylfaen" w:hAnsi="Sylfaen"/>
                <w:b/>
                <w:color w:val="000000"/>
                <w:lang w:val="hy-AM"/>
              </w:rPr>
            </w:pPr>
          </w:p>
        </w:tc>
        <w:tc>
          <w:tcPr>
            <w:tcW w:w="1350" w:type="dxa"/>
            <w:vAlign w:val="center"/>
          </w:tcPr>
          <w:p w14:paraId="228701F8" w14:textId="77777777" w:rsidR="0095468B" w:rsidRPr="00CE2FA4" w:rsidRDefault="0095468B" w:rsidP="00BB24DC">
            <w:pPr>
              <w:rPr>
                <w:rFonts w:ascii="Sylfaen" w:hAnsi="Sylfaen"/>
                <w:b/>
                <w:color w:val="000000"/>
                <w:lang w:val="hy-AM"/>
              </w:rPr>
            </w:pPr>
          </w:p>
        </w:tc>
        <w:tc>
          <w:tcPr>
            <w:tcW w:w="1350" w:type="dxa"/>
            <w:vAlign w:val="center"/>
          </w:tcPr>
          <w:p w14:paraId="306354CC" w14:textId="77777777" w:rsidR="0095468B" w:rsidRPr="00CE2FA4" w:rsidRDefault="0095468B" w:rsidP="00BB24DC">
            <w:pPr>
              <w:rPr>
                <w:rFonts w:ascii="Sylfaen" w:hAnsi="Sylfaen"/>
                <w:b/>
                <w:color w:val="000000"/>
                <w:lang w:val="hy-AM"/>
              </w:rPr>
            </w:pPr>
          </w:p>
        </w:tc>
        <w:tc>
          <w:tcPr>
            <w:tcW w:w="2700" w:type="dxa"/>
            <w:shd w:val="clear" w:color="auto" w:fill="auto"/>
            <w:vAlign w:val="center"/>
          </w:tcPr>
          <w:p w14:paraId="6DB8D772" w14:textId="77777777" w:rsidR="0095468B" w:rsidRPr="00CE2FA4" w:rsidRDefault="0095468B" w:rsidP="00BB24DC">
            <w:pPr>
              <w:ind w:firstLine="567"/>
              <w:jc w:val="center"/>
              <w:rPr>
                <w:rFonts w:ascii="Sylfaen" w:hAnsi="Sylfaen" w:cs="Arial Armenian"/>
                <w:b/>
                <w:lang w:val="hy-AM"/>
              </w:rPr>
            </w:pPr>
          </w:p>
        </w:tc>
        <w:tc>
          <w:tcPr>
            <w:tcW w:w="4230" w:type="dxa"/>
            <w:shd w:val="clear" w:color="auto" w:fill="auto"/>
          </w:tcPr>
          <w:p w14:paraId="672E193D" w14:textId="77777777" w:rsidR="0095468B" w:rsidRPr="00CE2FA4" w:rsidRDefault="0095468B" w:rsidP="00BB24DC">
            <w:pPr>
              <w:ind w:firstLine="567"/>
              <w:jc w:val="center"/>
              <w:rPr>
                <w:rFonts w:ascii="Sylfaen" w:hAnsi="Sylfaen" w:cs="Arial Armenian"/>
                <w:b/>
                <w:lang w:val="hy-AM"/>
              </w:rPr>
            </w:pPr>
          </w:p>
        </w:tc>
      </w:tr>
      <w:tr w:rsidR="0095468B" w:rsidRPr="00C5477B" w14:paraId="3BF69B40" w14:textId="77777777" w:rsidTr="00BB24DC">
        <w:tblPrEx>
          <w:tblLook w:val="01E0" w:firstRow="1" w:lastRow="1" w:firstColumn="1" w:lastColumn="1" w:noHBand="0" w:noVBand="0"/>
        </w:tblPrEx>
        <w:tc>
          <w:tcPr>
            <w:tcW w:w="720" w:type="dxa"/>
            <w:vAlign w:val="center"/>
          </w:tcPr>
          <w:p w14:paraId="691130E9" w14:textId="77777777" w:rsidR="0095468B" w:rsidRPr="00CE2FA4" w:rsidRDefault="0095468B" w:rsidP="00BB24DC">
            <w:pPr>
              <w:rPr>
                <w:rFonts w:ascii="Sylfaen" w:hAnsi="Sylfaen"/>
                <w:b/>
                <w:color w:val="000000"/>
                <w:lang w:val="hy-AM"/>
              </w:rPr>
            </w:pPr>
          </w:p>
        </w:tc>
        <w:tc>
          <w:tcPr>
            <w:tcW w:w="1350" w:type="dxa"/>
            <w:vAlign w:val="center"/>
          </w:tcPr>
          <w:p w14:paraId="538E4976" w14:textId="77777777" w:rsidR="0095468B" w:rsidRPr="00CE2FA4" w:rsidRDefault="0095468B" w:rsidP="00BB24DC">
            <w:pPr>
              <w:rPr>
                <w:rFonts w:ascii="Sylfaen" w:hAnsi="Sylfaen"/>
                <w:b/>
                <w:color w:val="000000"/>
                <w:lang w:val="hy-AM"/>
              </w:rPr>
            </w:pPr>
          </w:p>
        </w:tc>
        <w:tc>
          <w:tcPr>
            <w:tcW w:w="1350" w:type="dxa"/>
            <w:vAlign w:val="center"/>
          </w:tcPr>
          <w:p w14:paraId="14A52683" w14:textId="77777777" w:rsidR="0095468B" w:rsidRPr="00CE2FA4" w:rsidRDefault="0095468B" w:rsidP="00BB24DC">
            <w:pPr>
              <w:rPr>
                <w:rFonts w:ascii="Sylfaen" w:hAnsi="Sylfaen"/>
                <w:b/>
                <w:color w:val="000000"/>
                <w:lang w:val="hy-AM"/>
              </w:rPr>
            </w:pPr>
          </w:p>
        </w:tc>
        <w:tc>
          <w:tcPr>
            <w:tcW w:w="2700" w:type="dxa"/>
            <w:shd w:val="clear" w:color="auto" w:fill="auto"/>
            <w:vAlign w:val="center"/>
          </w:tcPr>
          <w:p w14:paraId="1EC31F9F" w14:textId="77777777" w:rsidR="0095468B" w:rsidRPr="00CE2FA4" w:rsidRDefault="0095468B" w:rsidP="00BB24DC">
            <w:pPr>
              <w:ind w:firstLine="567"/>
              <w:jc w:val="center"/>
              <w:rPr>
                <w:rFonts w:ascii="Sylfaen" w:hAnsi="Sylfaen" w:cs="Arial Armenian"/>
                <w:b/>
                <w:lang w:val="hy-AM"/>
              </w:rPr>
            </w:pPr>
          </w:p>
        </w:tc>
        <w:tc>
          <w:tcPr>
            <w:tcW w:w="4230" w:type="dxa"/>
            <w:shd w:val="clear" w:color="auto" w:fill="auto"/>
          </w:tcPr>
          <w:p w14:paraId="3EA0DACC" w14:textId="77777777" w:rsidR="0095468B" w:rsidRPr="00CE2FA4" w:rsidRDefault="0095468B" w:rsidP="00BB24DC">
            <w:pPr>
              <w:ind w:firstLine="567"/>
              <w:jc w:val="center"/>
              <w:rPr>
                <w:rFonts w:ascii="Sylfaen" w:hAnsi="Sylfaen" w:cs="Arial Armenian"/>
                <w:b/>
                <w:lang w:val="hy-AM"/>
              </w:rPr>
            </w:pPr>
          </w:p>
        </w:tc>
      </w:tr>
    </w:tbl>
    <w:p w14:paraId="37278AA0" w14:textId="77777777" w:rsidR="003C3BFB" w:rsidRPr="00F46294" w:rsidRDefault="003C3BFB" w:rsidP="003C3BFB">
      <w:pPr>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գ</w:t>
      </w:r>
      <w:r w:rsidRPr="00F46294">
        <w:rPr>
          <w:rFonts w:ascii="GHEA Grapalat" w:hAnsi="GHEA Grapalat"/>
          <w:color w:val="000000"/>
          <w:sz w:val="20"/>
          <w:szCs w:val="20"/>
          <w:lang w:val="hy-AM"/>
        </w:rPr>
        <w:t>.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02FDE0C3" w14:textId="77777777" w:rsidR="003C3BFB" w:rsidRPr="00F46294" w:rsidRDefault="003C3BFB" w:rsidP="003C3BFB">
      <w:pPr>
        <w:shd w:val="clear" w:color="auto" w:fill="FFFFFF"/>
        <w:ind w:firstLine="375"/>
        <w:jc w:val="both"/>
        <w:rPr>
          <w:rFonts w:ascii="GHEA Grapalat" w:hAnsi="GHEA Grapalat"/>
          <w:color w:val="000000"/>
          <w:sz w:val="20"/>
          <w:szCs w:val="20"/>
          <w:lang w:val="af-ZA"/>
        </w:rPr>
      </w:pPr>
      <w:r w:rsidRPr="00F46294">
        <w:rPr>
          <w:rFonts w:ascii="GHEA Grapalat" w:hAnsi="GHEA Grapalat"/>
          <w:color w:val="000000"/>
          <w:sz w:val="20"/>
          <w:szCs w:val="20"/>
          <w:lang w:val="hy-AM"/>
        </w:rPr>
        <w:t>«Աշխատանքային ռեսուրսներ» չափանիշը</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գնահատվում</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է</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հետևյալ</w:t>
      </w:r>
      <w:r w:rsidRPr="00F46294">
        <w:rPr>
          <w:rFonts w:ascii="GHEA Grapalat" w:hAnsi="GHEA Grapalat"/>
          <w:color w:val="000000"/>
          <w:sz w:val="20"/>
          <w:szCs w:val="20"/>
          <w:lang w:val="af-ZA"/>
        </w:rPr>
        <w:t xml:space="preserve"> </w:t>
      </w:r>
      <w:r w:rsidRPr="00F46294">
        <w:rPr>
          <w:rFonts w:ascii="GHEA Grapalat" w:hAnsi="GHEA Grapalat"/>
          <w:color w:val="000000"/>
          <w:sz w:val="20"/>
          <w:szCs w:val="20"/>
          <w:lang w:val="hy-AM"/>
        </w:rPr>
        <w:t>կարգով</w:t>
      </w:r>
      <w:r w:rsidRPr="00F46294">
        <w:rPr>
          <w:rFonts w:ascii="GHEA Grapalat" w:hAnsi="GHEA Grapalat"/>
          <w:color w:val="000000"/>
          <w:sz w:val="20"/>
          <w:szCs w:val="20"/>
          <w:lang w:val="af-ZA"/>
        </w:rPr>
        <w:t>.</w:t>
      </w:r>
    </w:p>
    <w:p w14:paraId="60A45B00" w14:textId="77777777" w:rsidR="003C3BFB" w:rsidRDefault="003C3BFB" w:rsidP="003C3BFB">
      <w:pPr>
        <w:ind w:firstLine="567"/>
        <w:jc w:val="both"/>
        <w:rPr>
          <w:rFonts w:ascii="GHEA Grapalat" w:hAnsi="GHEA Grapalat" w:cs="Sylfaen"/>
          <w:sz w:val="20"/>
          <w:szCs w:val="20"/>
          <w:lang w:val="hy-AM"/>
        </w:rPr>
      </w:pPr>
      <w:r w:rsidRPr="00F46294">
        <w:rPr>
          <w:rFonts w:ascii="GHEA Grapalat" w:hAnsi="GHEA Grapalat" w:cs="Sylfaen"/>
          <w:sz w:val="20"/>
          <w:szCs w:val="20"/>
          <w:lang w:val="hy-AM"/>
        </w:rPr>
        <w:t>Ա</w:t>
      </w:r>
      <w:r w:rsidRPr="00F46294">
        <w:rPr>
          <w:rFonts w:ascii="GHEA Grapalat" w:hAnsi="GHEA Grapalat" w:cs="Sylfaen"/>
          <w:sz w:val="20"/>
          <w:szCs w:val="20"/>
          <w:lang w:val="af-ZA"/>
        </w:rPr>
        <w:t>)</w:t>
      </w:r>
      <w:r w:rsidRPr="00F46294">
        <w:rPr>
          <w:rFonts w:ascii="GHEA Grapalat" w:hAnsi="GHEA Grapalat" w:cs="Sylfaen"/>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3C3BFB" w:rsidRPr="00F97884" w14:paraId="51A4E138" w14:textId="77777777" w:rsidTr="00C339E6">
        <w:trPr>
          <w:trHeight w:val="267"/>
        </w:trPr>
        <w:tc>
          <w:tcPr>
            <w:tcW w:w="1530" w:type="dxa"/>
            <w:vAlign w:val="center"/>
          </w:tcPr>
          <w:p w14:paraId="1C43F7C1" w14:textId="77777777" w:rsidR="003C3BFB" w:rsidRPr="00F97884" w:rsidRDefault="003C3BFB" w:rsidP="00C339E6">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Չափաբաժնի համար</w:t>
            </w:r>
            <w:r w:rsidRPr="00F97884">
              <w:rPr>
                <w:rFonts w:ascii="GHEA Grapalat" w:hAnsi="GHEA Grapalat"/>
                <w:b/>
                <w:bCs/>
                <w:i/>
                <w:iCs/>
                <w:sz w:val="14"/>
                <w:szCs w:val="14"/>
              </w:rPr>
              <w:t>ը</w:t>
            </w:r>
          </w:p>
        </w:tc>
        <w:tc>
          <w:tcPr>
            <w:tcW w:w="8640" w:type="dxa"/>
            <w:vAlign w:val="center"/>
          </w:tcPr>
          <w:p w14:paraId="76846F0B" w14:textId="77777777" w:rsidR="003C3BFB" w:rsidRPr="00F97884" w:rsidRDefault="003C3BFB" w:rsidP="00C339E6">
            <w:pPr>
              <w:pStyle w:val="23"/>
              <w:spacing w:line="240" w:lineRule="auto"/>
              <w:ind w:firstLine="0"/>
              <w:jc w:val="center"/>
              <w:rPr>
                <w:rFonts w:ascii="GHEA Grapalat" w:hAnsi="GHEA Grapalat"/>
                <w:b/>
                <w:bCs/>
                <w:i/>
                <w:iCs/>
                <w:lang w:val="hy-AM"/>
              </w:rPr>
            </w:pPr>
            <w:r w:rsidRPr="00F97884">
              <w:rPr>
                <w:rFonts w:ascii="GHEA Grapalat" w:hAnsi="GHEA Grapalat"/>
                <w:b/>
                <w:bCs/>
                <w:i/>
                <w:iCs/>
                <w:sz w:val="14"/>
                <w:szCs w:val="14"/>
              </w:rPr>
              <w:t>Աշխատակազմի քանակ</w:t>
            </w:r>
          </w:p>
        </w:tc>
      </w:tr>
      <w:tr w:rsidR="003C3BFB" w:rsidRPr="00C5477B" w14:paraId="69011A99" w14:textId="77777777" w:rsidTr="00C339E6">
        <w:trPr>
          <w:trHeight w:val="359"/>
        </w:trPr>
        <w:tc>
          <w:tcPr>
            <w:tcW w:w="1530" w:type="dxa"/>
            <w:vAlign w:val="center"/>
          </w:tcPr>
          <w:p w14:paraId="3D6114A9" w14:textId="39B250F3" w:rsidR="003C3BFB" w:rsidRPr="00F97884" w:rsidRDefault="003C3BFB" w:rsidP="003C3BFB">
            <w:pPr>
              <w:pStyle w:val="23"/>
              <w:spacing w:line="240" w:lineRule="auto"/>
              <w:ind w:firstLine="0"/>
              <w:jc w:val="center"/>
              <w:rPr>
                <w:rFonts w:ascii="GHEA Grapalat" w:hAnsi="GHEA Grapalat"/>
                <w:lang w:val="hy-AM"/>
              </w:rPr>
            </w:pPr>
            <w:r w:rsidRPr="00F97884">
              <w:rPr>
                <w:rFonts w:ascii="GHEA Grapalat" w:hAnsi="GHEA Grapalat"/>
                <w:lang w:val="hy-AM"/>
              </w:rPr>
              <w:t>1</w:t>
            </w:r>
            <w:r w:rsidR="00B33F3A">
              <w:rPr>
                <w:rFonts w:ascii="GHEA Grapalat" w:hAnsi="GHEA Grapalat"/>
                <w:lang w:val="hy-AM"/>
              </w:rPr>
              <w:t>-3</w:t>
            </w:r>
          </w:p>
        </w:tc>
        <w:tc>
          <w:tcPr>
            <w:tcW w:w="8640" w:type="dxa"/>
            <w:vAlign w:val="center"/>
          </w:tcPr>
          <w:p w14:paraId="50625FC6" w14:textId="7C98C4A8" w:rsidR="003C3BFB" w:rsidRPr="00F97884" w:rsidRDefault="003C3BFB" w:rsidP="00E87532">
            <w:pPr>
              <w:jc w:val="both"/>
              <w:rPr>
                <w:rFonts w:ascii="GHEA Grapalat" w:hAnsi="GHEA Grapalat" w:cs="Sylfaen"/>
                <w:sz w:val="18"/>
                <w:szCs w:val="18"/>
                <w:lang w:val="hy-AM"/>
              </w:rPr>
            </w:pPr>
            <w:r>
              <w:rPr>
                <w:rFonts w:ascii="GHEA Grapalat" w:hAnsi="GHEA Grapalat" w:cs="Sylfaen"/>
                <w:b/>
                <w:sz w:val="18"/>
                <w:szCs w:val="18"/>
                <w:lang w:val="hy-AM"/>
              </w:rPr>
              <w:t xml:space="preserve">առնվազն </w:t>
            </w:r>
            <w:r w:rsidR="00E87532">
              <w:rPr>
                <w:rFonts w:ascii="GHEA Grapalat" w:hAnsi="GHEA Grapalat" w:cs="Sylfaen"/>
                <w:b/>
                <w:sz w:val="18"/>
                <w:szCs w:val="18"/>
                <w:lang w:val="hy-AM"/>
              </w:rPr>
              <w:t>1</w:t>
            </w:r>
            <w:r w:rsidRPr="00F97884">
              <w:rPr>
                <w:rFonts w:ascii="GHEA Grapalat" w:hAnsi="GHEA Grapalat" w:cs="Sylfaen"/>
                <w:b/>
                <w:sz w:val="18"/>
                <w:szCs w:val="18"/>
                <w:lang w:val="hy-AM"/>
              </w:rPr>
              <w:t xml:space="preserve"> հոգուց</w:t>
            </w:r>
            <w:r w:rsidRPr="00F97884">
              <w:rPr>
                <w:rFonts w:ascii="GHEA Grapalat" w:hAnsi="GHEA Grapalat" w:cs="Sylfaen"/>
                <w:sz w:val="18"/>
                <w:szCs w:val="18"/>
                <w:lang w:val="hy-AM"/>
              </w:rPr>
              <w:t xml:space="preserve"> բաղկացած ինժեներատեխնիկական անձնակազմ՝ առնվազն 3 տարվա մասնագիտական աշխատանքային փորձով։</w:t>
            </w:r>
            <w:r w:rsidRPr="00F97884">
              <w:rPr>
                <w:rFonts w:ascii="GHEA Grapalat" w:hAnsi="GHEA Grapalat" w:cs="Sylfaen"/>
                <w:sz w:val="18"/>
                <w:szCs w:val="18"/>
                <w:lang w:val="af-ZA"/>
              </w:rPr>
              <w:t xml:space="preserve"> </w:t>
            </w:r>
          </w:p>
        </w:tc>
      </w:tr>
    </w:tbl>
    <w:p w14:paraId="615BF480" w14:textId="77777777" w:rsidR="003C3BFB" w:rsidRPr="00D557B4" w:rsidRDefault="003C3BFB" w:rsidP="0095468B">
      <w:pPr>
        <w:jc w:val="both"/>
        <w:rPr>
          <w:rFonts w:ascii="GHEA Grapalat" w:hAnsi="GHEA Grapalat" w:cs="Sylfaen"/>
          <w:sz w:val="20"/>
          <w:szCs w:val="20"/>
          <w:lang w:val="hy-AM"/>
        </w:rPr>
      </w:pPr>
    </w:p>
    <w:p w14:paraId="183D6C07" w14:textId="77777777" w:rsidR="003C3BFB" w:rsidRPr="00F46294" w:rsidRDefault="003C3BFB" w:rsidP="0095468B">
      <w:pPr>
        <w:jc w:val="both"/>
        <w:rPr>
          <w:rFonts w:ascii="GHEA Grapalat" w:hAnsi="GHEA Grapalat" w:cs="Arial Armenian"/>
          <w:sz w:val="20"/>
          <w:szCs w:val="20"/>
          <w:lang w:val="hy-AM" w:eastAsia="x-none"/>
        </w:rPr>
      </w:pPr>
      <w:r w:rsidRPr="00F46294">
        <w:rPr>
          <w:rFonts w:ascii="GHEA Grapalat" w:hAnsi="GHEA Grapalat" w:cs="Arial Armenian"/>
          <w:sz w:val="20"/>
          <w:szCs w:val="20"/>
          <w:lang w:val="hy-AM"/>
        </w:rPr>
        <w:t>բ</w:t>
      </w:r>
      <w:r w:rsidRPr="00F46294">
        <w:rPr>
          <w:rFonts w:ascii="GHEA Grapalat" w:hAnsi="GHEA Grapalat" w:cs="Arial Armenian"/>
          <w:sz w:val="20"/>
          <w:szCs w:val="20"/>
          <w:lang w:val="af-ZA"/>
        </w:rPr>
        <w:t>)</w:t>
      </w:r>
      <w:r w:rsidRPr="00F46294">
        <w:rPr>
          <w:rFonts w:ascii="GHEA Grapalat" w:hAnsi="GHEA Grapalat" w:cs="Arial Armenian"/>
          <w:sz w:val="20"/>
          <w:szCs w:val="20"/>
          <w:lang w:val="hy-AM"/>
        </w:rPr>
        <w:t xml:space="preserve"> մ</w:t>
      </w:r>
      <w:r w:rsidRPr="00F46294">
        <w:rPr>
          <w:rFonts w:ascii="GHEA Grapalat" w:hAnsi="GHEA Grapalat" w:cs="Arial Armenian"/>
          <w:sz w:val="20"/>
          <w:szCs w:val="20"/>
          <w:lang w:val="hy-AM" w:eastAsia="ru-RU"/>
        </w:rPr>
        <w:t xml:space="preserve">ասնակիցը </w:t>
      </w:r>
      <w:r w:rsidRPr="00F46294">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C3BFB" w:rsidRPr="00F46294" w14:paraId="7233D2F0" w14:textId="77777777" w:rsidTr="00C339E6">
        <w:tc>
          <w:tcPr>
            <w:tcW w:w="10031" w:type="dxa"/>
            <w:gridSpan w:val="5"/>
          </w:tcPr>
          <w:p w14:paraId="076614AD" w14:textId="77777777" w:rsidR="003C3BFB" w:rsidRPr="00F46294" w:rsidRDefault="003C3BFB" w:rsidP="00C339E6">
            <w:pPr>
              <w:ind w:firstLine="567"/>
              <w:jc w:val="center"/>
              <w:rPr>
                <w:rFonts w:ascii="GHEA Grapalat" w:hAnsi="GHEA Grapalat" w:cs="Arial"/>
                <w:sz w:val="20"/>
                <w:szCs w:val="20"/>
              </w:rPr>
            </w:pPr>
            <w:r w:rsidRPr="00F46294">
              <w:rPr>
                <w:rFonts w:ascii="GHEA Grapalat" w:hAnsi="GHEA Grapalat" w:cs="Sylfaen"/>
                <w:sz w:val="20"/>
                <w:szCs w:val="20"/>
              </w:rPr>
              <w:t>Հիմնական</w:t>
            </w:r>
            <w:r w:rsidRPr="00F46294">
              <w:rPr>
                <w:rFonts w:ascii="GHEA Grapalat" w:hAnsi="GHEA Grapalat" w:cs="Arial"/>
                <w:sz w:val="20"/>
                <w:szCs w:val="20"/>
              </w:rPr>
              <w:t xml:space="preserve"> </w:t>
            </w:r>
            <w:r w:rsidRPr="00F46294">
              <w:rPr>
                <w:rFonts w:ascii="GHEA Grapalat" w:hAnsi="GHEA Grapalat" w:cs="Sylfaen"/>
                <w:sz w:val="20"/>
                <w:szCs w:val="20"/>
              </w:rPr>
              <w:t>աշխատակազմում</w:t>
            </w:r>
            <w:r w:rsidRPr="00F46294">
              <w:rPr>
                <w:rFonts w:ascii="GHEA Grapalat" w:hAnsi="GHEA Grapalat" w:cs="Arial"/>
                <w:sz w:val="20"/>
                <w:szCs w:val="20"/>
              </w:rPr>
              <w:t xml:space="preserve"> </w:t>
            </w:r>
            <w:r w:rsidRPr="00F46294">
              <w:rPr>
                <w:rFonts w:ascii="GHEA Grapalat" w:hAnsi="GHEA Grapalat" w:cs="Sylfaen"/>
                <w:sz w:val="20"/>
                <w:szCs w:val="20"/>
              </w:rPr>
              <w:t>ներառված</w:t>
            </w:r>
            <w:r w:rsidRPr="00F46294">
              <w:rPr>
                <w:rFonts w:ascii="GHEA Grapalat" w:hAnsi="GHEA Grapalat" w:cs="Arial"/>
                <w:sz w:val="20"/>
                <w:szCs w:val="20"/>
              </w:rPr>
              <w:t xml:space="preserve"> </w:t>
            </w:r>
            <w:r w:rsidRPr="00F46294">
              <w:rPr>
                <w:rFonts w:ascii="GHEA Grapalat" w:hAnsi="GHEA Grapalat" w:cs="Sylfaen"/>
                <w:sz w:val="20"/>
                <w:szCs w:val="20"/>
              </w:rPr>
              <w:t>մասնագետների</w:t>
            </w:r>
          </w:p>
        </w:tc>
      </w:tr>
      <w:tr w:rsidR="003C3BFB" w:rsidRPr="00F46294" w14:paraId="606947F4" w14:textId="77777777" w:rsidTr="00C339E6">
        <w:tc>
          <w:tcPr>
            <w:tcW w:w="1728" w:type="dxa"/>
            <w:vMerge w:val="restart"/>
            <w:vAlign w:val="center"/>
          </w:tcPr>
          <w:p w14:paraId="493033D4" w14:textId="77777777" w:rsidR="003C3BFB" w:rsidRPr="00F46294" w:rsidRDefault="003C3BFB" w:rsidP="00C339E6">
            <w:pPr>
              <w:jc w:val="center"/>
              <w:rPr>
                <w:rFonts w:ascii="GHEA Grapalat" w:hAnsi="GHEA Grapalat" w:cs="Arial"/>
                <w:sz w:val="20"/>
                <w:szCs w:val="20"/>
              </w:rPr>
            </w:pPr>
            <w:r w:rsidRPr="00F46294">
              <w:rPr>
                <w:rFonts w:ascii="GHEA Grapalat" w:hAnsi="GHEA Grapalat" w:cs="Sylfaen"/>
                <w:sz w:val="20"/>
                <w:szCs w:val="20"/>
              </w:rPr>
              <w:t>անունը</w:t>
            </w:r>
            <w:r w:rsidRPr="00F46294">
              <w:rPr>
                <w:rFonts w:ascii="GHEA Grapalat" w:hAnsi="GHEA Grapalat" w:cs="Arial"/>
                <w:sz w:val="20"/>
                <w:szCs w:val="20"/>
              </w:rPr>
              <w:t xml:space="preserve">, </w:t>
            </w:r>
            <w:r w:rsidRPr="00F46294">
              <w:rPr>
                <w:rFonts w:ascii="GHEA Grapalat" w:hAnsi="GHEA Grapalat" w:cs="Sylfaen"/>
                <w:sz w:val="20"/>
                <w:szCs w:val="20"/>
              </w:rPr>
              <w:t>ազգանունը</w:t>
            </w:r>
          </w:p>
        </w:tc>
        <w:tc>
          <w:tcPr>
            <w:tcW w:w="1782" w:type="dxa"/>
            <w:vMerge w:val="restart"/>
            <w:vAlign w:val="center"/>
          </w:tcPr>
          <w:p w14:paraId="5941228E" w14:textId="77777777" w:rsidR="003C3BFB" w:rsidRPr="00F46294" w:rsidRDefault="003C3BFB" w:rsidP="00C339E6">
            <w:pPr>
              <w:jc w:val="center"/>
              <w:rPr>
                <w:rFonts w:ascii="GHEA Grapalat" w:hAnsi="GHEA Grapalat" w:cs="Arial"/>
                <w:sz w:val="20"/>
                <w:szCs w:val="20"/>
              </w:rPr>
            </w:pPr>
            <w:r w:rsidRPr="00F46294">
              <w:rPr>
                <w:rFonts w:ascii="GHEA Grapalat" w:hAnsi="GHEA Grapalat" w:cs="Sylfaen"/>
                <w:sz w:val="20"/>
                <w:szCs w:val="20"/>
              </w:rPr>
              <w:t>որակավորումը</w:t>
            </w:r>
          </w:p>
        </w:tc>
        <w:tc>
          <w:tcPr>
            <w:tcW w:w="4253" w:type="dxa"/>
            <w:gridSpan w:val="2"/>
          </w:tcPr>
          <w:p w14:paraId="32D799EC" w14:textId="77777777" w:rsidR="003C3BFB" w:rsidRPr="00F46294" w:rsidRDefault="003C3BFB" w:rsidP="00C339E6">
            <w:pPr>
              <w:ind w:firstLine="567"/>
              <w:jc w:val="both"/>
              <w:rPr>
                <w:rFonts w:ascii="GHEA Grapalat" w:hAnsi="GHEA Grapalat" w:cs="Arial"/>
                <w:sz w:val="20"/>
                <w:szCs w:val="20"/>
              </w:rPr>
            </w:pPr>
            <w:r w:rsidRPr="00F46294">
              <w:rPr>
                <w:rFonts w:ascii="GHEA Grapalat" w:hAnsi="GHEA Grapalat" w:cs="Sylfaen"/>
                <w:sz w:val="20"/>
                <w:szCs w:val="20"/>
              </w:rPr>
              <w:t>աշխատանքային</w:t>
            </w:r>
            <w:r w:rsidRPr="00F46294">
              <w:rPr>
                <w:rFonts w:ascii="GHEA Grapalat" w:hAnsi="GHEA Grapalat" w:cs="Arial"/>
                <w:sz w:val="20"/>
                <w:szCs w:val="20"/>
              </w:rPr>
              <w:t xml:space="preserve"> </w:t>
            </w:r>
            <w:r w:rsidRPr="00F46294">
              <w:rPr>
                <w:rFonts w:ascii="GHEA Grapalat" w:hAnsi="GHEA Grapalat" w:cs="Sylfaen"/>
                <w:sz w:val="20"/>
                <w:szCs w:val="20"/>
              </w:rPr>
              <w:t>փորձը</w:t>
            </w:r>
            <w:r w:rsidRPr="00F46294">
              <w:rPr>
                <w:rFonts w:ascii="GHEA Grapalat" w:hAnsi="GHEA Grapalat" w:cs="Arial"/>
                <w:sz w:val="20"/>
                <w:szCs w:val="20"/>
              </w:rPr>
              <w:t xml:space="preserve"> </w:t>
            </w:r>
          </w:p>
        </w:tc>
        <w:tc>
          <w:tcPr>
            <w:tcW w:w="2268" w:type="dxa"/>
            <w:vMerge w:val="restart"/>
          </w:tcPr>
          <w:p w14:paraId="1438C1A3" w14:textId="77777777" w:rsidR="003C3BFB" w:rsidRPr="00F46294" w:rsidRDefault="003C3BFB" w:rsidP="00C339E6">
            <w:pPr>
              <w:jc w:val="center"/>
              <w:rPr>
                <w:rFonts w:ascii="GHEA Grapalat" w:hAnsi="GHEA Grapalat" w:cs="Arial"/>
                <w:sz w:val="20"/>
                <w:szCs w:val="20"/>
              </w:rPr>
            </w:pPr>
            <w:r w:rsidRPr="00F46294">
              <w:rPr>
                <w:rFonts w:ascii="GHEA Grapalat" w:hAnsi="GHEA Grapalat" w:cs="Sylfaen"/>
                <w:sz w:val="20"/>
                <w:szCs w:val="20"/>
              </w:rPr>
              <w:t>գործատուի անվանումը</w:t>
            </w:r>
          </w:p>
        </w:tc>
      </w:tr>
      <w:tr w:rsidR="003C3BFB" w:rsidRPr="00F46294" w14:paraId="0F49B3B2" w14:textId="77777777" w:rsidTr="00C339E6">
        <w:tc>
          <w:tcPr>
            <w:tcW w:w="1728" w:type="dxa"/>
            <w:vMerge/>
          </w:tcPr>
          <w:p w14:paraId="41FA4F41" w14:textId="77777777" w:rsidR="003C3BFB" w:rsidRPr="00F46294" w:rsidRDefault="003C3BFB" w:rsidP="00C339E6">
            <w:pPr>
              <w:ind w:firstLine="567"/>
              <w:jc w:val="both"/>
              <w:rPr>
                <w:rFonts w:ascii="GHEA Grapalat" w:hAnsi="GHEA Grapalat" w:cs="Arial Armenian"/>
                <w:sz w:val="20"/>
                <w:szCs w:val="20"/>
              </w:rPr>
            </w:pPr>
          </w:p>
        </w:tc>
        <w:tc>
          <w:tcPr>
            <w:tcW w:w="1782" w:type="dxa"/>
            <w:vMerge/>
          </w:tcPr>
          <w:p w14:paraId="3ABF54DE"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5927A3D6" w14:textId="77777777" w:rsidR="003C3BFB" w:rsidRPr="00F46294" w:rsidRDefault="003C3BFB" w:rsidP="00C339E6">
            <w:pPr>
              <w:jc w:val="center"/>
              <w:rPr>
                <w:rFonts w:ascii="GHEA Grapalat" w:hAnsi="GHEA Grapalat" w:cs="Arial"/>
                <w:sz w:val="20"/>
                <w:szCs w:val="20"/>
              </w:rPr>
            </w:pPr>
            <w:r w:rsidRPr="00F46294">
              <w:rPr>
                <w:rFonts w:ascii="GHEA Grapalat" w:hAnsi="GHEA Grapalat" w:cs="Sylfaen"/>
                <w:sz w:val="20"/>
                <w:szCs w:val="20"/>
              </w:rPr>
              <w:t>ժամանակահատվածը</w:t>
            </w:r>
          </w:p>
        </w:tc>
        <w:tc>
          <w:tcPr>
            <w:tcW w:w="2693" w:type="dxa"/>
            <w:vAlign w:val="center"/>
          </w:tcPr>
          <w:p w14:paraId="60C524C1" w14:textId="77777777" w:rsidR="003C3BFB" w:rsidRPr="00F46294" w:rsidRDefault="003C3BFB" w:rsidP="00C339E6">
            <w:pPr>
              <w:jc w:val="center"/>
              <w:rPr>
                <w:rFonts w:ascii="GHEA Grapalat" w:hAnsi="GHEA Grapalat" w:cs="Arial"/>
                <w:sz w:val="20"/>
                <w:szCs w:val="20"/>
              </w:rPr>
            </w:pPr>
            <w:r w:rsidRPr="00F46294">
              <w:rPr>
                <w:rFonts w:ascii="GHEA Grapalat" w:hAnsi="GHEA Grapalat" w:cs="Sylfaen"/>
                <w:sz w:val="20"/>
                <w:szCs w:val="20"/>
              </w:rPr>
              <w:t>գործունեության</w:t>
            </w:r>
            <w:r w:rsidRPr="00F46294">
              <w:rPr>
                <w:rFonts w:ascii="GHEA Grapalat" w:hAnsi="GHEA Grapalat" w:cs="Arial"/>
                <w:sz w:val="20"/>
                <w:szCs w:val="20"/>
              </w:rPr>
              <w:t xml:space="preserve"> </w:t>
            </w:r>
            <w:r w:rsidRPr="00F46294">
              <w:rPr>
                <w:rFonts w:ascii="GHEA Grapalat" w:hAnsi="GHEA Grapalat" w:cs="Sylfaen"/>
                <w:sz w:val="20"/>
                <w:szCs w:val="20"/>
              </w:rPr>
              <w:t>ոլորտը</w:t>
            </w:r>
            <w:r w:rsidRPr="00F46294">
              <w:rPr>
                <w:rFonts w:ascii="GHEA Grapalat" w:hAnsi="GHEA Grapalat" w:cs="Arial"/>
                <w:sz w:val="20"/>
                <w:szCs w:val="20"/>
              </w:rPr>
              <w:t xml:space="preserve"> </w:t>
            </w:r>
            <w:r w:rsidRPr="00F46294">
              <w:rPr>
                <w:rFonts w:ascii="GHEA Grapalat" w:hAnsi="GHEA Grapalat" w:cs="Sylfaen"/>
                <w:sz w:val="20"/>
                <w:szCs w:val="20"/>
              </w:rPr>
              <w:t>և</w:t>
            </w:r>
            <w:r w:rsidRPr="00F46294">
              <w:rPr>
                <w:rFonts w:ascii="GHEA Grapalat" w:hAnsi="GHEA Grapalat" w:cs="Arial"/>
                <w:sz w:val="20"/>
                <w:szCs w:val="20"/>
              </w:rPr>
              <w:t xml:space="preserve"> </w:t>
            </w:r>
            <w:r w:rsidRPr="00F46294">
              <w:rPr>
                <w:rFonts w:ascii="GHEA Grapalat" w:hAnsi="GHEA Grapalat" w:cs="Sylfaen"/>
                <w:sz w:val="20"/>
                <w:szCs w:val="20"/>
              </w:rPr>
              <w:t>կատարած</w:t>
            </w:r>
            <w:r w:rsidRPr="00F46294">
              <w:rPr>
                <w:rFonts w:ascii="GHEA Grapalat" w:hAnsi="GHEA Grapalat" w:cs="Arial"/>
                <w:sz w:val="20"/>
                <w:szCs w:val="20"/>
              </w:rPr>
              <w:t xml:space="preserve"> </w:t>
            </w:r>
            <w:r w:rsidRPr="00F46294">
              <w:rPr>
                <w:rFonts w:ascii="GHEA Grapalat" w:hAnsi="GHEA Grapalat" w:cs="Sylfaen"/>
                <w:sz w:val="20"/>
                <w:szCs w:val="20"/>
              </w:rPr>
              <w:t>աշխատանքը</w:t>
            </w:r>
          </w:p>
        </w:tc>
        <w:tc>
          <w:tcPr>
            <w:tcW w:w="2268" w:type="dxa"/>
            <w:vMerge/>
          </w:tcPr>
          <w:p w14:paraId="061FDC0E"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2864457" w14:textId="77777777" w:rsidTr="00C339E6">
        <w:tc>
          <w:tcPr>
            <w:tcW w:w="1728" w:type="dxa"/>
          </w:tcPr>
          <w:p w14:paraId="197F6665"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1</w:t>
            </w:r>
          </w:p>
        </w:tc>
        <w:tc>
          <w:tcPr>
            <w:tcW w:w="1782" w:type="dxa"/>
          </w:tcPr>
          <w:p w14:paraId="4787E30B"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560" w:type="dxa"/>
          </w:tcPr>
          <w:p w14:paraId="431DF93C"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3</w:t>
            </w:r>
          </w:p>
        </w:tc>
        <w:tc>
          <w:tcPr>
            <w:tcW w:w="2693" w:type="dxa"/>
          </w:tcPr>
          <w:p w14:paraId="6FEF3D46"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4</w:t>
            </w:r>
          </w:p>
        </w:tc>
        <w:tc>
          <w:tcPr>
            <w:tcW w:w="2268" w:type="dxa"/>
          </w:tcPr>
          <w:p w14:paraId="480E9566"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5</w:t>
            </w:r>
          </w:p>
        </w:tc>
      </w:tr>
      <w:tr w:rsidR="003C3BFB" w:rsidRPr="00F46294" w14:paraId="168F3A8A" w14:textId="77777777" w:rsidTr="00C339E6">
        <w:tc>
          <w:tcPr>
            <w:tcW w:w="1728" w:type="dxa"/>
          </w:tcPr>
          <w:p w14:paraId="23F8B917"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1.</w:t>
            </w:r>
          </w:p>
        </w:tc>
        <w:tc>
          <w:tcPr>
            <w:tcW w:w="1782" w:type="dxa"/>
          </w:tcPr>
          <w:p w14:paraId="17E16805"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3D60584A"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3427EBDF"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7A908D72"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E752F2F" w14:textId="77777777" w:rsidTr="00C339E6">
        <w:tc>
          <w:tcPr>
            <w:tcW w:w="1728" w:type="dxa"/>
          </w:tcPr>
          <w:p w14:paraId="0FC577CF"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782" w:type="dxa"/>
          </w:tcPr>
          <w:p w14:paraId="2591F21A"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6B01A83C"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399FE901"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46BA91B9" w14:textId="77777777" w:rsidR="003C3BFB" w:rsidRPr="00F46294" w:rsidRDefault="003C3BFB" w:rsidP="00C339E6">
            <w:pPr>
              <w:ind w:firstLine="567"/>
              <w:jc w:val="both"/>
              <w:rPr>
                <w:rFonts w:ascii="GHEA Grapalat" w:hAnsi="GHEA Grapalat" w:cs="Arial Armenian"/>
                <w:sz w:val="20"/>
                <w:szCs w:val="20"/>
              </w:rPr>
            </w:pPr>
          </w:p>
        </w:tc>
      </w:tr>
      <w:tr w:rsidR="003C3BFB" w:rsidRPr="00F46294" w14:paraId="7C3C4E3C" w14:textId="77777777" w:rsidTr="00C339E6">
        <w:tc>
          <w:tcPr>
            <w:tcW w:w="1728" w:type="dxa"/>
          </w:tcPr>
          <w:p w14:paraId="70A01B20" w14:textId="77777777" w:rsidR="003C3BFB" w:rsidRPr="00F46294" w:rsidRDefault="003C3BFB" w:rsidP="00C339E6">
            <w:pPr>
              <w:ind w:firstLine="567"/>
              <w:jc w:val="both"/>
              <w:rPr>
                <w:rFonts w:ascii="GHEA Grapalat" w:hAnsi="GHEA Grapalat" w:cs="Arial Armenian"/>
                <w:sz w:val="20"/>
                <w:szCs w:val="20"/>
              </w:rPr>
            </w:pPr>
            <w:r w:rsidRPr="00F46294">
              <w:rPr>
                <w:rFonts w:ascii="GHEA Grapalat" w:hAnsi="GHEA Grapalat" w:cs="Arial Armenian"/>
                <w:sz w:val="20"/>
                <w:szCs w:val="20"/>
              </w:rPr>
              <w:t>..</w:t>
            </w:r>
          </w:p>
        </w:tc>
        <w:tc>
          <w:tcPr>
            <w:tcW w:w="1782" w:type="dxa"/>
          </w:tcPr>
          <w:p w14:paraId="493DA0F9" w14:textId="77777777" w:rsidR="003C3BFB" w:rsidRPr="00F46294" w:rsidRDefault="003C3BFB" w:rsidP="00C339E6">
            <w:pPr>
              <w:ind w:firstLine="567"/>
              <w:jc w:val="both"/>
              <w:rPr>
                <w:rFonts w:ascii="GHEA Grapalat" w:hAnsi="GHEA Grapalat" w:cs="Arial Armenian"/>
                <w:sz w:val="20"/>
                <w:szCs w:val="20"/>
              </w:rPr>
            </w:pPr>
          </w:p>
        </w:tc>
        <w:tc>
          <w:tcPr>
            <w:tcW w:w="1560" w:type="dxa"/>
          </w:tcPr>
          <w:p w14:paraId="5C553E28" w14:textId="77777777" w:rsidR="003C3BFB" w:rsidRPr="00F46294" w:rsidRDefault="003C3BFB" w:rsidP="00C339E6">
            <w:pPr>
              <w:ind w:firstLine="567"/>
              <w:jc w:val="both"/>
              <w:rPr>
                <w:rFonts w:ascii="GHEA Grapalat" w:hAnsi="GHEA Grapalat" w:cs="Arial Armenian"/>
                <w:sz w:val="20"/>
                <w:szCs w:val="20"/>
              </w:rPr>
            </w:pPr>
          </w:p>
        </w:tc>
        <w:tc>
          <w:tcPr>
            <w:tcW w:w="2693" w:type="dxa"/>
          </w:tcPr>
          <w:p w14:paraId="4D3E6C3B" w14:textId="77777777" w:rsidR="003C3BFB" w:rsidRPr="00F46294" w:rsidRDefault="003C3BFB" w:rsidP="00C339E6">
            <w:pPr>
              <w:ind w:firstLine="567"/>
              <w:jc w:val="both"/>
              <w:rPr>
                <w:rFonts w:ascii="GHEA Grapalat" w:hAnsi="GHEA Grapalat" w:cs="Arial Armenian"/>
                <w:sz w:val="20"/>
                <w:szCs w:val="20"/>
              </w:rPr>
            </w:pPr>
          </w:p>
        </w:tc>
        <w:tc>
          <w:tcPr>
            <w:tcW w:w="2268" w:type="dxa"/>
          </w:tcPr>
          <w:p w14:paraId="6ECAFC41" w14:textId="77777777" w:rsidR="003C3BFB" w:rsidRPr="00F46294" w:rsidRDefault="003C3BFB" w:rsidP="00C339E6">
            <w:pPr>
              <w:ind w:firstLine="567"/>
              <w:jc w:val="both"/>
              <w:rPr>
                <w:rFonts w:ascii="GHEA Grapalat" w:hAnsi="GHEA Grapalat" w:cs="Arial Armenian"/>
                <w:sz w:val="20"/>
                <w:szCs w:val="20"/>
              </w:rPr>
            </w:pPr>
          </w:p>
        </w:tc>
      </w:tr>
    </w:tbl>
    <w:p w14:paraId="3092411E" w14:textId="7EAEC99A" w:rsidR="003C3BFB" w:rsidRPr="00D557B4" w:rsidRDefault="003C3BFB" w:rsidP="003C3BFB">
      <w:pPr>
        <w:ind w:firstLine="567"/>
        <w:jc w:val="both"/>
        <w:rPr>
          <w:rFonts w:ascii="GHEA Grapalat" w:hAnsi="GHEA Grapalat" w:cs="Arial"/>
          <w:b/>
          <w:sz w:val="20"/>
          <w:szCs w:val="20"/>
        </w:rPr>
      </w:pPr>
      <w:proofErr w:type="gramStart"/>
      <w:r w:rsidRPr="00D557B4">
        <w:rPr>
          <w:rFonts w:ascii="GHEA Grapalat" w:hAnsi="GHEA Grapalat" w:cs="Sylfaen"/>
          <w:b/>
          <w:sz w:val="20"/>
          <w:szCs w:val="20"/>
        </w:rPr>
        <w:t>Ընդ</w:t>
      </w:r>
      <w:r w:rsidRPr="00D557B4">
        <w:rPr>
          <w:rFonts w:ascii="GHEA Grapalat" w:hAnsi="GHEA Grapalat" w:cs="Arial"/>
          <w:b/>
          <w:sz w:val="20"/>
          <w:szCs w:val="20"/>
        </w:rPr>
        <w:t xml:space="preserve"> </w:t>
      </w:r>
      <w:r w:rsidRPr="00D557B4">
        <w:rPr>
          <w:rFonts w:ascii="GHEA Grapalat" w:hAnsi="GHEA Grapalat" w:cs="Sylfaen"/>
          <w:b/>
          <w:sz w:val="20"/>
          <w:szCs w:val="20"/>
        </w:rPr>
        <w:t>որում</w:t>
      </w:r>
      <w:r w:rsidRPr="00D557B4">
        <w:rPr>
          <w:rFonts w:ascii="GHEA Grapalat" w:hAnsi="GHEA Grapalat" w:cs="Arial"/>
          <w:b/>
          <w:sz w:val="20"/>
          <w:szCs w:val="20"/>
        </w:rPr>
        <w:t xml:space="preserve"> </w:t>
      </w:r>
      <w:r w:rsidRPr="00D557B4">
        <w:rPr>
          <w:rFonts w:ascii="GHEA Grapalat" w:hAnsi="GHEA Grapalat" w:cs="Sylfaen"/>
          <w:b/>
          <w:sz w:val="20"/>
          <w:szCs w:val="20"/>
        </w:rPr>
        <w:t>աշխատանքային</w:t>
      </w:r>
      <w:r w:rsidRPr="00D557B4">
        <w:rPr>
          <w:rFonts w:ascii="GHEA Grapalat" w:hAnsi="GHEA Grapalat" w:cs="Arial"/>
          <w:b/>
          <w:sz w:val="20"/>
          <w:szCs w:val="20"/>
        </w:rPr>
        <w:t xml:space="preserve"> </w:t>
      </w:r>
      <w:r w:rsidRPr="00D557B4">
        <w:rPr>
          <w:rFonts w:ascii="GHEA Grapalat" w:hAnsi="GHEA Grapalat" w:cs="Sylfaen"/>
          <w:b/>
          <w:sz w:val="20"/>
          <w:szCs w:val="20"/>
        </w:rPr>
        <w:t>ռեսուրսների</w:t>
      </w:r>
      <w:r w:rsidRPr="00D557B4">
        <w:rPr>
          <w:rFonts w:ascii="GHEA Grapalat" w:hAnsi="GHEA Grapalat" w:cs="Arial"/>
          <w:b/>
          <w:sz w:val="20"/>
          <w:szCs w:val="20"/>
        </w:rPr>
        <w:t xml:space="preserve"> </w:t>
      </w:r>
      <w:r w:rsidRPr="00D557B4">
        <w:rPr>
          <w:rFonts w:ascii="GHEA Grapalat" w:hAnsi="GHEA Grapalat" w:cs="Sylfaen"/>
          <w:b/>
          <w:sz w:val="20"/>
          <w:szCs w:val="20"/>
        </w:rPr>
        <w:t>առկայությունը</w:t>
      </w:r>
      <w:r w:rsidRPr="00D557B4">
        <w:rPr>
          <w:rFonts w:ascii="GHEA Grapalat" w:hAnsi="GHEA Grapalat" w:cs="Arial"/>
          <w:b/>
          <w:sz w:val="20"/>
          <w:szCs w:val="20"/>
        </w:rPr>
        <w:t xml:space="preserve"> </w:t>
      </w:r>
      <w:r w:rsidRPr="00D557B4">
        <w:rPr>
          <w:rFonts w:ascii="GHEA Grapalat" w:hAnsi="GHEA Grapalat" w:cs="Sylfaen"/>
          <w:b/>
          <w:sz w:val="20"/>
          <w:szCs w:val="20"/>
        </w:rPr>
        <w:t>հիմնավորելու</w:t>
      </w:r>
      <w:r w:rsidRPr="00D557B4">
        <w:rPr>
          <w:rFonts w:ascii="GHEA Grapalat" w:hAnsi="GHEA Grapalat" w:cs="Arial"/>
          <w:b/>
          <w:sz w:val="20"/>
          <w:szCs w:val="20"/>
        </w:rPr>
        <w:t xml:space="preserve"> </w:t>
      </w:r>
      <w:r w:rsidRPr="00D557B4">
        <w:rPr>
          <w:rFonts w:ascii="GHEA Grapalat" w:hAnsi="GHEA Grapalat" w:cs="Sylfaen"/>
          <w:b/>
          <w:sz w:val="20"/>
          <w:szCs w:val="20"/>
        </w:rPr>
        <w:t>համար</w:t>
      </w:r>
      <w:r w:rsidRPr="00D557B4">
        <w:rPr>
          <w:rFonts w:ascii="GHEA Grapalat" w:hAnsi="GHEA Grapalat" w:cs="Arial"/>
          <w:b/>
          <w:sz w:val="20"/>
          <w:szCs w:val="20"/>
        </w:rPr>
        <w:t xml:space="preserve"> Մ</w:t>
      </w:r>
      <w:r w:rsidRPr="00D557B4">
        <w:rPr>
          <w:rFonts w:ascii="GHEA Grapalat" w:hAnsi="GHEA Grapalat" w:cs="Sylfaen"/>
          <w:b/>
          <w:sz w:val="20"/>
          <w:szCs w:val="20"/>
        </w:rPr>
        <w:t>ասնակիցը</w:t>
      </w:r>
      <w:r w:rsidRPr="00D557B4">
        <w:rPr>
          <w:rFonts w:ascii="GHEA Grapalat" w:hAnsi="GHEA Grapalat" w:cs="Arial"/>
          <w:b/>
          <w:sz w:val="20"/>
          <w:szCs w:val="20"/>
        </w:rPr>
        <w:t xml:space="preserve"> </w:t>
      </w:r>
      <w:r w:rsidRPr="00D557B4">
        <w:rPr>
          <w:rFonts w:ascii="GHEA Grapalat" w:hAnsi="GHEA Grapalat" w:cs="Sylfaen"/>
          <w:b/>
          <w:sz w:val="20"/>
          <w:szCs w:val="20"/>
        </w:rPr>
        <w:t>ներկայացնում</w:t>
      </w:r>
      <w:r w:rsidRPr="00D557B4">
        <w:rPr>
          <w:rFonts w:ascii="GHEA Grapalat" w:hAnsi="GHEA Grapalat" w:cs="Arial"/>
          <w:b/>
          <w:sz w:val="20"/>
          <w:szCs w:val="20"/>
        </w:rPr>
        <w:t xml:space="preserve"> </w:t>
      </w:r>
      <w:r w:rsidRPr="00D557B4">
        <w:rPr>
          <w:rFonts w:ascii="GHEA Grapalat" w:hAnsi="GHEA Grapalat" w:cs="Sylfaen"/>
          <w:b/>
          <w:sz w:val="20"/>
          <w:szCs w:val="20"/>
        </w:rPr>
        <w:t>է</w:t>
      </w:r>
      <w:r w:rsidRPr="00D557B4">
        <w:rPr>
          <w:rFonts w:ascii="GHEA Grapalat" w:hAnsi="GHEA Grapalat" w:cs="Arial"/>
          <w:b/>
          <w:sz w:val="20"/>
          <w:szCs w:val="20"/>
        </w:rPr>
        <w:t xml:space="preserve"> </w:t>
      </w:r>
      <w:r w:rsidRPr="00D557B4">
        <w:rPr>
          <w:rFonts w:ascii="GHEA Grapalat" w:hAnsi="GHEA Grapalat" w:cs="Sylfaen"/>
          <w:b/>
          <w:sz w:val="20"/>
          <w:szCs w:val="20"/>
        </w:rPr>
        <w:t>առաջադրված</w:t>
      </w:r>
      <w:r w:rsidRPr="00D557B4">
        <w:rPr>
          <w:rFonts w:ascii="GHEA Grapalat" w:hAnsi="GHEA Grapalat" w:cs="Arial"/>
          <w:b/>
          <w:sz w:val="20"/>
          <w:szCs w:val="20"/>
        </w:rPr>
        <w:t xml:space="preserve"> </w:t>
      </w:r>
      <w:r w:rsidRPr="00D557B4">
        <w:rPr>
          <w:rFonts w:ascii="GHEA Grapalat" w:hAnsi="GHEA Grapalat" w:cs="Sylfaen"/>
          <w:b/>
          <w:sz w:val="20"/>
          <w:szCs w:val="20"/>
        </w:rPr>
        <w:t>աշխատակազմում</w:t>
      </w:r>
      <w:r w:rsidRPr="00D557B4">
        <w:rPr>
          <w:rFonts w:ascii="GHEA Grapalat" w:hAnsi="GHEA Grapalat" w:cs="Arial"/>
          <w:b/>
          <w:sz w:val="20"/>
          <w:szCs w:val="20"/>
        </w:rPr>
        <w:t xml:space="preserve"> </w:t>
      </w:r>
      <w:r w:rsidRPr="00D557B4">
        <w:rPr>
          <w:rFonts w:ascii="GHEA Grapalat" w:hAnsi="GHEA Grapalat" w:cs="Sylfaen"/>
          <w:b/>
          <w:sz w:val="20"/>
          <w:szCs w:val="20"/>
        </w:rPr>
        <w:t>ներգրավված</w:t>
      </w:r>
      <w:r w:rsidRPr="00D557B4">
        <w:rPr>
          <w:rFonts w:ascii="GHEA Grapalat" w:hAnsi="GHEA Grapalat" w:cs="Arial"/>
          <w:b/>
          <w:sz w:val="20"/>
          <w:szCs w:val="20"/>
        </w:rPr>
        <w:t xml:space="preserve"> </w:t>
      </w:r>
      <w:r w:rsidRPr="00D557B4">
        <w:rPr>
          <w:rFonts w:ascii="GHEA Grapalat" w:hAnsi="GHEA Grapalat" w:cs="Sylfaen"/>
          <w:b/>
          <w:sz w:val="20"/>
          <w:szCs w:val="20"/>
        </w:rPr>
        <w:t>մաս</w:t>
      </w:r>
      <w:r w:rsidRPr="00D557B4">
        <w:rPr>
          <w:rFonts w:ascii="GHEA Grapalat" w:hAnsi="GHEA Grapalat" w:cs="Arial"/>
          <w:b/>
          <w:sz w:val="20"/>
          <w:szCs w:val="20"/>
        </w:rPr>
        <w:softHyphen/>
      </w:r>
      <w:r w:rsidRPr="00D557B4">
        <w:rPr>
          <w:rFonts w:ascii="GHEA Grapalat" w:hAnsi="GHEA Grapalat" w:cs="Sylfaen"/>
          <w:b/>
          <w:sz w:val="20"/>
          <w:szCs w:val="20"/>
        </w:rPr>
        <w:t>նագետների</w:t>
      </w:r>
      <w:r w:rsidRPr="00D557B4">
        <w:rPr>
          <w:rFonts w:ascii="GHEA Grapalat" w:hAnsi="GHEA Grapalat" w:cs="Arial"/>
          <w:b/>
          <w:sz w:val="20"/>
          <w:szCs w:val="20"/>
        </w:rPr>
        <w:t xml:space="preserve"> </w:t>
      </w:r>
      <w:r w:rsidRPr="00D557B4">
        <w:rPr>
          <w:rFonts w:ascii="GHEA Grapalat" w:hAnsi="GHEA Grapalat" w:cs="Sylfaen"/>
          <w:b/>
          <w:sz w:val="20"/>
          <w:szCs w:val="20"/>
        </w:rPr>
        <w:t>հաստատած</w:t>
      </w:r>
      <w:r w:rsidRPr="00D557B4">
        <w:rPr>
          <w:rFonts w:ascii="GHEA Grapalat" w:hAnsi="GHEA Grapalat" w:cs="Arial"/>
          <w:b/>
          <w:sz w:val="20"/>
          <w:szCs w:val="20"/>
        </w:rPr>
        <w:t xml:space="preserve"> </w:t>
      </w:r>
      <w:r w:rsidRPr="00D557B4">
        <w:rPr>
          <w:rFonts w:ascii="GHEA Grapalat" w:hAnsi="GHEA Grapalat" w:cs="Sylfaen"/>
          <w:b/>
          <w:sz w:val="20"/>
          <w:szCs w:val="20"/>
        </w:rPr>
        <w:t>գրավոր</w:t>
      </w:r>
      <w:r w:rsidRPr="00D557B4">
        <w:rPr>
          <w:rFonts w:ascii="GHEA Grapalat" w:hAnsi="GHEA Grapalat" w:cs="Arial"/>
          <w:b/>
          <w:sz w:val="20"/>
          <w:szCs w:val="20"/>
        </w:rPr>
        <w:t xml:space="preserve"> </w:t>
      </w:r>
      <w:r w:rsidRPr="00D557B4">
        <w:rPr>
          <w:rFonts w:ascii="GHEA Grapalat" w:hAnsi="GHEA Grapalat" w:cs="Sylfaen"/>
          <w:b/>
          <w:sz w:val="20"/>
          <w:szCs w:val="20"/>
        </w:rPr>
        <w:t>համաձայնությունները</w:t>
      </w:r>
      <w:r w:rsidRPr="00D557B4">
        <w:rPr>
          <w:rFonts w:ascii="GHEA Grapalat" w:hAnsi="GHEA Grapalat" w:cs="Arial"/>
          <w:b/>
          <w:sz w:val="20"/>
          <w:szCs w:val="20"/>
        </w:rPr>
        <w:t xml:space="preserve">` </w:t>
      </w:r>
      <w:r w:rsidRPr="00D557B4">
        <w:rPr>
          <w:rFonts w:ascii="GHEA Grapalat" w:hAnsi="GHEA Grapalat" w:cs="Sylfaen"/>
          <w:b/>
          <w:sz w:val="20"/>
          <w:szCs w:val="20"/>
        </w:rPr>
        <w:t>իրականացվելիք</w:t>
      </w:r>
      <w:r w:rsidRPr="00D557B4">
        <w:rPr>
          <w:rFonts w:ascii="GHEA Grapalat" w:hAnsi="GHEA Grapalat" w:cs="Arial"/>
          <w:b/>
          <w:sz w:val="20"/>
          <w:szCs w:val="20"/>
        </w:rPr>
        <w:t xml:space="preserve"> </w:t>
      </w:r>
      <w:r w:rsidRPr="00D557B4">
        <w:rPr>
          <w:rFonts w:ascii="GHEA Grapalat" w:hAnsi="GHEA Grapalat" w:cs="Sylfaen"/>
          <w:b/>
          <w:sz w:val="20"/>
          <w:szCs w:val="20"/>
        </w:rPr>
        <w:t>աշխատանքներում</w:t>
      </w:r>
      <w:r w:rsidRPr="00D557B4">
        <w:rPr>
          <w:rFonts w:ascii="GHEA Grapalat" w:hAnsi="GHEA Grapalat" w:cs="Arial"/>
          <w:b/>
          <w:sz w:val="20"/>
          <w:szCs w:val="20"/>
        </w:rPr>
        <w:t xml:space="preserve"> </w:t>
      </w:r>
      <w:r w:rsidRPr="00D557B4">
        <w:rPr>
          <w:rFonts w:ascii="GHEA Grapalat" w:hAnsi="GHEA Grapalat" w:cs="Sylfaen"/>
          <w:b/>
          <w:sz w:val="20"/>
          <w:szCs w:val="20"/>
        </w:rPr>
        <w:t>վերջիններիս</w:t>
      </w:r>
      <w:r w:rsidRPr="00D557B4">
        <w:rPr>
          <w:rFonts w:ascii="GHEA Grapalat" w:hAnsi="GHEA Grapalat" w:cs="Arial"/>
          <w:b/>
          <w:sz w:val="20"/>
          <w:szCs w:val="20"/>
        </w:rPr>
        <w:t xml:space="preserve"> </w:t>
      </w:r>
      <w:r w:rsidRPr="00D557B4">
        <w:rPr>
          <w:rFonts w:ascii="GHEA Grapalat" w:hAnsi="GHEA Grapalat" w:cs="Sylfaen"/>
          <w:b/>
          <w:sz w:val="20"/>
          <w:szCs w:val="20"/>
        </w:rPr>
        <w:t>ներգրավվելու</w:t>
      </w:r>
      <w:r w:rsidRPr="00D557B4">
        <w:rPr>
          <w:rFonts w:ascii="GHEA Grapalat" w:hAnsi="GHEA Grapalat" w:cs="Arial"/>
          <w:b/>
          <w:sz w:val="20"/>
          <w:szCs w:val="20"/>
        </w:rPr>
        <w:t xml:space="preserve"> </w:t>
      </w:r>
      <w:r w:rsidRPr="00D557B4">
        <w:rPr>
          <w:rFonts w:ascii="GHEA Grapalat" w:hAnsi="GHEA Grapalat" w:cs="Sylfaen"/>
          <w:b/>
          <w:sz w:val="20"/>
          <w:szCs w:val="20"/>
        </w:rPr>
        <w:t>մասին</w:t>
      </w:r>
      <w:r w:rsidRPr="00D557B4">
        <w:rPr>
          <w:rFonts w:ascii="GHEA Grapalat" w:hAnsi="GHEA Grapalat" w:cs="Arial"/>
          <w:b/>
          <w:sz w:val="20"/>
          <w:szCs w:val="20"/>
        </w:rPr>
        <w:t xml:space="preserve">, </w:t>
      </w:r>
      <w:r w:rsidRPr="00D557B4">
        <w:rPr>
          <w:rFonts w:ascii="GHEA Grapalat" w:hAnsi="GHEA Grapalat" w:cs="Sylfaen"/>
          <w:b/>
          <w:sz w:val="20"/>
          <w:szCs w:val="20"/>
        </w:rPr>
        <w:t>ինչպես</w:t>
      </w:r>
      <w:r w:rsidRPr="00D557B4">
        <w:rPr>
          <w:rFonts w:ascii="GHEA Grapalat" w:hAnsi="GHEA Grapalat" w:cs="Arial"/>
          <w:b/>
          <w:sz w:val="20"/>
          <w:szCs w:val="20"/>
        </w:rPr>
        <w:t xml:space="preserve"> </w:t>
      </w:r>
      <w:r w:rsidRPr="00D557B4">
        <w:rPr>
          <w:rFonts w:ascii="GHEA Grapalat" w:hAnsi="GHEA Grapalat" w:cs="Sylfaen"/>
          <w:b/>
          <w:sz w:val="20"/>
          <w:szCs w:val="20"/>
        </w:rPr>
        <w:t>նաև</w:t>
      </w:r>
      <w:r w:rsidRPr="00D557B4">
        <w:rPr>
          <w:rFonts w:ascii="GHEA Grapalat" w:hAnsi="GHEA Grapalat" w:cs="Arial"/>
          <w:b/>
          <w:sz w:val="20"/>
          <w:szCs w:val="20"/>
        </w:rPr>
        <w:t xml:space="preserve"> </w:t>
      </w:r>
      <w:r w:rsidRPr="00D557B4">
        <w:rPr>
          <w:rFonts w:ascii="GHEA Grapalat" w:hAnsi="GHEA Grapalat" w:cs="Sylfaen"/>
          <w:b/>
          <w:sz w:val="20"/>
          <w:szCs w:val="20"/>
        </w:rPr>
        <w:t>մասնագետների</w:t>
      </w:r>
      <w:r w:rsidRPr="00D557B4">
        <w:rPr>
          <w:rFonts w:ascii="GHEA Grapalat" w:hAnsi="GHEA Grapalat" w:cs="Arial"/>
          <w:b/>
          <w:sz w:val="20"/>
          <w:szCs w:val="20"/>
        </w:rPr>
        <w:t xml:space="preserve"> </w:t>
      </w:r>
      <w:r w:rsidRPr="00D557B4">
        <w:rPr>
          <w:rFonts w:ascii="GHEA Grapalat" w:hAnsi="GHEA Grapalat" w:cs="Sylfaen"/>
          <w:b/>
          <w:sz w:val="20"/>
          <w:szCs w:val="20"/>
        </w:rPr>
        <w:t>անձնագրերի</w:t>
      </w:r>
      <w:r w:rsidRPr="00D557B4">
        <w:rPr>
          <w:rFonts w:ascii="GHEA Grapalat" w:hAnsi="GHEA Grapalat" w:cs="Arial"/>
          <w:b/>
          <w:sz w:val="20"/>
          <w:szCs w:val="20"/>
        </w:rPr>
        <w:t xml:space="preserve"> </w:t>
      </w:r>
      <w:r w:rsidRPr="00D557B4">
        <w:rPr>
          <w:rFonts w:ascii="GHEA Grapalat" w:hAnsi="GHEA Grapalat" w:cs="Sylfaen"/>
          <w:b/>
          <w:sz w:val="20"/>
          <w:szCs w:val="20"/>
        </w:rPr>
        <w:t>և</w:t>
      </w:r>
      <w:r w:rsidRPr="00D557B4">
        <w:rPr>
          <w:rFonts w:ascii="GHEA Grapalat" w:hAnsi="GHEA Grapalat" w:cs="Arial"/>
          <w:b/>
          <w:sz w:val="20"/>
          <w:szCs w:val="20"/>
        </w:rPr>
        <w:t xml:space="preserve"> </w:t>
      </w:r>
      <w:r w:rsidRPr="00D557B4">
        <w:rPr>
          <w:rFonts w:ascii="GHEA Grapalat" w:hAnsi="GHEA Grapalat" w:cs="Sylfaen"/>
          <w:b/>
          <w:sz w:val="20"/>
          <w:szCs w:val="20"/>
        </w:rPr>
        <w:t>որակավորումը</w:t>
      </w:r>
      <w:r w:rsidRPr="00D557B4">
        <w:rPr>
          <w:rFonts w:ascii="GHEA Grapalat" w:hAnsi="GHEA Grapalat" w:cs="Arial"/>
          <w:b/>
          <w:sz w:val="20"/>
          <w:szCs w:val="20"/>
        </w:rPr>
        <w:t xml:space="preserve"> </w:t>
      </w:r>
      <w:r w:rsidRPr="00D557B4">
        <w:rPr>
          <w:rFonts w:ascii="GHEA Grapalat" w:hAnsi="GHEA Grapalat" w:cs="Sylfaen"/>
          <w:b/>
          <w:sz w:val="20"/>
          <w:szCs w:val="20"/>
        </w:rPr>
        <w:t>հավաստող</w:t>
      </w:r>
      <w:r w:rsidRPr="00D557B4">
        <w:rPr>
          <w:rFonts w:ascii="GHEA Grapalat" w:hAnsi="GHEA Grapalat" w:cs="Arial"/>
          <w:b/>
          <w:sz w:val="20"/>
          <w:szCs w:val="20"/>
        </w:rPr>
        <w:t xml:space="preserve"> </w:t>
      </w:r>
      <w:r w:rsidRPr="00D557B4">
        <w:rPr>
          <w:rFonts w:ascii="GHEA Grapalat" w:hAnsi="GHEA Grapalat" w:cs="Sylfaen"/>
          <w:b/>
          <w:sz w:val="20"/>
          <w:szCs w:val="20"/>
        </w:rPr>
        <w:t>փաստաթղթերի</w:t>
      </w:r>
      <w:r w:rsidRPr="00D557B4">
        <w:rPr>
          <w:rFonts w:ascii="GHEA Grapalat" w:hAnsi="GHEA Grapalat" w:cs="Arial"/>
          <w:b/>
          <w:sz w:val="20"/>
          <w:szCs w:val="20"/>
        </w:rPr>
        <w:t xml:space="preserve"> (</w:t>
      </w:r>
      <w:r w:rsidRPr="00D557B4">
        <w:rPr>
          <w:rFonts w:ascii="GHEA Grapalat" w:hAnsi="GHEA Grapalat" w:cs="Sylfaen"/>
          <w:b/>
          <w:sz w:val="20"/>
          <w:szCs w:val="20"/>
        </w:rPr>
        <w:t>դիպլոմ</w:t>
      </w:r>
      <w:r w:rsidRPr="00D557B4">
        <w:rPr>
          <w:rFonts w:ascii="GHEA Grapalat" w:hAnsi="GHEA Grapalat" w:cs="Arial"/>
          <w:b/>
          <w:sz w:val="20"/>
          <w:szCs w:val="20"/>
        </w:rPr>
        <w:t xml:space="preserve">, </w:t>
      </w:r>
      <w:r w:rsidRPr="00D557B4">
        <w:rPr>
          <w:rFonts w:ascii="GHEA Grapalat" w:hAnsi="GHEA Grapalat" w:cs="Sylfaen"/>
          <w:b/>
          <w:sz w:val="20"/>
          <w:szCs w:val="20"/>
        </w:rPr>
        <w:t>վկայագիր</w:t>
      </w:r>
      <w:r w:rsidRPr="00D557B4">
        <w:rPr>
          <w:rFonts w:ascii="GHEA Grapalat" w:hAnsi="GHEA Grapalat" w:cs="Arial"/>
          <w:b/>
          <w:sz w:val="20"/>
          <w:szCs w:val="20"/>
        </w:rPr>
        <w:t xml:space="preserve">, </w:t>
      </w:r>
      <w:r w:rsidRPr="00D557B4">
        <w:rPr>
          <w:rFonts w:ascii="GHEA Grapalat" w:hAnsi="GHEA Grapalat" w:cs="Sylfaen"/>
          <w:b/>
          <w:sz w:val="20"/>
          <w:szCs w:val="20"/>
        </w:rPr>
        <w:t>հավաստագիր</w:t>
      </w:r>
      <w:r w:rsidRPr="00D557B4">
        <w:rPr>
          <w:rFonts w:ascii="GHEA Grapalat" w:hAnsi="GHEA Grapalat" w:cs="Arial"/>
          <w:b/>
          <w:sz w:val="20"/>
          <w:szCs w:val="20"/>
        </w:rPr>
        <w:t xml:space="preserve"> </w:t>
      </w:r>
      <w:r w:rsidRPr="00D557B4">
        <w:rPr>
          <w:rFonts w:ascii="GHEA Grapalat" w:hAnsi="GHEA Grapalat" w:cs="Sylfaen"/>
          <w:b/>
          <w:sz w:val="20"/>
          <w:szCs w:val="20"/>
        </w:rPr>
        <w:t>և</w:t>
      </w:r>
      <w:r w:rsidRPr="00D557B4">
        <w:rPr>
          <w:rFonts w:ascii="GHEA Grapalat" w:hAnsi="GHEA Grapalat" w:cs="Arial"/>
          <w:b/>
          <w:sz w:val="20"/>
          <w:szCs w:val="20"/>
        </w:rPr>
        <w:t xml:space="preserve"> </w:t>
      </w:r>
      <w:r w:rsidRPr="00D557B4">
        <w:rPr>
          <w:rFonts w:ascii="GHEA Grapalat" w:hAnsi="GHEA Grapalat" w:cs="Sylfaen"/>
          <w:b/>
          <w:sz w:val="20"/>
          <w:szCs w:val="20"/>
        </w:rPr>
        <w:t>այլն</w:t>
      </w:r>
      <w:r w:rsidRPr="00D557B4">
        <w:rPr>
          <w:rFonts w:ascii="GHEA Grapalat" w:hAnsi="GHEA Grapalat" w:cs="Arial"/>
          <w:b/>
          <w:sz w:val="20"/>
          <w:szCs w:val="20"/>
        </w:rPr>
        <w:t xml:space="preserve">) </w:t>
      </w:r>
      <w:r w:rsidRPr="00D557B4">
        <w:rPr>
          <w:rFonts w:ascii="GHEA Grapalat" w:hAnsi="GHEA Grapalat" w:cs="Sylfaen"/>
          <w:b/>
          <w:sz w:val="20"/>
          <w:szCs w:val="20"/>
        </w:rPr>
        <w:t>պատճենները</w:t>
      </w:r>
      <w:r w:rsidRPr="00D557B4">
        <w:rPr>
          <w:rFonts w:ascii="GHEA Grapalat" w:hAnsi="GHEA Grapalat" w:cs="Arial"/>
          <w:b/>
          <w:sz w:val="20"/>
          <w:szCs w:val="20"/>
        </w:rPr>
        <w:t>.</w:t>
      </w:r>
      <w:proofErr w:type="gramEnd"/>
    </w:p>
    <w:p w14:paraId="75D8F655" w14:textId="77777777" w:rsidR="003C3BFB" w:rsidRPr="00F46294" w:rsidRDefault="003C3BFB" w:rsidP="003C3BFB">
      <w:pPr>
        <w:ind w:firstLine="567"/>
        <w:jc w:val="both"/>
        <w:rPr>
          <w:rFonts w:ascii="GHEA Grapalat" w:hAnsi="GHEA Grapalat" w:cs="Arial"/>
          <w:sz w:val="20"/>
          <w:szCs w:val="20"/>
        </w:rPr>
      </w:pPr>
      <w:r w:rsidRPr="00F46294">
        <w:rPr>
          <w:rFonts w:ascii="GHEA Grapalat" w:hAnsi="GHEA Grapalat"/>
          <w:color w:val="000000"/>
          <w:sz w:val="20"/>
          <w:szCs w:val="20"/>
          <w:lang w:val="hy-AM"/>
        </w:rPr>
        <w:t>Հ</w:t>
      </w:r>
      <w:r w:rsidRPr="00F46294">
        <w:rPr>
          <w:rFonts w:ascii="GHEA Grapalat" w:hAnsi="GHEA Grapalat"/>
          <w:color w:val="000000"/>
          <w:sz w:val="20"/>
          <w:szCs w:val="20"/>
        </w:rPr>
        <w:t>այտեր</w:t>
      </w:r>
      <w:r w:rsidRPr="00F46294">
        <w:rPr>
          <w:rFonts w:ascii="GHEA Grapalat" w:hAnsi="GHEA Grapalat"/>
          <w:color w:val="000000"/>
          <w:sz w:val="20"/>
          <w:szCs w:val="20"/>
          <w:lang w:val="hy-AM"/>
        </w:rPr>
        <w:t>ի</w:t>
      </w:r>
      <w:r w:rsidRPr="00F46294">
        <w:rPr>
          <w:rFonts w:ascii="GHEA Grapalat" w:hAnsi="GHEA Grapalat"/>
          <w:color w:val="000000"/>
          <w:sz w:val="20"/>
          <w:szCs w:val="20"/>
        </w:rPr>
        <w:t xml:space="preserve"> գնահատ</w:t>
      </w:r>
      <w:r w:rsidRPr="00F46294">
        <w:rPr>
          <w:rFonts w:ascii="GHEA Grapalat" w:hAnsi="GHEA Grapalat"/>
          <w:color w:val="000000"/>
          <w:sz w:val="20"/>
          <w:szCs w:val="20"/>
          <w:lang w:val="hy-AM"/>
        </w:rPr>
        <w:t>ման</w:t>
      </w:r>
      <w:r w:rsidRPr="00F46294">
        <w:rPr>
          <w:rFonts w:ascii="GHEA Grapalat" w:hAnsi="GHEA Grapalat"/>
          <w:color w:val="000000"/>
          <w:sz w:val="20"/>
          <w:szCs w:val="20"/>
        </w:rPr>
        <w:t xml:space="preserve"> </w:t>
      </w:r>
      <w:r w:rsidRPr="00F46294">
        <w:rPr>
          <w:rFonts w:ascii="GHEA Grapalat" w:hAnsi="GHEA Grapalat"/>
          <w:color w:val="000000"/>
          <w:sz w:val="20"/>
          <w:szCs w:val="20"/>
          <w:lang w:val="hy-AM"/>
        </w:rPr>
        <w:t>չափանիշները</w:t>
      </w:r>
      <w:r w:rsidRPr="00F46294">
        <w:rPr>
          <w:rFonts w:ascii="GHEA Grapalat" w:hAnsi="GHEA Grapalat"/>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EC4A78" w:rsidRPr="00542454" w14:paraId="3237B56C" w14:textId="77777777" w:rsidTr="00D069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43E9988" w14:textId="77777777" w:rsidR="00EC4A78" w:rsidRPr="00542454" w:rsidRDefault="00EC4A78" w:rsidP="00D0690C">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094A983" w14:textId="77777777" w:rsidR="00EC4A78" w:rsidRPr="00542454" w:rsidRDefault="00EC4A78" w:rsidP="00D0690C">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Առավելագույն միավորը</w:t>
            </w:r>
          </w:p>
        </w:tc>
      </w:tr>
      <w:tr w:rsidR="00EC4A78" w:rsidRPr="00542454" w14:paraId="3628B95D" w14:textId="77777777" w:rsidTr="00D069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E37B7DE" w14:textId="77777777" w:rsidR="00EC4A78" w:rsidRPr="00542454" w:rsidRDefault="00EC4A78" w:rsidP="00D0690C">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A958C00" w14:textId="77777777" w:rsidR="00EC4A78" w:rsidRPr="00542454" w:rsidRDefault="00EC4A78" w:rsidP="00D0690C">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2</w:t>
            </w:r>
          </w:p>
        </w:tc>
      </w:tr>
      <w:tr w:rsidR="00EC4A78" w:rsidRPr="00542454" w14:paraId="42407A54" w14:textId="77777777" w:rsidTr="00D0690C">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535BE4B3" w14:textId="77777777" w:rsidR="00EC4A78" w:rsidRPr="00542454" w:rsidRDefault="00EC4A78" w:rsidP="00D0690C">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07617E8C" w14:textId="77777777" w:rsidR="00EC4A78" w:rsidRPr="00542454" w:rsidRDefault="00EC4A78" w:rsidP="00D0690C">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40</w:t>
            </w:r>
          </w:p>
        </w:tc>
      </w:tr>
      <w:tr w:rsidR="00EC4A78" w:rsidRPr="00542454" w14:paraId="6F0DC180" w14:textId="77777777" w:rsidTr="00D0690C">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EA1CE92" w14:textId="77777777" w:rsidR="00EC4A78" w:rsidRPr="00542454" w:rsidRDefault="00EC4A78" w:rsidP="00D0690C">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07E79A6" w14:textId="77777777" w:rsidR="00EC4A78" w:rsidRPr="00542454" w:rsidRDefault="00EC4A78" w:rsidP="00D0690C">
            <w:pPr>
              <w:spacing w:before="100" w:beforeAutospacing="1" w:after="100" w:afterAutospacing="1"/>
              <w:jc w:val="center"/>
              <w:rPr>
                <w:rFonts w:ascii="GHEA Grapalat" w:hAnsi="GHEA Grapalat"/>
                <w:b/>
                <w:color w:val="000000"/>
                <w:sz w:val="20"/>
                <w:szCs w:val="20"/>
                <w:lang w:val="hy-AM"/>
              </w:rPr>
            </w:pPr>
            <w:r w:rsidRPr="00542454">
              <w:rPr>
                <w:rFonts w:ascii="GHEA Grapalat" w:hAnsi="GHEA Grapalat"/>
                <w:b/>
                <w:color w:val="000000"/>
                <w:sz w:val="20"/>
                <w:szCs w:val="20"/>
                <w:lang w:val="hy-AM"/>
              </w:rPr>
              <w:t>30</w:t>
            </w:r>
          </w:p>
        </w:tc>
      </w:tr>
      <w:tr w:rsidR="00EC4A78" w:rsidRPr="00542454" w14:paraId="71D130F2" w14:textId="77777777" w:rsidTr="00D069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7DC5306D" w14:textId="77777777" w:rsidR="00EC4A78" w:rsidRPr="00542454" w:rsidRDefault="00EC4A78" w:rsidP="00D0690C">
            <w:pPr>
              <w:spacing w:before="100" w:beforeAutospacing="1" w:after="100" w:afterAutospacing="1"/>
              <w:jc w:val="center"/>
              <w:rPr>
                <w:rFonts w:ascii="GHEA Grapalat" w:hAnsi="GHEA Grapalat"/>
                <w:b/>
                <w:color w:val="000000"/>
                <w:sz w:val="20"/>
                <w:szCs w:val="20"/>
              </w:rPr>
            </w:pPr>
            <w:r w:rsidRPr="00542454">
              <w:rPr>
                <w:rFonts w:ascii="GHEA Grapalat" w:hAnsi="GHEA Grapalat"/>
                <w:b/>
                <w:color w:val="000000"/>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0DFB937" w14:textId="77777777" w:rsidR="00EC4A78" w:rsidRPr="00542454" w:rsidRDefault="00EC4A78" w:rsidP="00D0690C">
            <w:pPr>
              <w:spacing w:before="100" w:beforeAutospacing="1" w:after="100" w:afterAutospacing="1"/>
              <w:jc w:val="center"/>
              <w:rPr>
                <w:rFonts w:ascii="GHEA Grapalat" w:hAnsi="GHEA Grapalat"/>
                <w:b/>
                <w:color w:val="000000"/>
                <w:sz w:val="20"/>
                <w:szCs w:val="20"/>
              </w:rPr>
            </w:pPr>
            <w:r w:rsidRPr="00542454">
              <w:rPr>
                <w:rFonts w:ascii="GHEA Grapalat" w:hAnsi="GHEA Grapalat"/>
                <w:b/>
                <w:i/>
                <w:iCs/>
                <w:color w:val="000000"/>
                <w:sz w:val="20"/>
                <w:szCs w:val="20"/>
              </w:rPr>
              <w:t>30</w:t>
            </w:r>
          </w:p>
        </w:tc>
      </w:tr>
      <w:tr w:rsidR="00EC4A78" w:rsidRPr="00542454" w14:paraId="717F0003" w14:textId="77777777" w:rsidTr="00D0690C">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14F9613" w14:textId="77777777" w:rsidR="00EC4A78" w:rsidRPr="00542454" w:rsidRDefault="00EC4A78" w:rsidP="00D0690C">
            <w:pPr>
              <w:spacing w:before="100" w:beforeAutospacing="1" w:after="100" w:afterAutospacing="1"/>
              <w:jc w:val="center"/>
              <w:rPr>
                <w:rFonts w:ascii="GHEA Grapalat" w:hAnsi="GHEA Grapalat"/>
                <w:b/>
                <w:i/>
                <w:iCs/>
                <w:color w:val="000000"/>
                <w:sz w:val="20"/>
                <w:szCs w:val="20"/>
                <w:lang w:val="hy-AM"/>
              </w:rPr>
            </w:pPr>
            <w:r w:rsidRPr="00542454">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53D0894" w14:textId="77777777" w:rsidR="00EC4A78" w:rsidRPr="00542454" w:rsidRDefault="00EC4A78" w:rsidP="00D0690C">
            <w:pPr>
              <w:spacing w:before="100" w:beforeAutospacing="1" w:after="100" w:afterAutospacing="1"/>
              <w:jc w:val="center"/>
              <w:rPr>
                <w:rFonts w:ascii="GHEA Grapalat" w:hAnsi="GHEA Grapalat"/>
                <w:b/>
                <w:i/>
                <w:iCs/>
                <w:color w:val="000000"/>
                <w:sz w:val="20"/>
                <w:szCs w:val="20"/>
                <w:lang w:val="hy-AM"/>
              </w:rPr>
            </w:pPr>
            <w:r w:rsidRPr="00542454">
              <w:rPr>
                <w:rFonts w:ascii="GHEA Grapalat" w:hAnsi="GHEA Grapalat"/>
                <w:b/>
                <w:i/>
                <w:iCs/>
                <w:color w:val="000000"/>
                <w:sz w:val="20"/>
                <w:szCs w:val="20"/>
                <w:lang w:val="hy-AM"/>
              </w:rPr>
              <w:t>100</w:t>
            </w:r>
          </w:p>
        </w:tc>
      </w:tr>
    </w:tbl>
    <w:p w14:paraId="0AD4B1B0" w14:textId="77777777" w:rsidR="003C3BFB" w:rsidRDefault="003C3BFB" w:rsidP="003C3BFB">
      <w:pPr>
        <w:shd w:val="clear" w:color="auto" w:fill="FFFFFF"/>
        <w:ind w:firstLine="375"/>
        <w:jc w:val="both"/>
        <w:rPr>
          <w:rFonts w:ascii="GHEA Grapalat" w:hAnsi="GHEA Grapalat"/>
          <w:b/>
          <w:color w:val="000000"/>
          <w:sz w:val="20"/>
          <w:szCs w:val="20"/>
          <w:lang w:val="hy-AM"/>
        </w:rPr>
      </w:pPr>
      <w:r w:rsidRPr="00377AC3">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1CB1686C" w14:textId="0E4D7E6B" w:rsidR="003C3BFB" w:rsidRPr="00D17E01" w:rsidRDefault="003C3BFB" w:rsidP="003C3BFB">
      <w:pPr>
        <w:jc w:val="both"/>
        <w:rPr>
          <w:rFonts w:ascii="GHEA Grapalat" w:hAnsi="GHEA Grapalat"/>
          <w:b/>
          <w:color w:val="000000"/>
          <w:sz w:val="20"/>
          <w:szCs w:val="20"/>
          <w:lang w:val="hy-AM"/>
        </w:rPr>
      </w:pPr>
      <w:r>
        <w:rPr>
          <w:rFonts w:ascii="GHEA Grapalat" w:hAnsi="GHEA Grapalat"/>
          <w:b/>
          <w:color w:val="000000"/>
          <w:sz w:val="20"/>
          <w:szCs w:val="20"/>
          <w:lang w:val="hy-AM"/>
        </w:rPr>
        <w:lastRenderedPageBreak/>
        <w:t xml:space="preserve">  </w:t>
      </w:r>
      <w:r w:rsidRPr="00633F7C">
        <w:rPr>
          <w:rFonts w:ascii="GHEA Grapalat" w:hAnsi="GHEA Grapalat"/>
          <w:b/>
          <w:color w:val="000000"/>
          <w:sz w:val="20"/>
          <w:szCs w:val="20"/>
          <w:lang w:val="hy-AM"/>
        </w:rPr>
        <w:t xml:space="preserve"> </w:t>
      </w:r>
      <w:r w:rsidRPr="00D17E01">
        <w:rPr>
          <w:rFonts w:ascii="GHEA Grapalat" w:hAnsi="GHEA Grapalat"/>
          <w:b/>
          <w:color w:val="000000"/>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տեղեկացնում է մասնակցին՝ առաջարկելով մինչև կասեցման ժամկետի ավարտը շտկել անհամապատասխանությունը:</w:t>
      </w:r>
    </w:p>
    <w:p w14:paraId="5CFFCA5B" w14:textId="77777777" w:rsidR="003C3BFB" w:rsidRPr="00D17E01" w:rsidRDefault="003C3BFB" w:rsidP="003C3BFB">
      <w:pPr>
        <w:jc w:val="both"/>
        <w:rPr>
          <w:rFonts w:ascii="GHEA Grapalat" w:hAnsi="GHEA Grapalat"/>
          <w:b/>
          <w:color w:val="000000"/>
          <w:sz w:val="20"/>
          <w:szCs w:val="20"/>
          <w:lang w:val="hy-AM"/>
        </w:rPr>
      </w:pPr>
      <w:r w:rsidRPr="00D17E01">
        <w:rPr>
          <w:rFonts w:ascii="GHEA Grapalat" w:hAnsi="GHEA Grapalat"/>
          <w:b/>
          <w:color w:val="000000"/>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5C02F72C" w14:textId="77777777" w:rsidR="003C3BFB" w:rsidRPr="00D17E01" w:rsidRDefault="003C3BFB" w:rsidP="003C3BFB">
      <w:pPr>
        <w:jc w:val="both"/>
        <w:rPr>
          <w:rFonts w:ascii="GHEA Grapalat" w:hAnsi="GHEA Grapalat"/>
          <w:b/>
          <w:color w:val="000000"/>
          <w:sz w:val="20"/>
          <w:szCs w:val="20"/>
          <w:lang w:val="hy-AM"/>
        </w:rPr>
      </w:pPr>
      <w:r>
        <w:rPr>
          <w:rFonts w:ascii="GHEA Grapalat" w:hAnsi="GHEA Grapalat"/>
          <w:b/>
          <w:color w:val="000000"/>
          <w:sz w:val="20"/>
          <w:szCs w:val="20"/>
          <w:lang w:val="hy-AM"/>
        </w:rPr>
        <w:t xml:space="preserve">   </w:t>
      </w:r>
      <w:r w:rsidRPr="00633F7C">
        <w:rPr>
          <w:rFonts w:ascii="GHEA Grapalat" w:hAnsi="GHEA Grapalat"/>
          <w:b/>
          <w:color w:val="000000"/>
          <w:sz w:val="20"/>
          <w:szCs w:val="20"/>
          <w:lang w:val="hy-AM"/>
        </w:rPr>
        <w:t xml:space="preserve"> </w:t>
      </w:r>
      <w:r w:rsidRPr="00D17E01">
        <w:rPr>
          <w:rFonts w:ascii="GHEA Grapalat" w:hAnsi="GHEA Grapalat"/>
          <w:b/>
          <w:color w:val="000000"/>
          <w:sz w:val="20"/>
          <w:szCs w:val="20"/>
          <w:lang w:val="hy-AM"/>
        </w:rPr>
        <w:t xml:space="preserve">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78D14552"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F46294">
        <w:rPr>
          <w:rFonts w:ascii="GHEA Grapalat" w:hAnsi="GHEA Grapalat"/>
          <w:color w:val="000000"/>
          <w:sz w:val="20"/>
          <w:szCs w:val="20"/>
          <w:lang w:val="hy-AM"/>
        </w:rPr>
        <w:t>Մ</w:t>
      </w:r>
      <w:r w:rsidRPr="00410C20">
        <w:rPr>
          <w:rFonts w:ascii="GHEA Grapalat" w:hAnsi="GHEA Grapalat"/>
          <w:color w:val="000000"/>
          <w:sz w:val="20"/>
          <w:szCs w:val="20"/>
          <w:lang w:val="hy-AM"/>
        </w:rPr>
        <w:t>ասնակիցների հայտերը գնահատվում են հետևյալ կարգով`</w:t>
      </w:r>
    </w:p>
    <w:p w14:paraId="0F5D620A" w14:textId="73B20F1A"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007135CD">
        <w:rPr>
          <w:rFonts w:ascii="GHEA Grapalat" w:hAnsi="GHEA Grapalat"/>
          <w:color w:val="000000"/>
          <w:sz w:val="20"/>
          <w:szCs w:val="20"/>
          <w:lang w:val="hy-AM"/>
        </w:rPr>
        <w:t>հարյուր</w:t>
      </w:r>
      <w:r w:rsidRPr="00410C20">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C86C7DE" w14:textId="77777777" w:rsidR="003C3BFB" w:rsidRPr="00410C20" w:rsidRDefault="003C3BFB" w:rsidP="003C3BFB">
      <w:pPr>
        <w:shd w:val="clear" w:color="auto" w:fill="FFFFFF"/>
        <w:ind w:firstLine="375"/>
        <w:jc w:val="both"/>
        <w:rPr>
          <w:rFonts w:ascii="GHEA Grapalat" w:hAnsi="GHEA Grapalat"/>
          <w:color w:val="000000"/>
          <w:sz w:val="20"/>
          <w:szCs w:val="20"/>
          <w:lang w:val="hy-AM"/>
        </w:rPr>
      </w:pPr>
      <w:r w:rsidRPr="00410C20">
        <w:rPr>
          <w:rFonts w:ascii="Arial" w:hAnsi="Arial" w:cs="Arial"/>
          <w:color w:val="000000"/>
          <w:sz w:val="20"/>
          <w:szCs w:val="20"/>
          <w:lang w:val="hy-AM"/>
        </w:rPr>
        <w:t> </w:t>
      </w:r>
    </w:p>
    <w:p w14:paraId="29AE45E6" w14:textId="3E658724" w:rsidR="003C3BFB" w:rsidRPr="0095468B" w:rsidRDefault="003C3BFB" w:rsidP="003C3BFB">
      <w:pPr>
        <w:shd w:val="clear" w:color="auto" w:fill="FFFFFF"/>
        <w:ind w:left="750"/>
        <w:jc w:val="both"/>
        <w:rPr>
          <w:rFonts w:ascii="GHEA Grapalat" w:hAnsi="GHEA Grapalat"/>
          <w:b/>
          <w:color w:val="000000"/>
          <w:sz w:val="20"/>
          <w:szCs w:val="20"/>
          <w:lang w:val="hy-AM"/>
        </w:rPr>
      </w:pPr>
      <w:r w:rsidRPr="0095468B">
        <w:rPr>
          <w:rFonts w:ascii="GHEA Grapalat" w:hAnsi="GHEA Grapalat"/>
          <w:b/>
          <w:color w:val="000000"/>
          <w:sz w:val="20"/>
          <w:szCs w:val="20"/>
          <w:lang w:val="hy-AM"/>
        </w:rPr>
        <w:t xml:space="preserve">ԳՄ= ՆԳ X </w:t>
      </w:r>
      <w:r w:rsidR="007135CD" w:rsidRPr="0095468B">
        <w:rPr>
          <w:rFonts w:ascii="GHEA Grapalat" w:hAnsi="GHEA Grapalat"/>
          <w:b/>
          <w:color w:val="000000"/>
          <w:sz w:val="20"/>
          <w:szCs w:val="20"/>
          <w:lang w:val="hy-AM"/>
        </w:rPr>
        <w:t>100</w:t>
      </w:r>
      <w:r w:rsidRPr="0095468B">
        <w:rPr>
          <w:rFonts w:ascii="GHEA Grapalat" w:hAnsi="GHEA Grapalat"/>
          <w:b/>
          <w:color w:val="000000"/>
          <w:sz w:val="20"/>
          <w:szCs w:val="20"/>
          <w:lang w:val="hy-AM"/>
        </w:rPr>
        <w:t>/ԳԳ,</w:t>
      </w:r>
    </w:p>
    <w:p w14:paraId="1DBC4F84"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Arial" w:hAnsi="Arial" w:cs="Arial"/>
          <w:b/>
          <w:color w:val="000000"/>
          <w:sz w:val="20"/>
          <w:szCs w:val="20"/>
          <w:lang w:val="hy-AM"/>
        </w:rPr>
        <w:t> </w:t>
      </w:r>
    </w:p>
    <w:p w14:paraId="5C432EF4"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որտեղ`</w:t>
      </w:r>
    </w:p>
    <w:p w14:paraId="186D22BB"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ԳՄ-ն գնային առաջարկին տրվող միավորն է,</w:t>
      </w:r>
    </w:p>
    <w:p w14:paraId="2DDA1C7A"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ՆԳ-ն նվազագույն գինն է,</w:t>
      </w:r>
    </w:p>
    <w:p w14:paraId="2383452C"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ԳԳ-ն գնահատվող մասնակցի առաջարկած գինն է,</w:t>
      </w:r>
    </w:p>
    <w:p w14:paraId="7E015C15"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բ. բավարար գնահատված յուրաքանչյուր մասնակցին տրվող գնահատականը հաշվարկվում է հետևյալ բանաձևով`</w:t>
      </w:r>
    </w:p>
    <w:p w14:paraId="15368D30"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Arial" w:hAnsi="Arial" w:cs="Arial"/>
          <w:b/>
          <w:color w:val="000000"/>
          <w:sz w:val="20"/>
          <w:szCs w:val="20"/>
          <w:lang w:val="hy-AM"/>
        </w:rPr>
        <w:t> </w:t>
      </w:r>
    </w:p>
    <w:p w14:paraId="68D33224" w14:textId="77777777" w:rsidR="003C3BFB" w:rsidRPr="0095468B" w:rsidRDefault="003C3BFB" w:rsidP="003C3BFB">
      <w:pPr>
        <w:shd w:val="clear" w:color="auto" w:fill="FFFFFF"/>
        <w:ind w:left="750"/>
        <w:jc w:val="both"/>
        <w:rPr>
          <w:rFonts w:ascii="GHEA Grapalat" w:hAnsi="GHEA Grapalat"/>
          <w:b/>
          <w:color w:val="000000"/>
          <w:sz w:val="20"/>
          <w:szCs w:val="20"/>
          <w:lang w:val="hy-AM"/>
        </w:rPr>
      </w:pPr>
      <w:r w:rsidRPr="0095468B">
        <w:rPr>
          <w:rFonts w:ascii="Arial" w:hAnsi="Arial" w:cs="Arial"/>
          <w:b/>
          <w:color w:val="000000"/>
          <w:sz w:val="20"/>
          <w:szCs w:val="20"/>
          <w:lang w:val="hy-AM"/>
        </w:rPr>
        <w:t> </w:t>
      </w:r>
      <w:r w:rsidRPr="0095468B">
        <w:rPr>
          <w:rFonts w:ascii="GHEA Grapalat" w:hAnsi="GHEA Grapalat" w:cs="Arial Unicode"/>
          <w:b/>
          <w:color w:val="000000"/>
          <w:sz w:val="20"/>
          <w:szCs w:val="20"/>
          <w:lang w:val="hy-AM"/>
        </w:rPr>
        <w:t>ՄԳ = (ԳՄ X 0.7) + (ՏԱ X 0.3),</w:t>
      </w:r>
    </w:p>
    <w:p w14:paraId="093788C4"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Arial" w:hAnsi="Arial" w:cs="Arial"/>
          <w:b/>
          <w:color w:val="000000"/>
          <w:sz w:val="20"/>
          <w:szCs w:val="20"/>
          <w:lang w:val="hy-AM"/>
        </w:rPr>
        <w:t> </w:t>
      </w:r>
    </w:p>
    <w:p w14:paraId="32867A15"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որտեղ`</w:t>
      </w:r>
    </w:p>
    <w:p w14:paraId="6C0637EA"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ՄԳ-ն մասնակցին տրվող գնահատականն է,</w:t>
      </w:r>
    </w:p>
    <w:p w14:paraId="459C065E"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ԳՄ-ն մասնակցի գնային առաջարկին տրված միավորն է,</w:t>
      </w:r>
    </w:p>
    <w:p w14:paraId="0DAD0F74"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ՏԱ-ն մասնակցի որակավորման հատկանիշներին և տեխնիկական առաջարկին տրված միավորն է.</w:t>
      </w:r>
    </w:p>
    <w:p w14:paraId="43369DAC" w14:textId="77777777" w:rsidR="003C3BFB" w:rsidRPr="0095468B" w:rsidRDefault="003C3BFB" w:rsidP="003C3BFB">
      <w:pPr>
        <w:shd w:val="clear" w:color="auto" w:fill="FFFFFF"/>
        <w:ind w:firstLine="375"/>
        <w:jc w:val="both"/>
        <w:rPr>
          <w:rFonts w:ascii="GHEA Grapalat" w:hAnsi="GHEA Grapalat"/>
          <w:b/>
          <w:color w:val="000000"/>
          <w:sz w:val="20"/>
          <w:szCs w:val="20"/>
          <w:lang w:val="hy-AM"/>
        </w:rPr>
      </w:pPr>
      <w:r w:rsidRPr="0095468B">
        <w:rPr>
          <w:rFonts w:ascii="GHEA Grapalat" w:hAnsi="GHEA Grapalat"/>
          <w:b/>
          <w:color w:val="000000"/>
          <w:sz w:val="20"/>
          <w:szCs w:val="20"/>
          <w:lang w:val="hy-AM"/>
        </w:rPr>
        <w:t>ընտրված մասնակից է ճանաչվում այն մասնակիցը, որին տրված գնահատականը (ՄԳ) ամենաբարձրն է.</w:t>
      </w:r>
    </w:p>
    <w:p w14:paraId="7BD3D0A1" w14:textId="207D944E" w:rsidR="00F13297" w:rsidRPr="00260A2C" w:rsidRDefault="00096865" w:rsidP="00F13297">
      <w:pPr>
        <w:pStyle w:val="af4"/>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3C3BFB">
        <w:rPr>
          <w:rFonts w:ascii="GHEA Grapalat" w:hAnsi="GHEA Grapalat" w:cs="Arial Armenian"/>
          <w:sz w:val="20"/>
          <w:lang w:val="hy-AM"/>
        </w:rPr>
        <w:t>5</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3990E5F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3C3BFB">
        <w:rPr>
          <w:rFonts w:ascii="GHEA Grapalat" w:hAnsi="GHEA Grapalat" w:cs="Sylfaen"/>
          <w:sz w:val="20"/>
          <w:lang w:val="hy-AM"/>
        </w:rPr>
        <w:t>6</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67228865" w:rsidR="000A6B75" w:rsidRPr="00F566BF" w:rsidRDefault="000A6B75" w:rsidP="00EF3662">
      <w:pPr>
        <w:pStyle w:val="23"/>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3C3BFB">
        <w:rPr>
          <w:rFonts w:ascii="GHEA Grapalat" w:hAnsi="GHEA Grapalat" w:cs="Sylfaen"/>
          <w:szCs w:val="24"/>
          <w:lang w:val="hy-AM"/>
        </w:rPr>
        <w:t>7</w:t>
      </w:r>
      <w:r w:rsidRPr="00F566BF">
        <w:rPr>
          <w:rFonts w:ascii="GHEA Grapalat" w:hAnsi="GHEA Grapalat" w:cs="Sylfaen"/>
          <w:szCs w:val="24"/>
        </w:rPr>
        <w:tab/>
      </w:r>
      <w:r w:rsidRPr="003C3BFB">
        <w:rPr>
          <w:rFonts w:ascii="GHEA Grapalat" w:hAnsi="GHEA Grapalat" w:cs="Sylfaen"/>
          <w:szCs w:val="24"/>
          <w:lang w:val="hy-AM"/>
        </w:rPr>
        <w:t>Մասնակիցները</w:t>
      </w:r>
      <w:r w:rsidRPr="00F566BF">
        <w:rPr>
          <w:rFonts w:ascii="GHEA Grapalat" w:hAnsi="GHEA Grapalat" w:cs="Sylfaen"/>
          <w:szCs w:val="24"/>
        </w:rPr>
        <w:t xml:space="preserve"> </w:t>
      </w:r>
      <w:r w:rsidRPr="003C3BFB">
        <w:rPr>
          <w:rFonts w:ascii="GHEA Grapalat" w:hAnsi="GHEA Grapalat" w:cs="Sylfaen"/>
          <w:szCs w:val="24"/>
          <w:lang w:val="hy-AM"/>
        </w:rPr>
        <w:t>կարող</w:t>
      </w:r>
      <w:r w:rsidRPr="00F566BF">
        <w:rPr>
          <w:rFonts w:ascii="GHEA Grapalat" w:hAnsi="GHEA Grapalat" w:cs="Sylfaen"/>
          <w:szCs w:val="24"/>
        </w:rPr>
        <w:t xml:space="preserve"> </w:t>
      </w:r>
      <w:r w:rsidRPr="003C3BFB">
        <w:rPr>
          <w:rFonts w:ascii="GHEA Grapalat" w:hAnsi="GHEA Grapalat" w:cs="Sylfaen"/>
          <w:szCs w:val="24"/>
          <w:lang w:val="hy-AM"/>
        </w:rPr>
        <w:t>են</w:t>
      </w:r>
      <w:r w:rsidRPr="00F566BF">
        <w:rPr>
          <w:rFonts w:ascii="GHEA Grapalat" w:hAnsi="GHEA Grapalat" w:cs="Sylfaen"/>
          <w:szCs w:val="24"/>
        </w:rPr>
        <w:t xml:space="preserve"> </w:t>
      </w:r>
      <w:r w:rsidRPr="003C3BFB">
        <w:rPr>
          <w:rFonts w:ascii="GHEA Grapalat" w:hAnsi="GHEA Grapalat" w:cs="Sylfaen"/>
          <w:szCs w:val="24"/>
          <w:lang w:val="hy-AM"/>
        </w:rPr>
        <w:t>սույն</w:t>
      </w:r>
      <w:r w:rsidRPr="00F566BF">
        <w:rPr>
          <w:rFonts w:ascii="GHEA Grapalat" w:hAnsi="GHEA Grapalat" w:cs="Sylfaen"/>
          <w:szCs w:val="24"/>
        </w:rPr>
        <w:t xml:space="preserve"> </w:t>
      </w:r>
      <w:r w:rsidRPr="003C3BFB">
        <w:rPr>
          <w:rFonts w:ascii="GHEA Grapalat" w:hAnsi="GHEA Grapalat" w:cs="Sylfaen"/>
          <w:szCs w:val="24"/>
          <w:lang w:val="hy-AM"/>
        </w:rPr>
        <w:t>ընթացակարգին</w:t>
      </w:r>
      <w:r w:rsidRPr="00F566BF">
        <w:rPr>
          <w:rFonts w:ascii="GHEA Grapalat" w:hAnsi="GHEA Grapalat" w:cs="Sylfaen"/>
          <w:szCs w:val="24"/>
        </w:rPr>
        <w:t xml:space="preserve"> </w:t>
      </w:r>
      <w:r w:rsidRPr="003C3BFB">
        <w:rPr>
          <w:rFonts w:ascii="GHEA Grapalat" w:hAnsi="GHEA Grapalat" w:cs="Sylfaen"/>
          <w:szCs w:val="24"/>
          <w:lang w:val="hy-AM"/>
        </w:rPr>
        <w:t>մասնակցել</w:t>
      </w:r>
      <w:r w:rsidRPr="00F566BF">
        <w:rPr>
          <w:rFonts w:ascii="GHEA Grapalat" w:hAnsi="GHEA Grapalat" w:cs="Sylfaen"/>
          <w:szCs w:val="24"/>
        </w:rPr>
        <w:t xml:space="preserve"> </w:t>
      </w:r>
      <w:r w:rsidRPr="003C3BFB">
        <w:rPr>
          <w:rFonts w:ascii="GHEA Grapalat" w:hAnsi="GHEA Grapalat" w:cs="Sylfaen"/>
          <w:szCs w:val="24"/>
          <w:lang w:val="hy-AM"/>
        </w:rPr>
        <w:t>համատեղ</w:t>
      </w:r>
      <w:r w:rsidRPr="00F566BF">
        <w:rPr>
          <w:rFonts w:ascii="GHEA Grapalat" w:hAnsi="GHEA Grapalat" w:cs="Sylfaen"/>
          <w:szCs w:val="24"/>
        </w:rPr>
        <w:t xml:space="preserve"> </w:t>
      </w:r>
      <w:r w:rsidRPr="003C3BFB">
        <w:rPr>
          <w:rFonts w:ascii="GHEA Grapalat" w:hAnsi="GHEA Grapalat" w:cs="Sylfaen"/>
          <w:szCs w:val="24"/>
          <w:lang w:val="hy-AM"/>
        </w:rPr>
        <w:t>գործունեության</w:t>
      </w:r>
      <w:r w:rsidRPr="00F566BF">
        <w:rPr>
          <w:rFonts w:ascii="GHEA Grapalat" w:hAnsi="GHEA Grapalat" w:cs="Sylfaen"/>
          <w:szCs w:val="24"/>
        </w:rPr>
        <w:t xml:space="preserve"> </w:t>
      </w:r>
      <w:r w:rsidRPr="003C3BFB">
        <w:rPr>
          <w:rFonts w:ascii="GHEA Grapalat" w:hAnsi="GHEA Grapalat" w:cs="Sylfaen"/>
          <w:szCs w:val="24"/>
          <w:lang w:val="hy-AM"/>
        </w:rPr>
        <w:t>կարգով</w:t>
      </w:r>
      <w:r w:rsidRPr="00F566BF">
        <w:rPr>
          <w:rFonts w:ascii="GHEA Grapalat" w:hAnsi="GHEA Grapalat" w:cs="Sylfaen"/>
          <w:szCs w:val="24"/>
        </w:rPr>
        <w:t xml:space="preserve"> (</w:t>
      </w:r>
      <w:r w:rsidRPr="003C3BFB">
        <w:rPr>
          <w:rFonts w:ascii="GHEA Grapalat" w:hAnsi="GHEA Grapalat" w:cs="Sylfaen"/>
          <w:szCs w:val="24"/>
          <w:lang w:val="hy-AM"/>
        </w:rPr>
        <w:t>կոնսորցիումով</w:t>
      </w:r>
      <w:r w:rsidRPr="00F566BF">
        <w:rPr>
          <w:rFonts w:ascii="GHEA Grapalat" w:hAnsi="GHEA Grapalat" w:cs="Sylfaen"/>
          <w:szCs w:val="24"/>
        </w:rPr>
        <w:t>)</w:t>
      </w:r>
      <w:r w:rsidRPr="003C3BFB">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23"/>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77777777" w:rsidR="00096865" w:rsidRPr="00F566BF"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 xml:space="preserve">3.  </w:t>
      </w:r>
      <w:proofErr w:type="gramStart"/>
      <w:r w:rsidR="002B32D6" w:rsidRPr="00F566BF">
        <w:rPr>
          <w:rFonts w:ascii="GHEA Grapalat" w:hAnsi="GHEA Grapalat" w:cs="Sylfaen"/>
          <w:b/>
          <w:sz w:val="20"/>
        </w:rPr>
        <w:t>ՀՐԱՎԵՐԻ</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ՊԱՐԶԱԲԱՆՈՒՄԸ</w:t>
      </w:r>
      <w:proofErr w:type="gramEnd"/>
      <w:r w:rsidR="002B32D6" w:rsidRPr="00F566BF">
        <w:rPr>
          <w:rFonts w:ascii="GHEA Grapalat" w:hAnsi="GHEA Grapalat" w:cs="Arial"/>
          <w:b/>
          <w:sz w:val="20"/>
          <w:lang w:val="af-ZA"/>
        </w:rPr>
        <w:t xml:space="preserve">  </w:t>
      </w:r>
      <w:r w:rsidR="002B32D6" w:rsidRPr="00F566BF">
        <w:rPr>
          <w:rFonts w:ascii="GHEA Grapalat" w:hAnsi="GHEA Grapalat" w:cs="Arial"/>
          <w:b/>
          <w:sz w:val="20"/>
        </w:rPr>
        <w:t>ԵՎ</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ՀՐԱՎԵՐՈՒՄ</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ՓՈՓՈԽՈՒԹՅՈՒՆ</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ԿԱՏԱՐԵԼՈՒ</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ԿԱՐԳԸ</w:t>
      </w:r>
      <w:r w:rsidR="002B32D6" w:rsidRPr="00F566BF">
        <w:rPr>
          <w:rFonts w:ascii="GHEA Grapalat" w:hAnsi="GHEA Grapalat" w:cs="Arial"/>
          <w:b/>
          <w:sz w:val="20"/>
          <w:lang w:val="af-ZA"/>
        </w:rPr>
        <w:t xml:space="preserve"> </w:t>
      </w:r>
    </w:p>
    <w:p w14:paraId="51349D13" w14:textId="77777777" w:rsidR="00096865" w:rsidRPr="00F566BF" w:rsidRDefault="00096865" w:rsidP="00EF3662">
      <w:pPr>
        <w:jc w:val="center"/>
        <w:rPr>
          <w:rFonts w:ascii="GHEA Grapalat" w:hAnsi="GHEA Grapalat"/>
          <w:b/>
          <w:sz w:val="20"/>
          <w:lang w:val="af-ZA"/>
        </w:rPr>
      </w:pPr>
    </w:p>
    <w:p w14:paraId="6A7AD2BE"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t xml:space="preserve">3.1 </w:t>
      </w:r>
      <w:r w:rsidRPr="00F566BF">
        <w:rPr>
          <w:rFonts w:ascii="GHEA Grapalat" w:hAnsi="GHEA Grapalat" w:cs="Sylfaen"/>
          <w:sz w:val="20"/>
        </w:rPr>
        <w:t>Օրենքի</w:t>
      </w:r>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r w:rsidRPr="00F566BF">
        <w:rPr>
          <w:rFonts w:ascii="GHEA Grapalat" w:hAnsi="GHEA Grapalat" w:cs="Sylfaen"/>
          <w:sz w:val="20"/>
        </w:rPr>
        <w:t>րդ</w:t>
      </w:r>
      <w:r w:rsidRPr="00F566BF">
        <w:rPr>
          <w:rFonts w:ascii="GHEA Grapalat" w:hAnsi="GHEA Grapalat" w:cs="Arial"/>
          <w:sz w:val="20"/>
          <w:lang w:val="af-ZA"/>
        </w:rPr>
        <w:t xml:space="preserve"> </w:t>
      </w:r>
      <w:r w:rsidRPr="00F566BF">
        <w:rPr>
          <w:rFonts w:ascii="GHEA Grapalat" w:hAnsi="GHEA Grapalat" w:cs="Sylfaen"/>
          <w:sz w:val="20"/>
        </w:rPr>
        <w:t>հոդվածի</w:t>
      </w:r>
      <w:r w:rsidRPr="00F566BF">
        <w:rPr>
          <w:rFonts w:ascii="GHEA Grapalat" w:hAnsi="GHEA Grapalat" w:cs="Arial"/>
          <w:sz w:val="20"/>
          <w:lang w:val="af-ZA"/>
        </w:rPr>
        <w:t xml:space="preserve"> </w:t>
      </w:r>
      <w:r w:rsidRPr="00F566BF">
        <w:rPr>
          <w:rFonts w:ascii="GHEA Grapalat" w:hAnsi="GHEA Grapalat" w:cs="Sylfaen"/>
          <w:sz w:val="20"/>
        </w:rPr>
        <w:t>համաձայն</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00AE4008" w:rsidRPr="00F566BF">
        <w:rPr>
          <w:rFonts w:ascii="GHEA Grapalat" w:hAnsi="GHEA Grapalat" w:cs="Sylfaen"/>
          <w:sz w:val="20"/>
        </w:rPr>
        <w:t>պ</w:t>
      </w:r>
      <w:r w:rsidRPr="00F566BF">
        <w:rPr>
          <w:rFonts w:ascii="GHEA Grapalat" w:hAnsi="GHEA Grapalat" w:cs="Sylfaen"/>
          <w:sz w:val="20"/>
        </w:rPr>
        <w:t>ատվիրատուից</w:t>
      </w:r>
      <w:r w:rsidRPr="00F566BF">
        <w:rPr>
          <w:rFonts w:ascii="GHEA Grapalat" w:hAnsi="GHEA Grapalat" w:cs="Arial"/>
          <w:sz w:val="20"/>
          <w:lang w:val="af-ZA"/>
        </w:rPr>
        <w:t xml:space="preserve"> </w:t>
      </w:r>
      <w:r w:rsidRPr="00F566BF">
        <w:rPr>
          <w:rFonts w:ascii="GHEA Grapalat" w:hAnsi="GHEA Grapalat" w:cs="Sylfaen"/>
          <w:sz w:val="20"/>
        </w:rPr>
        <w:t>պահանջել</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p>
    <w:p w14:paraId="04F3B1FF" w14:textId="57C794A3" w:rsidR="00096865" w:rsidRPr="00F566BF" w:rsidRDefault="00096865" w:rsidP="00EF3662">
      <w:pPr>
        <w:autoSpaceDE w:val="0"/>
        <w:autoSpaceDN w:val="0"/>
        <w:adjustRightInd w:val="0"/>
        <w:ind w:firstLine="567"/>
        <w:jc w:val="both"/>
        <w:rPr>
          <w:rFonts w:ascii="GHEA Grapalat" w:hAnsi="GHEA Grapalat"/>
          <w:sz w:val="20"/>
          <w:lang w:val="af-ZA"/>
        </w:rPr>
      </w:pPr>
      <w:r w:rsidRPr="00F566BF">
        <w:rPr>
          <w:rFonts w:ascii="GHEA Grapalat" w:hAnsi="GHEA Grapalat" w:cs="Sylfaen"/>
          <w:sz w:val="20"/>
        </w:rPr>
        <w:t>Մասնակիցն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Pr="00F566BF">
        <w:rPr>
          <w:rFonts w:ascii="GHEA Grapalat" w:hAnsi="GHEA Grapalat" w:cs="Sylfaen"/>
          <w:sz w:val="20"/>
        </w:rPr>
        <w:t>հայտերի</w:t>
      </w:r>
      <w:r w:rsidRPr="00F566BF">
        <w:rPr>
          <w:rFonts w:ascii="GHEA Grapalat" w:hAnsi="GHEA Grapalat" w:cs="Arial"/>
          <w:sz w:val="20"/>
          <w:lang w:val="af-ZA"/>
        </w:rPr>
        <w:t xml:space="preserve"> </w:t>
      </w:r>
      <w:r w:rsidRPr="00F566BF">
        <w:rPr>
          <w:rFonts w:ascii="GHEA Grapalat" w:hAnsi="GHEA Grapalat" w:cs="Sylfaen"/>
          <w:sz w:val="20"/>
        </w:rPr>
        <w:t>ներկայացման</w:t>
      </w:r>
      <w:r w:rsidRPr="00F566BF">
        <w:rPr>
          <w:rFonts w:ascii="GHEA Grapalat" w:hAnsi="GHEA Grapalat" w:cs="Arial"/>
          <w:sz w:val="20"/>
          <w:lang w:val="af-ZA"/>
        </w:rPr>
        <w:t xml:space="preserve"> </w:t>
      </w:r>
      <w:r w:rsidRPr="00F566BF">
        <w:rPr>
          <w:rFonts w:ascii="GHEA Grapalat" w:hAnsi="GHEA Grapalat" w:cs="Sylfaen"/>
          <w:sz w:val="20"/>
        </w:rPr>
        <w:t>վերջնաժամկետը</w:t>
      </w:r>
      <w:r w:rsidRPr="00F566BF">
        <w:rPr>
          <w:rFonts w:ascii="GHEA Grapalat" w:hAnsi="GHEA Grapalat" w:cs="Arial"/>
          <w:sz w:val="20"/>
          <w:lang w:val="af-ZA"/>
        </w:rPr>
        <w:t xml:space="preserve"> </w:t>
      </w:r>
      <w:r w:rsidRPr="00F566BF">
        <w:rPr>
          <w:rFonts w:ascii="GHEA Grapalat" w:hAnsi="GHEA Grapalat" w:cs="Sylfaen"/>
          <w:sz w:val="20"/>
        </w:rPr>
        <w:t>լրանալուց</w:t>
      </w:r>
      <w:r w:rsidRPr="00F566BF">
        <w:rPr>
          <w:rFonts w:ascii="GHEA Grapalat" w:hAnsi="GHEA Grapalat" w:cs="Arial"/>
          <w:sz w:val="20"/>
          <w:lang w:val="af-ZA"/>
        </w:rPr>
        <w:t xml:space="preserve"> </w:t>
      </w:r>
      <w:r w:rsidRPr="00F566BF">
        <w:rPr>
          <w:rFonts w:ascii="GHEA Grapalat" w:hAnsi="GHEA Grapalat" w:cs="Sylfaen"/>
          <w:sz w:val="20"/>
        </w:rPr>
        <w:t>առնվազն</w:t>
      </w:r>
      <w:r w:rsidRPr="00F566BF">
        <w:rPr>
          <w:rFonts w:ascii="GHEA Grapalat" w:hAnsi="GHEA Grapalat" w:cs="Arial"/>
          <w:sz w:val="20"/>
          <w:lang w:val="af-ZA"/>
        </w:rPr>
        <w:t xml:space="preserve"> </w:t>
      </w:r>
      <w:r w:rsidRPr="00F566BF">
        <w:rPr>
          <w:rFonts w:ascii="GHEA Grapalat" w:hAnsi="GHEA Grapalat" w:cs="Sylfaen"/>
          <w:sz w:val="20"/>
        </w:rPr>
        <w:t>հինգ</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w:t>
      </w:r>
      <w:r w:rsidR="002B5F87" w:rsidRPr="00F566BF">
        <w:rPr>
          <w:rFonts w:ascii="GHEA Grapalat" w:hAnsi="GHEA Grapalat" w:cs="Sylfaen"/>
          <w:sz w:val="20"/>
          <w:lang w:val="af-ZA"/>
        </w:rPr>
        <w:t xml:space="preserve"> </w:t>
      </w:r>
      <w:proofErr w:type="gramStart"/>
      <w:r w:rsidRPr="00F566BF">
        <w:rPr>
          <w:rFonts w:ascii="GHEA Grapalat" w:hAnsi="GHEA Grapalat" w:cs="Sylfaen"/>
          <w:sz w:val="20"/>
        </w:rPr>
        <w:t>առաջ</w:t>
      </w:r>
      <w:r w:rsidRPr="00F566BF">
        <w:rPr>
          <w:rFonts w:ascii="GHEA Grapalat" w:hAnsi="GHEA Grapalat" w:cs="Arial"/>
          <w:sz w:val="20"/>
          <w:lang w:val="af-ZA"/>
        </w:rPr>
        <w:t xml:space="preserve"> </w:t>
      </w:r>
      <w:r w:rsidR="00965B76" w:rsidRPr="00F566BF">
        <w:rPr>
          <w:rFonts w:ascii="GHEA Grapalat" w:hAnsi="GHEA Grapalat" w:cs="Arial"/>
          <w:sz w:val="20"/>
          <w:lang w:val="af-ZA"/>
        </w:rPr>
        <w:t xml:space="preserve"> </w:t>
      </w:r>
      <w:r w:rsidR="000946A3" w:rsidRPr="00F566BF">
        <w:rPr>
          <w:rFonts w:ascii="GHEA Grapalat" w:hAnsi="GHEA Grapalat" w:cs="Sylfaen"/>
          <w:sz w:val="20"/>
        </w:rPr>
        <w:t>հանձնաժողովից</w:t>
      </w:r>
      <w:proofErr w:type="gramEnd"/>
      <w:r w:rsidR="000946A3" w:rsidRPr="00F566BF">
        <w:rPr>
          <w:rFonts w:ascii="GHEA Grapalat" w:hAnsi="GHEA Grapalat" w:cs="Sylfaen"/>
          <w:sz w:val="20"/>
          <w:lang w:val="af-ZA"/>
        </w:rPr>
        <w:t xml:space="preserve"> </w:t>
      </w:r>
      <w:r w:rsidRPr="00F566BF">
        <w:rPr>
          <w:rFonts w:ascii="GHEA Grapalat" w:hAnsi="GHEA Grapalat" w:cs="Sylfaen"/>
          <w:sz w:val="20"/>
        </w:rPr>
        <w:t>պահանջելու</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r w:rsidRPr="00F566BF">
        <w:rPr>
          <w:rFonts w:ascii="GHEA Grapalat" w:hAnsi="GHEA Grapalat"/>
          <w:sz w:val="20"/>
          <w:lang w:val="af-ZA"/>
        </w:rPr>
        <w:t xml:space="preserve"> </w:t>
      </w:r>
      <w:r w:rsidR="000946A3" w:rsidRPr="00F566BF">
        <w:rPr>
          <w:rFonts w:ascii="GHEA Grapalat" w:hAnsi="GHEA Grapalat"/>
          <w:sz w:val="20"/>
        </w:rPr>
        <w:t>Հանձնաժողովը</w:t>
      </w:r>
      <w:r w:rsidR="000946A3" w:rsidRPr="00F566BF">
        <w:rPr>
          <w:rFonts w:ascii="GHEA Grapalat" w:hAnsi="GHEA Grapalat"/>
          <w:sz w:val="20"/>
          <w:lang w:val="af-ZA"/>
        </w:rPr>
        <w:t xml:space="preserve"> </w:t>
      </w:r>
      <w:r w:rsidR="000946A3" w:rsidRPr="00F566BF">
        <w:rPr>
          <w:rFonts w:ascii="GHEA Grapalat" w:hAnsi="GHEA Grapalat" w:cs="Sylfaen"/>
          <w:sz w:val="20"/>
        </w:rPr>
        <w:t>հարցումը</w:t>
      </w:r>
      <w:r w:rsidR="000946A3"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946A3" w:rsidRPr="00F566BF">
        <w:rPr>
          <w:rFonts w:ascii="GHEA Grapalat" w:hAnsi="GHEA Grapalat" w:cs="Arial"/>
          <w:sz w:val="20"/>
        </w:rPr>
        <w:t>մ</w:t>
      </w:r>
      <w:r w:rsidR="000946A3" w:rsidRPr="00F566BF">
        <w:rPr>
          <w:rFonts w:ascii="GHEA Grapalat" w:hAnsi="GHEA Grapalat" w:cs="Sylfaen"/>
          <w:sz w:val="20"/>
        </w:rPr>
        <w:t>ասնակցին</w:t>
      </w:r>
      <w:r w:rsidR="000946A3" w:rsidRPr="00F566BF">
        <w:rPr>
          <w:rFonts w:ascii="GHEA Grapalat" w:hAnsi="GHEA Grapalat" w:cs="Arial"/>
          <w:sz w:val="20"/>
          <w:lang w:val="af-ZA"/>
        </w:rPr>
        <w:t xml:space="preserve"> </w:t>
      </w:r>
      <w:r w:rsidRPr="00F566BF">
        <w:rPr>
          <w:rFonts w:ascii="GHEA Grapalat" w:hAnsi="GHEA Grapalat" w:cs="Sylfaen"/>
          <w:sz w:val="20"/>
        </w:rPr>
        <w:t>պարզաբանումը</w:t>
      </w:r>
      <w:r w:rsidRPr="00F566BF">
        <w:rPr>
          <w:rFonts w:ascii="GHEA Grapalat" w:hAnsi="GHEA Grapalat" w:cs="Arial"/>
          <w:sz w:val="20"/>
          <w:lang w:val="af-ZA"/>
        </w:rPr>
        <w:t xml:space="preserve"> </w:t>
      </w:r>
      <w:r w:rsidRPr="00F566BF">
        <w:rPr>
          <w:rFonts w:ascii="GHEA Grapalat" w:hAnsi="GHEA Grapalat" w:cs="Sylfaen"/>
          <w:sz w:val="20"/>
        </w:rPr>
        <w:t>տրամադրում</w:t>
      </w:r>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r w:rsidR="00926875" w:rsidRPr="00F566BF">
        <w:rPr>
          <w:rFonts w:ascii="GHEA Grapalat" w:hAnsi="GHEA Grapalat" w:cs="Sylfaen"/>
          <w:sz w:val="20"/>
          <w:lang w:val="af-ZA"/>
        </w:rPr>
        <w:t xml:space="preserve">` </w:t>
      </w:r>
      <w:r w:rsidRPr="00F566BF">
        <w:rPr>
          <w:rFonts w:ascii="GHEA Grapalat" w:hAnsi="GHEA Grapalat" w:cs="Sylfaen"/>
          <w:sz w:val="20"/>
        </w:rPr>
        <w:t>հարցում</w:t>
      </w:r>
      <w:r w:rsidR="000946A3" w:rsidRPr="00F566BF">
        <w:rPr>
          <w:rFonts w:ascii="GHEA Grapalat" w:hAnsi="GHEA Grapalat" w:cs="Sylfaen"/>
          <w:sz w:val="20"/>
        </w:rPr>
        <w:t>ը</w:t>
      </w:r>
      <w:r w:rsidRPr="00F566BF">
        <w:rPr>
          <w:rFonts w:ascii="GHEA Grapalat" w:hAnsi="GHEA Grapalat" w:cs="Arial"/>
          <w:sz w:val="20"/>
          <w:lang w:val="af-ZA"/>
        </w:rPr>
        <w:t xml:space="preserve"> </w:t>
      </w:r>
      <w:r w:rsidRPr="00F566BF">
        <w:rPr>
          <w:rFonts w:ascii="GHEA Grapalat" w:hAnsi="GHEA Grapalat" w:cs="Sylfaen"/>
          <w:sz w:val="20"/>
        </w:rPr>
        <w:t>ստանալու</w:t>
      </w:r>
      <w:r w:rsidRPr="00F566BF">
        <w:rPr>
          <w:rFonts w:ascii="GHEA Grapalat" w:hAnsi="GHEA Grapalat" w:cs="Arial"/>
          <w:sz w:val="20"/>
          <w:lang w:val="af-ZA"/>
        </w:rPr>
        <w:t xml:space="preserve"> </w:t>
      </w:r>
      <w:r w:rsidRPr="00F566BF">
        <w:rPr>
          <w:rFonts w:ascii="GHEA Grapalat" w:hAnsi="GHEA Grapalat" w:cs="Sylfaen"/>
          <w:sz w:val="20"/>
        </w:rPr>
        <w:t>օրվան</w:t>
      </w:r>
      <w:r w:rsidRPr="00F566BF">
        <w:rPr>
          <w:rFonts w:ascii="GHEA Grapalat" w:hAnsi="GHEA Grapalat" w:cs="Arial"/>
          <w:sz w:val="20"/>
          <w:lang w:val="af-ZA"/>
        </w:rPr>
        <w:t xml:space="preserve"> </w:t>
      </w:r>
      <w:r w:rsidRPr="00F566BF">
        <w:rPr>
          <w:rFonts w:ascii="GHEA Grapalat" w:hAnsi="GHEA Grapalat" w:cs="Sylfaen"/>
          <w:sz w:val="20"/>
        </w:rPr>
        <w:t>հաջորդող</w:t>
      </w:r>
      <w:r w:rsidRPr="00F566BF">
        <w:rPr>
          <w:rFonts w:ascii="GHEA Grapalat" w:hAnsi="GHEA Grapalat" w:cs="Arial"/>
          <w:sz w:val="20"/>
          <w:lang w:val="af-ZA"/>
        </w:rPr>
        <w:t xml:space="preserve"> </w:t>
      </w:r>
      <w:r w:rsidRPr="00F566BF">
        <w:rPr>
          <w:rFonts w:ascii="GHEA Grapalat" w:hAnsi="GHEA Grapalat" w:cs="Sylfaen"/>
          <w:sz w:val="20"/>
        </w:rPr>
        <w:t>եր</w:t>
      </w:r>
      <w:r w:rsidR="00A93710" w:rsidRPr="00F566BF">
        <w:rPr>
          <w:rFonts w:ascii="GHEA Grapalat" w:hAnsi="GHEA Grapalat" w:cs="Sylfaen"/>
          <w:sz w:val="20"/>
        </w:rPr>
        <w:t>կու</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օրվա</w:t>
      </w:r>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r w:rsidR="004611BA">
        <w:rPr>
          <w:rFonts w:ascii="GHEA Grapalat" w:hAnsi="GHEA Grapalat" w:cs="Tahoma"/>
          <w:sz w:val="20"/>
          <w:vertAlign w:val="superscript"/>
        </w:rPr>
        <w:t>5</w:t>
      </w:r>
      <w:r w:rsidR="00781688" w:rsidRPr="00F566BF">
        <w:rPr>
          <w:rFonts w:ascii="GHEA Grapalat" w:hAnsi="GHEA Grapalat" w:cs="Tahoma"/>
          <w:sz w:val="20"/>
          <w:lang w:val="af-ZA"/>
        </w:rPr>
        <w:t xml:space="preserve"> </w:t>
      </w:r>
      <w:r w:rsidRPr="00F566BF">
        <w:rPr>
          <w:rFonts w:ascii="GHEA Grapalat" w:hAnsi="GHEA Grapalat"/>
          <w:sz w:val="20"/>
          <w:lang w:val="af-ZA"/>
        </w:rPr>
        <w:t xml:space="preserve"> </w:t>
      </w:r>
    </w:p>
    <w:p w14:paraId="1400377D" w14:textId="77777777" w:rsidR="00096865" w:rsidRPr="00F566BF" w:rsidRDefault="00096865" w:rsidP="00EF3662">
      <w:pPr>
        <w:ind w:firstLine="567"/>
        <w:jc w:val="both"/>
        <w:rPr>
          <w:rFonts w:ascii="GHEA Grapalat" w:hAnsi="GHEA Grapalat"/>
          <w:sz w:val="20"/>
          <w:szCs w:val="20"/>
          <w:lang w:val="af-ZA"/>
        </w:rPr>
      </w:pPr>
      <w:r w:rsidRPr="00F566BF">
        <w:rPr>
          <w:rFonts w:ascii="GHEA Grapalat" w:hAnsi="GHEA Grapalat"/>
          <w:sz w:val="20"/>
          <w:lang w:val="af-ZA"/>
        </w:rPr>
        <w:t xml:space="preserve">3.2 </w:t>
      </w:r>
      <w:r w:rsidRPr="00F566BF">
        <w:rPr>
          <w:rFonts w:ascii="GHEA Grapalat" w:hAnsi="GHEA Grapalat" w:cs="Sylfaen"/>
          <w:sz w:val="20"/>
        </w:rPr>
        <w:t>Հարցման</w:t>
      </w:r>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r w:rsidRPr="00F566BF">
        <w:rPr>
          <w:rFonts w:ascii="GHEA Grapalat" w:hAnsi="GHEA Grapalat" w:cs="Sylfaen"/>
          <w:sz w:val="20"/>
        </w:rPr>
        <w:t>պարզաբանումների</w:t>
      </w:r>
      <w:r w:rsidRPr="00F566BF">
        <w:rPr>
          <w:rFonts w:ascii="GHEA Grapalat" w:hAnsi="GHEA Grapalat" w:cs="Arial"/>
          <w:sz w:val="20"/>
          <w:lang w:val="af-ZA"/>
        </w:rPr>
        <w:t xml:space="preserve"> </w:t>
      </w:r>
      <w:r w:rsidRPr="00F566BF">
        <w:rPr>
          <w:rFonts w:ascii="GHEA Grapalat" w:hAnsi="GHEA Grapalat" w:cs="Sylfaen"/>
          <w:sz w:val="20"/>
        </w:rPr>
        <w:t>բովանդակության</w:t>
      </w:r>
      <w:r w:rsidRPr="00F566BF">
        <w:rPr>
          <w:rFonts w:ascii="GHEA Grapalat" w:hAnsi="GHEA Grapalat" w:cs="Arial"/>
          <w:sz w:val="20"/>
          <w:lang w:val="af-ZA"/>
        </w:rPr>
        <w:t xml:space="preserve"> </w:t>
      </w:r>
      <w:r w:rsidRPr="00F566BF">
        <w:rPr>
          <w:rFonts w:ascii="GHEA Grapalat" w:hAnsi="GHEA Grapalat" w:cs="Sylfaen"/>
          <w:sz w:val="20"/>
        </w:rPr>
        <w:t>մասին</w:t>
      </w:r>
      <w:r w:rsidRPr="00F566BF">
        <w:rPr>
          <w:rFonts w:ascii="GHEA Grapalat" w:hAnsi="GHEA Grapalat" w:cs="Arial"/>
          <w:sz w:val="20"/>
          <w:lang w:val="af-ZA"/>
        </w:rPr>
        <w:t xml:space="preserve"> </w:t>
      </w:r>
      <w:r w:rsidRPr="00F566BF">
        <w:rPr>
          <w:rFonts w:ascii="GHEA Grapalat" w:hAnsi="GHEA Grapalat" w:cs="Sylfaen"/>
          <w:sz w:val="20"/>
        </w:rPr>
        <w:t>հայտարարությունը</w:t>
      </w:r>
      <w:r w:rsidRPr="00F566BF">
        <w:rPr>
          <w:rFonts w:ascii="GHEA Grapalat" w:hAnsi="GHEA Grapalat" w:cs="Arial"/>
          <w:sz w:val="20"/>
          <w:lang w:val="af-ZA"/>
        </w:rPr>
        <w:t xml:space="preserve"> </w:t>
      </w:r>
      <w:r w:rsidR="00781688" w:rsidRPr="00F566BF">
        <w:rPr>
          <w:rFonts w:ascii="GHEA Grapalat" w:hAnsi="GHEA Grapalat" w:cs="Arial"/>
          <w:sz w:val="20"/>
        </w:rPr>
        <w:t>պարզաբանումը</w:t>
      </w:r>
      <w:r w:rsidR="00781688" w:rsidRPr="00F566BF">
        <w:rPr>
          <w:rFonts w:ascii="GHEA Grapalat" w:hAnsi="GHEA Grapalat" w:cs="Arial"/>
          <w:sz w:val="20"/>
          <w:lang w:val="af-ZA"/>
        </w:rPr>
        <w:t xml:space="preserve"> </w:t>
      </w:r>
      <w:r w:rsidR="00781688" w:rsidRPr="00F566BF">
        <w:rPr>
          <w:rFonts w:ascii="GHEA Grapalat" w:hAnsi="GHEA Grapalat" w:cs="Arial"/>
          <w:sz w:val="20"/>
        </w:rPr>
        <w:t>տրամադրելու</w:t>
      </w:r>
      <w:r w:rsidR="00781688" w:rsidRPr="00F566BF">
        <w:rPr>
          <w:rFonts w:ascii="GHEA Grapalat" w:hAnsi="GHEA Grapalat" w:cs="Arial"/>
          <w:sz w:val="20"/>
          <w:lang w:val="af-ZA"/>
        </w:rPr>
        <w:t xml:space="preserve"> </w:t>
      </w:r>
      <w:r w:rsidR="00781688" w:rsidRPr="00F566BF">
        <w:rPr>
          <w:rFonts w:ascii="GHEA Grapalat" w:hAnsi="GHEA Grapalat" w:cs="Arial"/>
          <w:sz w:val="20"/>
        </w:rPr>
        <w:t>օրը</w:t>
      </w:r>
      <w:r w:rsidR="00781688" w:rsidRPr="00F566BF">
        <w:rPr>
          <w:rFonts w:ascii="GHEA Grapalat" w:hAnsi="GHEA Grapalat" w:cs="Arial"/>
          <w:sz w:val="20"/>
          <w:lang w:val="af-ZA"/>
        </w:rPr>
        <w:t xml:space="preserve"> </w:t>
      </w:r>
      <w:r w:rsidRPr="00F566BF">
        <w:rPr>
          <w:rFonts w:ascii="GHEA Grapalat" w:hAnsi="GHEA Grapalat" w:cs="Sylfaen"/>
          <w:sz w:val="20"/>
        </w:rPr>
        <w:t>հրապարակվում</w:t>
      </w:r>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r w:rsidR="00781688" w:rsidRPr="00F566BF">
        <w:rPr>
          <w:rFonts w:ascii="GHEA Grapalat" w:hAnsi="GHEA Grapalat" w:cs="Arial"/>
          <w:sz w:val="20"/>
        </w:rPr>
        <w:t>համակարգում</w:t>
      </w:r>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r w:rsidR="00757A3F" w:rsidRPr="00F566BF">
        <w:rPr>
          <w:rFonts w:ascii="GHEA Grapalat" w:hAnsi="GHEA Grapalat" w:cs="Sylfaen"/>
          <w:sz w:val="20"/>
        </w:rPr>
        <w:t>գործող</w:t>
      </w:r>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Գնումների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բաժնի</w:t>
      </w:r>
      <w:r w:rsidR="00051B7F"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Հրավերների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պարզաբանումների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վերաբերյալ</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ենթաբա</w:t>
      </w:r>
      <w:r w:rsidR="009A73D5" w:rsidRPr="00F566BF">
        <w:rPr>
          <w:rFonts w:ascii="GHEA Grapalat" w:hAnsi="GHEA Grapalat" w:cs="Sylfaen"/>
          <w:sz w:val="20"/>
        </w:rPr>
        <w:t>բաժնում</w:t>
      </w:r>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r w:rsidRPr="00F566BF">
        <w:rPr>
          <w:rFonts w:ascii="GHEA Grapalat" w:hAnsi="GHEA Grapalat" w:cs="Sylfaen"/>
          <w:sz w:val="20"/>
        </w:rPr>
        <w:t>առանց</w:t>
      </w:r>
      <w:r w:rsidRPr="00F566BF">
        <w:rPr>
          <w:rFonts w:ascii="GHEA Grapalat" w:hAnsi="GHEA Grapalat" w:cs="Arial"/>
          <w:sz w:val="20"/>
          <w:lang w:val="af-ZA"/>
        </w:rPr>
        <w:t xml:space="preserve"> </w:t>
      </w:r>
      <w:r w:rsidRPr="00F566BF">
        <w:rPr>
          <w:rFonts w:ascii="GHEA Grapalat" w:hAnsi="GHEA Grapalat" w:cs="Sylfaen"/>
          <w:sz w:val="20"/>
        </w:rPr>
        <w:t>նշելու</w:t>
      </w:r>
      <w:r w:rsidRPr="00F566BF">
        <w:rPr>
          <w:rFonts w:ascii="GHEA Grapalat" w:hAnsi="GHEA Grapalat" w:cs="Arial"/>
          <w:sz w:val="20"/>
          <w:lang w:val="af-ZA"/>
        </w:rPr>
        <w:t xml:space="preserve"> </w:t>
      </w:r>
      <w:r w:rsidRPr="00F566BF">
        <w:rPr>
          <w:rFonts w:ascii="GHEA Grapalat" w:hAnsi="GHEA Grapalat" w:cs="Sylfaen"/>
          <w:sz w:val="20"/>
        </w:rPr>
        <w:t>հարցումը</w:t>
      </w:r>
      <w:r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ասնակցի</w:t>
      </w:r>
      <w:r w:rsidRPr="00F566BF">
        <w:rPr>
          <w:rFonts w:ascii="GHEA Grapalat" w:hAnsi="GHEA Grapalat" w:cs="Arial"/>
          <w:sz w:val="20"/>
          <w:lang w:val="af-ZA"/>
        </w:rPr>
        <w:t xml:space="preserve"> </w:t>
      </w:r>
      <w:r w:rsidRPr="00F566BF">
        <w:rPr>
          <w:rFonts w:ascii="GHEA Grapalat" w:hAnsi="GHEA Grapalat" w:cs="Sylfaen"/>
          <w:sz w:val="20"/>
        </w:rPr>
        <w:t>տվյալները</w:t>
      </w:r>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14:paraId="675D848F" w14:textId="77777777"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r w:rsidRPr="00F566BF">
        <w:rPr>
          <w:rFonts w:ascii="GHEA Grapalat" w:hAnsi="GHEA Grapalat" w:cs="Sylfaen"/>
          <w:sz w:val="20"/>
        </w:rPr>
        <w:t>բաժն</w:t>
      </w:r>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009A73D5" w:rsidRPr="00F566BF">
        <w:rPr>
          <w:rFonts w:ascii="GHEA Grapalat" w:hAnsi="GHEA Grapalat" w:cs="Arial Unicode"/>
          <w:sz w:val="20"/>
        </w:rPr>
        <w:t>սույն</w:t>
      </w:r>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r w:rsidR="00A4729F" w:rsidRPr="00F566BF">
        <w:rPr>
          <w:rFonts w:ascii="GHEA Grapalat" w:hAnsi="GHEA Grapalat"/>
          <w:sz w:val="20"/>
          <w:szCs w:val="20"/>
        </w:rPr>
        <w:t>Ընդ</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որում</w:t>
      </w:r>
      <w:r w:rsidR="00A4729F" w:rsidRPr="00F566BF">
        <w:rPr>
          <w:rFonts w:ascii="GHEA Grapalat" w:hAnsi="GHEA Grapalat"/>
          <w:sz w:val="20"/>
          <w:szCs w:val="20"/>
          <w:lang w:val="af-ZA"/>
        </w:rPr>
        <w:t xml:space="preserve">, </w:t>
      </w:r>
      <w:r w:rsidR="00051B7F" w:rsidRPr="00F566BF">
        <w:rPr>
          <w:rFonts w:ascii="GHEA Grapalat" w:hAnsi="GHEA Grapalat"/>
          <w:sz w:val="20"/>
          <w:szCs w:val="20"/>
        </w:rPr>
        <w:t>մ</w:t>
      </w:r>
      <w:r w:rsidR="00A4729F" w:rsidRPr="00F566BF">
        <w:rPr>
          <w:rFonts w:ascii="GHEA Grapalat" w:hAnsi="GHEA Grapalat"/>
          <w:sz w:val="20"/>
          <w:szCs w:val="20"/>
        </w:rPr>
        <w:t>ասնակիցը</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գրավոր</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ծանուցվում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պարզաբանում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չտրամադրելու</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հիմքերի</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մասին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հարցումը</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ստանալու</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հաջորդող</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երկու</w:t>
      </w:r>
      <w:r w:rsidR="00A4729F" w:rsidRPr="00F566BF">
        <w:rPr>
          <w:rFonts w:ascii="GHEA Grapalat" w:hAnsi="GHEA Grapalat" w:cs="Sylfaen"/>
          <w:sz w:val="20"/>
          <w:szCs w:val="20"/>
          <w:lang w:val="af-ZA"/>
        </w:rPr>
        <w:t xml:space="preserve"> </w:t>
      </w:r>
      <w:r w:rsidR="00A4729F" w:rsidRPr="00F566BF">
        <w:rPr>
          <w:rFonts w:ascii="GHEA Grapalat" w:hAnsi="GHEA Grapalat" w:cs="Sylfaen"/>
          <w:sz w:val="20"/>
          <w:szCs w:val="20"/>
        </w:rPr>
        <w:t>օրացուցային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ընթացքում</w:t>
      </w:r>
      <w:r w:rsidR="00A4729F" w:rsidRPr="00F566BF">
        <w:rPr>
          <w:rFonts w:ascii="GHEA Grapalat" w:hAnsi="GHEA Grapalat"/>
          <w:sz w:val="20"/>
          <w:szCs w:val="20"/>
          <w:lang w:val="af-ZA"/>
        </w:rPr>
        <w:t>:</w:t>
      </w:r>
    </w:p>
    <w:p w14:paraId="09B34D1A" w14:textId="025EBE65"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14:paraId="3EA1882E" w14:textId="77777777"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14:paraId="55F22D38" w14:textId="1E9E15EC"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hy-AM"/>
        </w:rPr>
        <w:t>3.</w:t>
      </w:r>
      <w:r w:rsidR="00BF74AB" w:rsidRPr="00F566BF">
        <w:rPr>
          <w:rFonts w:ascii="GHEA Grapalat" w:hAnsi="GHEA Grapalat" w:cs="Arial Unicode"/>
          <w:sz w:val="20"/>
          <w:lang w:val="hy-AM"/>
        </w:rPr>
        <w:t xml:space="preserve">6 </w:t>
      </w:r>
      <w:r w:rsidRPr="00F566BF">
        <w:rPr>
          <w:rFonts w:ascii="GHEA Grapalat" w:hAnsi="GHEA Grapalat" w:cs="Sylfaen"/>
          <w:sz w:val="20"/>
          <w:lang w:val="hy-AM"/>
        </w:rPr>
        <w:t>Հրավերում</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Arial Unicode"/>
          <w:sz w:val="20"/>
          <w:lang w:val="hy-AM"/>
        </w:rPr>
        <w:t xml:space="preserve"> </w:t>
      </w:r>
      <w:r w:rsidRPr="00F566BF">
        <w:rPr>
          <w:rFonts w:ascii="GHEA Grapalat" w:hAnsi="GHEA Grapalat" w:cs="Sylfaen"/>
          <w:sz w:val="20"/>
          <w:lang w:val="hy-AM"/>
        </w:rPr>
        <w:t>կատարվելու</w:t>
      </w:r>
      <w:r w:rsidRPr="00F566BF">
        <w:rPr>
          <w:rFonts w:ascii="GHEA Grapalat" w:hAnsi="GHEA Grapalat" w:cs="Arial Unicode"/>
          <w:sz w:val="20"/>
          <w:lang w:val="hy-AM"/>
        </w:rPr>
        <w:t xml:space="preserve"> </w:t>
      </w:r>
      <w:r w:rsidRPr="00F566BF">
        <w:rPr>
          <w:rFonts w:ascii="GHEA Grapalat" w:hAnsi="GHEA Grapalat" w:cs="Sylfaen"/>
          <w:sz w:val="20"/>
          <w:lang w:val="hy-AM"/>
        </w:rPr>
        <w:t>դեպքում</w:t>
      </w:r>
      <w:r w:rsidRPr="00F566BF">
        <w:rPr>
          <w:rFonts w:ascii="GHEA Grapalat" w:hAnsi="GHEA Grapalat" w:cs="Arial Unicode"/>
          <w:sz w:val="20"/>
          <w:lang w:val="hy-AM"/>
        </w:rPr>
        <w:t xml:space="preserve"> </w:t>
      </w:r>
      <w:r w:rsidRPr="00F566BF">
        <w:rPr>
          <w:rFonts w:ascii="GHEA Grapalat" w:hAnsi="GHEA Grapalat" w:cs="Sylfaen"/>
          <w:sz w:val="20"/>
          <w:lang w:val="hy-AM"/>
        </w:rPr>
        <w:t>հայտերը</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ներկայացնելու</w:t>
      </w:r>
      <w:r w:rsidRPr="00F566BF">
        <w:rPr>
          <w:rFonts w:ascii="GHEA Grapalat" w:hAnsi="GHEA Grapalat" w:cs="Arial Unicode"/>
          <w:sz w:val="20"/>
          <w:lang w:val="hy-AM"/>
        </w:rPr>
        <w:t xml:space="preserve"> </w:t>
      </w:r>
      <w:r w:rsidRPr="00F566BF">
        <w:rPr>
          <w:rFonts w:ascii="GHEA Grapalat" w:hAnsi="GHEA Grapalat" w:cs="Sylfaen"/>
          <w:sz w:val="20"/>
          <w:lang w:val="hy-AM"/>
        </w:rPr>
        <w:t>վերջնաժամկետը</w:t>
      </w:r>
      <w:r w:rsidRPr="00F566BF">
        <w:rPr>
          <w:rFonts w:ascii="GHEA Grapalat" w:hAnsi="GHEA Grapalat" w:cs="Arial Unicode"/>
          <w:sz w:val="20"/>
          <w:lang w:val="hy-AM"/>
        </w:rPr>
        <w:t xml:space="preserve"> </w:t>
      </w:r>
      <w:r w:rsidRPr="00F566BF">
        <w:rPr>
          <w:rFonts w:ascii="GHEA Grapalat" w:hAnsi="GHEA Grapalat" w:cs="Sylfaen"/>
          <w:sz w:val="20"/>
          <w:lang w:val="hy-AM"/>
        </w:rPr>
        <w:t>հաշվվում</w:t>
      </w:r>
      <w:r w:rsidRPr="00F566BF">
        <w:rPr>
          <w:rFonts w:ascii="GHEA Grapalat" w:hAnsi="GHEA Grapalat" w:cs="Arial Unicode"/>
          <w:sz w:val="20"/>
          <w:lang w:val="hy-AM"/>
        </w:rPr>
        <w:t xml:space="preserve"> </w:t>
      </w:r>
      <w:r w:rsidRPr="00F566BF">
        <w:rPr>
          <w:rFonts w:ascii="GHEA Grapalat" w:hAnsi="GHEA Grapalat" w:cs="Sylfaen"/>
          <w:sz w:val="20"/>
          <w:lang w:val="hy-AM"/>
        </w:rPr>
        <w:t>է</w:t>
      </w:r>
      <w:r w:rsidRPr="00F566BF">
        <w:rPr>
          <w:rFonts w:ascii="GHEA Grapalat" w:hAnsi="GHEA Grapalat" w:cs="Arial Unicode"/>
          <w:sz w:val="20"/>
          <w:lang w:val="hy-AM"/>
        </w:rPr>
        <w:t xml:space="preserve"> </w:t>
      </w:r>
      <w:r w:rsidRPr="00F566BF">
        <w:rPr>
          <w:rFonts w:ascii="GHEA Grapalat" w:hAnsi="GHEA Grapalat" w:cs="Sylfaen"/>
          <w:sz w:val="20"/>
          <w:lang w:val="hy-AM"/>
        </w:rPr>
        <w:t>այդ</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փոփոխությունների</w:t>
      </w:r>
      <w:r w:rsidRPr="00F566BF">
        <w:rPr>
          <w:rFonts w:ascii="GHEA Grapalat" w:hAnsi="GHEA Grapalat" w:cs="Arial Unicode"/>
          <w:sz w:val="20"/>
          <w:lang w:val="hy-AM"/>
        </w:rPr>
        <w:t xml:space="preserve"> </w:t>
      </w:r>
      <w:r w:rsidRPr="00F566BF">
        <w:rPr>
          <w:rFonts w:ascii="GHEA Grapalat" w:hAnsi="GHEA Grapalat" w:cs="Sylfaen"/>
          <w:sz w:val="20"/>
          <w:lang w:val="hy-AM"/>
        </w:rPr>
        <w:t>մասին</w:t>
      </w:r>
      <w:r w:rsidRPr="00F566BF">
        <w:rPr>
          <w:rFonts w:ascii="GHEA Grapalat" w:hAnsi="GHEA Grapalat" w:cs="Arial Unicode"/>
          <w:sz w:val="20"/>
          <w:lang w:val="hy-AM"/>
        </w:rPr>
        <w:t xml:space="preserve"> </w:t>
      </w:r>
      <w:r w:rsidRPr="00F566BF">
        <w:rPr>
          <w:rFonts w:ascii="GHEA Grapalat" w:hAnsi="GHEA Grapalat" w:cs="Sylfaen"/>
          <w:sz w:val="20"/>
          <w:lang w:val="hy-AM"/>
        </w:rPr>
        <w:t>տեղեկագրում</w:t>
      </w:r>
      <w:r w:rsidRPr="00F566BF">
        <w:rPr>
          <w:rFonts w:ascii="GHEA Grapalat" w:hAnsi="GHEA Grapalat" w:cs="Arial"/>
          <w:sz w:val="20"/>
          <w:lang w:val="hy-AM"/>
        </w:rPr>
        <w:t xml:space="preserve"> </w:t>
      </w:r>
      <w:r w:rsidRPr="00F566BF">
        <w:rPr>
          <w:rFonts w:ascii="GHEA Grapalat" w:hAnsi="GHEA Grapalat" w:cs="Sylfaen"/>
          <w:sz w:val="20"/>
          <w:lang w:val="hy-AM"/>
        </w:rPr>
        <w:t>հայտարարության</w:t>
      </w:r>
      <w:r w:rsidRPr="00F566BF">
        <w:rPr>
          <w:rFonts w:ascii="GHEA Grapalat" w:hAnsi="GHEA Grapalat" w:cs="Arial Unicode"/>
          <w:sz w:val="20"/>
          <w:lang w:val="hy-AM"/>
        </w:rPr>
        <w:t xml:space="preserve"> </w:t>
      </w:r>
      <w:r w:rsidRPr="00F566BF">
        <w:rPr>
          <w:rFonts w:ascii="GHEA Grapalat" w:hAnsi="GHEA Grapalat" w:cs="Sylfaen"/>
          <w:sz w:val="20"/>
          <w:lang w:val="hy-AM"/>
        </w:rPr>
        <w:t>հրապարակման</w:t>
      </w:r>
      <w:r w:rsidRPr="00F566BF">
        <w:rPr>
          <w:rFonts w:ascii="GHEA Grapalat" w:hAnsi="GHEA Grapalat" w:cs="Arial Unicode"/>
          <w:sz w:val="20"/>
          <w:lang w:val="hy-AM"/>
        </w:rPr>
        <w:t xml:space="preserve"> </w:t>
      </w:r>
      <w:r w:rsidRPr="00F566BF">
        <w:rPr>
          <w:rFonts w:ascii="GHEA Grapalat" w:hAnsi="GHEA Grapalat" w:cs="Sylfaen"/>
          <w:sz w:val="20"/>
          <w:lang w:val="hy-AM"/>
        </w:rPr>
        <w:t>օրվանից</w:t>
      </w:r>
      <w:r w:rsidR="004D5671" w:rsidRPr="00F566BF">
        <w:rPr>
          <w:rFonts w:ascii="GHEA Grapalat" w:hAnsi="GHEA Grapalat" w:cs="Tahoma"/>
          <w:sz w:val="20"/>
          <w:lang w:val="hy-AM"/>
        </w:rPr>
        <w:t>։</w:t>
      </w:r>
      <w:r w:rsidRPr="00F566BF">
        <w:rPr>
          <w:rFonts w:ascii="GHEA Grapalat" w:hAnsi="GHEA Grapalat" w:cs="Arial Unicode"/>
          <w:sz w:val="20"/>
          <w:lang w:val="hy-AM"/>
        </w:rPr>
        <w:t xml:space="preserve"> </w:t>
      </w:r>
    </w:p>
    <w:p w14:paraId="46BD9562" w14:textId="77777777" w:rsidR="0092445C"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31BBB702"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77777777" w:rsidR="00486B55" w:rsidRPr="00F566BF" w:rsidRDefault="00096865" w:rsidP="00EF3662">
      <w:pPr>
        <w:pStyle w:val="23"/>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F566BF">
        <w:rPr>
          <w:rFonts w:ascii="GHEA Grapalat" w:hAnsi="GHEA Grapalat" w:cs="Sylfaen"/>
        </w:rPr>
        <w:t>կարող</w:t>
      </w:r>
      <w:r w:rsidRPr="00F566BF">
        <w:rPr>
          <w:rFonts w:ascii="GHEA Grapalat" w:hAnsi="GHEA Grapalat"/>
          <w:lang w:val="hy-AM"/>
        </w:rPr>
        <w:t xml:space="preserve"> </w:t>
      </w:r>
      <w:r w:rsidR="000946A3" w:rsidRPr="00F566BF">
        <w:rPr>
          <w:rFonts w:ascii="GHEA Grapalat" w:hAnsi="GHEA Grapalat" w:cs="Sylfaen"/>
        </w:rPr>
        <w:t>է</w:t>
      </w:r>
      <w:r w:rsidR="000946A3" w:rsidRPr="00F566BF">
        <w:rPr>
          <w:rFonts w:ascii="GHEA Grapalat" w:hAnsi="GHEA Grapalat"/>
          <w:lang w:val="hy-AM"/>
        </w:rPr>
        <w:t xml:space="preserve"> </w:t>
      </w:r>
      <w:r w:rsidRPr="00F566BF">
        <w:rPr>
          <w:rFonts w:ascii="GHEA Grapalat" w:hAnsi="GHEA Grapalat" w:cs="Sylfaen"/>
        </w:rPr>
        <w:t>հայտ</w:t>
      </w:r>
      <w:r w:rsidRPr="00F566BF">
        <w:rPr>
          <w:rFonts w:ascii="GHEA Grapalat" w:hAnsi="GHEA Grapalat"/>
          <w:lang w:val="hy-AM"/>
        </w:rPr>
        <w:t xml:space="preserve"> </w:t>
      </w:r>
      <w:r w:rsidRPr="00F566BF">
        <w:rPr>
          <w:rFonts w:ascii="GHEA Grapalat" w:hAnsi="GHEA Grapalat" w:cs="Sylfaen"/>
        </w:rPr>
        <w:t>ներկայացնել</w:t>
      </w:r>
      <w:r w:rsidRPr="00F566BF">
        <w:rPr>
          <w:rFonts w:ascii="GHEA Grapalat" w:hAnsi="GHEA Grapalat"/>
          <w:lang w:val="hy-AM"/>
        </w:rPr>
        <w:t xml:space="preserve"> </w:t>
      </w:r>
      <w:r w:rsidRPr="00F566BF">
        <w:rPr>
          <w:rFonts w:ascii="GHEA Grapalat" w:hAnsi="GHEA Grapalat" w:cs="Sylfaen"/>
        </w:rPr>
        <w:t>ինչպես</w:t>
      </w:r>
      <w:r w:rsidRPr="00F566BF">
        <w:rPr>
          <w:rFonts w:ascii="GHEA Grapalat" w:hAnsi="GHEA Grapalat"/>
          <w:lang w:val="hy-AM"/>
        </w:rPr>
        <w:t xml:space="preserve"> </w:t>
      </w:r>
      <w:r w:rsidRPr="00F566BF">
        <w:rPr>
          <w:rFonts w:ascii="GHEA Grapalat" w:hAnsi="GHEA Grapalat" w:cs="Sylfaen"/>
        </w:rPr>
        <w:t>յուրաքանչյուր</w:t>
      </w:r>
      <w:r w:rsidRPr="00F566BF">
        <w:rPr>
          <w:rFonts w:ascii="GHEA Grapalat" w:hAnsi="GHEA Grapalat"/>
          <w:lang w:val="hy-AM"/>
        </w:rPr>
        <w:t xml:space="preserve"> </w:t>
      </w:r>
      <w:r w:rsidRPr="00F566BF">
        <w:rPr>
          <w:rFonts w:ascii="GHEA Grapalat" w:hAnsi="GHEA Grapalat" w:cs="Sylfaen"/>
        </w:rPr>
        <w:t>չափաբաժնի</w:t>
      </w:r>
      <w:r w:rsidRPr="00F566BF">
        <w:rPr>
          <w:rFonts w:ascii="GHEA Grapalat" w:hAnsi="GHEA Grapalat"/>
          <w:lang w:val="hy-AM"/>
        </w:rPr>
        <w:t xml:space="preserve">, </w:t>
      </w:r>
      <w:r w:rsidRPr="00F566BF">
        <w:rPr>
          <w:rFonts w:ascii="GHEA Grapalat" w:hAnsi="GHEA Grapalat" w:cs="Sylfaen"/>
        </w:rPr>
        <w:t>այնպես</w:t>
      </w:r>
      <w:r w:rsidRPr="00F566BF">
        <w:rPr>
          <w:rFonts w:ascii="GHEA Grapalat" w:hAnsi="GHEA Grapalat"/>
          <w:lang w:val="hy-AM"/>
        </w:rPr>
        <w:t xml:space="preserve"> </w:t>
      </w:r>
      <w:r w:rsidRPr="00F566BF">
        <w:rPr>
          <w:rFonts w:ascii="GHEA Grapalat" w:hAnsi="GHEA Grapalat" w:cs="Sylfaen"/>
        </w:rPr>
        <w:t>էլ</w:t>
      </w:r>
      <w:r w:rsidRPr="00F566BF">
        <w:rPr>
          <w:rFonts w:ascii="GHEA Grapalat" w:hAnsi="GHEA Grapalat"/>
          <w:lang w:val="hy-AM"/>
        </w:rPr>
        <w:t xml:space="preserve"> </w:t>
      </w:r>
      <w:r w:rsidRPr="00F566BF">
        <w:rPr>
          <w:rFonts w:ascii="GHEA Grapalat" w:hAnsi="GHEA Grapalat" w:cs="Sylfaen"/>
        </w:rPr>
        <w:t>մի</w:t>
      </w:r>
      <w:r w:rsidRPr="00F566BF">
        <w:rPr>
          <w:rFonts w:ascii="GHEA Grapalat" w:hAnsi="GHEA Grapalat"/>
          <w:lang w:val="hy-AM"/>
        </w:rPr>
        <w:t xml:space="preserve"> </w:t>
      </w:r>
      <w:r w:rsidRPr="00F566BF">
        <w:rPr>
          <w:rFonts w:ascii="GHEA Grapalat" w:hAnsi="GHEA Grapalat" w:cs="Sylfaen"/>
        </w:rPr>
        <w:t>քանի</w:t>
      </w:r>
      <w:r w:rsidRPr="00F566BF">
        <w:rPr>
          <w:rFonts w:ascii="GHEA Grapalat" w:hAnsi="GHEA Grapalat"/>
          <w:lang w:val="hy-AM"/>
        </w:rPr>
        <w:t xml:space="preserve"> </w:t>
      </w:r>
      <w:r w:rsidRPr="00F566BF">
        <w:rPr>
          <w:rFonts w:ascii="GHEA Grapalat" w:hAnsi="GHEA Grapalat" w:cs="Sylfaen"/>
        </w:rPr>
        <w:t>կամ</w:t>
      </w:r>
      <w:r w:rsidRPr="00F566BF">
        <w:rPr>
          <w:rFonts w:ascii="GHEA Grapalat" w:hAnsi="GHEA Grapalat"/>
          <w:lang w:val="hy-AM"/>
        </w:rPr>
        <w:t xml:space="preserve"> </w:t>
      </w:r>
      <w:r w:rsidRPr="00F566BF">
        <w:rPr>
          <w:rFonts w:ascii="GHEA Grapalat" w:hAnsi="GHEA Grapalat" w:cs="Sylfaen"/>
        </w:rPr>
        <w:t>բոլոր</w:t>
      </w:r>
      <w:r w:rsidRPr="002D4DC4">
        <w:rPr>
          <w:rFonts w:ascii="GHEA Grapalat" w:hAnsi="GHEA Grapalat"/>
          <w:lang w:val="hy-AM"/>
        </w:rPr>
        <w:t xml:space="preserve"> </w:t>
      </w:r>
      <w:r w:rsidRPr="00F566BF">
        <w:rPr>
          <w:rFonts w:ascii="GHEA Grapalat" w:hAnsi="GHEA Grapalat" w:cs="Sylfaen"/>
        </w:rPr>
        <w:t>չափաբաժինների</w:t>
      </w:r>
      <w:r w:rsidRPr="00F566BF">
        <w:rPr>
          <w:rFonts w:ascii="GHEA Grapalat" w:hAnsi="GHEA Grapalat"/>
          <w:lang w:val="hy-AM"/>
        </w:rPr>
        <w:t xml:space="preserve"> </w:t>
      </w:r>
      <w:r w:rsidR="00F9052C" w:rsidRPr="00F566BF">
        <w:rPr>
          <w:rFonts w:ascii="GHEA Grapalat" w:hAnsi="GHEA Grapalat" w:cs="Sylfaen"/>
        </w:rPr>
        <w:t>համար</w:t>
      </w:r>
      <w:r w:rsidR="00F9052C">
        <w:rPr>
          <w:rFonts w:ascii="GHEA Grapalat" w:hAnsi="GHEA Grapalat" w:cs="Sylfaen"/>
          <w:vertAlign w:val="superscript"/>
        </w:rPr>
        <w:t>7</w:t>
      </w:r>
      <w:r w:rsidR="00AE224E" w:rsidRPr="00F566BF">
        <w:rPr>
          <w:rStyle w:val="af6"/>
          <w:rFonts w:ascii="GHEA Grapalat" w:hAnsi="GHEA Grapalat" w:cs="Sylfaen"/>
          <w:color w:val="FFFFFF"/>
        </w:rPr>
        <w:footnoteReference w:id="1"/>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p>
    <w:p w14:paraId="6B8993A6" w14:textId="77777777" w:rsidR="00096865" w:rsidRPr="00F566BF" w:rsidRDefault="000946A3"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14:paraId="17F24869" w14:textId="0AA9D047" w:rsidR="00096865" w:rsidRPr="00F566BF" w:rsidRDefault="000946A3"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D67947">
        <w:rPr>
          <w:rFonts w:ascii="GHEA Grapalat" w:hAnsi="GHEA Grapalat" w:cs="Sylfaen"/>
          <w:szCs w:val="24"/>
          <w:lang w:val="hy-AM"/>
        </w:rPr>
        <w:t>գնանշման հարցման</w:t>
      </w:r>
      <w:r w:rsidR="00AE26C8"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0D1D47E" w14:textId="05663F9B" w:rsidR="003C3BFB" w:rsidRDefault="003C3BFB" w:rsidP="003C3BFB">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8838D0">
        <w:rPr>
          <w:rFonts w:ascii="GHEA Grapalat" w:hAnsi="GHEA Grapalat" w:cs="Sylfaen"/>
          <w:szCs w:val="24"/>
          <w:lang w:val="hy-AM"/>
        </w:rPr>
        <w:t>ո</w:t>
      </w:r>
      <w:r w:rsidRPr="00F566BF">
        <w:rPr>
          <w:rFonts w:ascii="GHEA Grapalat" w:hAnsi="GHEA Grapalat" w:cs="Sylfaen"/>
          <w:szCs w:val="24"/>
          <w:lang w:val="hy-AM"/>
        </w:rPr>
        <w:t>չ ուշ, քան սույն ընթացակա</w:t>
      </w:r>
      <w:r w:rsidR="00D67947">
        <w:rPr>
          <w:rFonts w:ascii="GHEA Grapalat" w:hAnsi="GHEA Grapalat" w:cs="Sylfaen"/>
          <w:szCs w:val="24"/>
          <w:lang w:val="hy-AM"/>
        </w:rPr>
        <w:t xml:space="preserve">րգի հայտարարությունը և հրավերը </w:t>
      </w:r>
      <w:r w:rsidRPr="00F566BF">
        <w:rPr>
          <w:rFonts w:ascii="GHEA Grapalat" w:hAnsi="GHEA Grapalat" w:cs="Sylfaen"/>
          <w:szCs w:val="24"/>
          <w:lang w:val="hy-AM"/>
        </w:rPr>
        <w:t xml:space="preserve"> հրապարակվելու օրվանից հաշված </w:t>
      </w:r>
      <w:r w:rsidRPr="00923B24">
        <w:rPr>
          <w:rFonts w:ascii="GHEA Grapalat" w:hAnsi="GHEA Grapalat" w:cs="Sylfaen"/>
          <w:szCs w:val="24"/>
          <w:lang w:val="hy-AM"/>
        </w:rPr>
        <w:t xml:space="preserve">մինչև </w:t>
      </w:r>
      <w:r w:rsidR="000440AD" w:rsidRPr="00923B24">
        <w:rPr>
          <w:rFonts w:ascii="GHEA Grapalat" w:hAnsi="GHEA Grapalat" w:cs="Sylfaen"/>
          <w:b/>
          <w:szCs w:val="24"/>
          <w:lang w:val="hy-AM"/>
        </w:rPr>
        <w:t xml:space="preserve">2024 թվականի </w:t>
      </w:r>
      <w:r w:rsidR="00B33F3A" w:rsidRPr="00923B24">
        <w:rPr>
          <w:rFonts w:ascii="GHEA Grapalat" w:hAnsi="GHEA Grapalat" w:cs="Sylfaen"/>
          <w:b/>
          <w:szCs w:val="24"/>
          <w:lang w:val="hy-AM"/>
        </w:rPr>
        <w:t xml:space="preserve">մարտի </w:t>
      </w:r>
      <w:r w:rsidR="00D67947" w:rsidRPr="00923B24">
        <w:rPr>
          <w:rFonts w:ascii="GHEA Grapalat" w:hAnsi="GHEA Grapalat" w:cs="Sylfaen"/>
          <w:b/>
          <w:szCs w:val="24"/>
          <w:lang w:val="hy-AM"/>
        </w:rPr>
        <w:t>13</w:t>
      </w:r>
      <w:r w:rsidR="003422B7" w:rsidRPr="00923B24">
        <w:rPr>
          <w:rFonts w:ascii="GHEA Grapalat" w:hAnsi="GHEA Grapalat" w:cs="Sylfaen"/>
          <w:b/>
          <w:szCs w:val="24"/>
          <w:lang w:val="hy-AM"/>
        </w:rPr>
        <w:t>-ը, ժամը 11</w:t>
      </w:r>
      <w:r w:rsidRPr="00923B24">
        <w:rPr>
          <w:rFonts w:ascii="GHEA Grapalat" w:hAnsi="GHEA Grapalat" w:cs="Sylfaen"/>
          <w:b/>
          <w:szCs w:val="24"/>
          <w:lang w:val="hy-AM"/>
        </w:rPr>
        <w:t>:00-ը</w:t>
      </w:r>
      <w:r w:rsidRPr="00923B24">
        <w:rPr>
          <w:rFonts w:ascii="GHEA Grapalat" w:hAnsi="GHEA Grapalat" w:cs="Sylfaen"/>
          <w:szCs w:val="24"/>
          <w:lang w:val="hy-AM"/>
        </w:rPr>
        <w:t>։ Հայտերը ներկայացնելու վերջնաժամկետը լրանալուց հետո ներ</w:t>
      </w:r>
      <w:r w:rsidR="008838D0" w:rsidRPr="00923B24">
        <w:rPr>
          <w:rFonts w:ascii="GHEA Grapalat" w:hAnsi="GHEA Grapalat" w:cs="Sylfaen"/>
          <w:szCs w:val="24"/>
          <w:lang w:val="hy-AM"/>
        </w:rPr>
        <w:t>կայացված հայտերը չեն ընդունվում</w:t>
      </w:r>
      <w:r w:rsidRPr="00923B24">
        <w:rPr>
          <w:rFonts w:ascii="GHEA Grapalat" w:hAnsi="GHEA Grapalat" w:cs="Sylfaen"/>
          <w:szCs w:val="24"/>
          <w:lang w:val="hy-AM"/>
        </w:rPr>
        <w:t>։</w:t>
      </w:r>
    </w:p>
    <w:p w14:paraId="01CB1148" w14:textId="77777777" w:rsidR="00C5477B" w:rsidRPr="0093002B" w:rsidRDefault="00C5477B" w:rsidP="00C5477B">
      <w:pPr>
        <w:pStyle w:val="23"/>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Գրիգորյանը։</w:t>
      </w:r>
    </w:p>
    <w:p w14:paraId="11278282" w14:textId="77777777" w:rsidR="00B67CCD" w:rsidRPr="00F566BF" w:rsidRDefault="00B67CCD" w:rsidP="00EF3662">
      <w:pPr>
        <w:pStyle w:val="23"/>
        <w:spacing w:line="240" w:lineRule="auto"/>
        <w:ind w:firstLine="567"/>
        <w:rPr>
          <w:rFonts w:ascii="GHEA Grapalat" w:hAnsi="GHEA Grapalat" w:cs="Sylfaen"/>
          <w:szCs w:val="24"/>
          <w:lang w:val="hy-AM"/>
        </w:rPr>
      </w:pPr>
      <w:bookmarkStart w:id="3" w:name="_GoBack"/>
      <w:bookmarkEnd w:id="3"/>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23"/>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23"/>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23"/>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88D4DAD" w14:textId="36598778" w:rsidR="00DE7BBE" w:rsidRDefault="00DE7BBE" w:rsidP="00DE7BBE">
      <w:pPr>
        <w:pStyle w:val="norm"/>
        <w:spacing w:line="240" w:lineRule="auto"/>
        <w:ind w:firstLine="630"/>
        <w:rPr>
          <w:rFonts w:ascii="GHEA Grapalat" w:hAnsi="GHEA Grapalat" w:cs="Sylfaen"/>
          <w:sz w:val="20"/>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իրական շահառուների վերաբերյալ հայտարարագիր՝ համաձայն հավելված 1</w:t>
      </w:r>
      <w:r w:rsidRPr="00357D59">
        <w:rPr>
          <w:rFonts w:ascii="GHEA Grapalat" w:hAnsi="GHEA Grapalat" w:cs="Sylfaen"/>
          <w:sz w:val="20"/>
          <w:szCs w:val="24"/>
          <w:lang w:val="hy-AM" w:eastAsia="en-US"/>
        </w:rPr>
        <w:t>.2</w:t>
      </w:r>
      <w:r w:rsidRPr="00821851">
        <w:rPr>
          <w:rFonts w:ascii="GHEA Grapalat" w:hAnsi="GHEA Grapalat" w:cs="Sylfaen"/>
          <w:sz w:val="20"/>
          <w:szCs w:val="24"/>
          <w:lang w:val="hy-AM" w:eastAsia="en-US"/>
        </w:rPr>
        <w:t xml:space="preserve">-ի: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հրապարակվում է,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af6"/>
          <w:rFonts w:ascii="GHEA Grapalat" w:hAnsi="GHEA Grapalat" w:cs="Sylfaen"/>
          <w:sz w:val="20"/>
          <w:lang w:val="hy-AM"/>
        </w:rPr>
        <w:footnoteReference w:id="2"/>
      </w:r>
    </w:p>
    <w:p w14:paraId="032DBE71" w14:textId="77777777" w:rsidR="00B67CCD"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24EFFAD8" w14:textId="6063866F" w:rsidR="00873DAF" w:rsidRPr="00923B24" w:rsidRDefault="00873DAF" w:rsidP="00873DAF">
      <w:pPr>
        <w:ind w:firstLine="567"/>
        <w:jc w:val="both"/>
        <w:rPr>
          <w:rFonts w:ascii="GHEA Grapalat" w:hAnsi="GHEA Grapalat" w:cs="Sylfaen"/>
          <w:b/>
          <w:sz w:val="20"/>
          <w:lang w:val="hy-AM"/>
        </w:rPr>
      </w:pPr>
      <w:r w:rsidRPr="00F566BF">
        <w:rPr>
          <w:rFonts w:ascii="GHEA Grapalat" w:hAnsi="GHEA Grapalat" w:cs="Sylfaen"/>
          <w:sz w:val="20"/>
          <w:lang w:val="hy-AM"/>
        </w:rPr>
        <w:t xml:space="preserve">  </w:t>
      </w:r>
      <w:r w:rsidRPr="00923B24">
        <w:rPr>
          <w:rFonts w:ascii="GHEA Grapalat" w:hAnsi="GHEA Grapalat" w:cs="Sylfaen"/>
          <w:sz w:val="20"/>
          <w:lang w:val="hy-AM"/>
        </w:rPr>
        <w:t xml:space="preserve">3) </w:t>
      </w:r>
      <w:r w:rsidRPr="00923B24">
        <w:rPr>
          <w:rFonts w:ascii="GHEA Grapalat" w:hAnsi="GHEA Grapalat" w:cs="Sylfaen"/>
          <w:b/>
          <w:sz w:val="20"/>
          <w:lang w:val="hy-AM"/>
        </w:rPr>
        <w:t>նախկինում կատարված  նմանատիպ պայմանագիր և այլ փաստաթղթեր՝ համաձայն հավելված N 1.3-ի.</w:t>
      </w:r>
    </w:p>
    <w:p w14:paraId="2576FA0D" w14:textId="77777777" w:rsidR="00873DAF" w:rsidRPr="00C24FB9" w:rsidRDefault="00873DAF" w:rsidP="00873DAF">
      <w:pPr>
        <w:pStyle w:val="23"/>
        <w:spacing w:line="240" w:lineRule="auto"/>
        <w:ind w:firstLine="567"/>
        <w:rPr>
          <w:rFonts w:ascii="GHEA Grapalat" w:hAnsi="GHEA Grapalat" w:cs="Sylfaen"/>
          <w:b/>
          <w:szCs w:val="24"/>
          <w:lang w:val="hy-AM"/>
        </w:rPr>
      </w:pPr>
      <w:r w:rsidRPr="00923B24">
        <w:rPr>
          <w:rFonts w:ascii="GHEA Grapalat" w:hAnsi="GHEA Grapalat" w:cs="Sylfaen"/>
          <w:b/>
          <w:szCs w:val="24"/>
          <w:lang w:val="hy-AM"/>
        </w:rPr>
        <w:t xml:space="preserve"> 4)  աշխատանքային ռեսուրսներ՝ համաձայն հավելված N 1.4-ի.</w:t>
      </w:r>
    </w:p>
    <w:p w14:paraId="5F946690" w14:textId="78FB2B24" w:rsidR="000845F6" w:rsidRPr="00F566BF" w:rsidRDefault="00E326DD" w:rsidP="00882B3F">
      <w:pPr>
        <w:ind w:firstLine="567"/>
        <w:jc w:val="both"/>
        <w:rPr>
          <w:rFonts w:ascii="GHEA Grapalat" w:hAnsi="GHEA Grapalat" w:cs="Sylfaen"/>
          <w:sz w:val="20"/>
          <w:lang w:val="hy-AM"/>
        </w:rPr>
      </w:pPr>
      <w:r w:rsidRPr="00F566BF">
        <w:rPr>
          <w:rFonts w:ascii="GHEA Grapalat" w:hAnsi="GHEA Grapalat" w:cs="Sylfaen"/>
          <w:sz w:val="20"/>
          <w:lang w:val="hy-AM"/>
        </w:rPr>
        <w:t xml:space="preserve">  </w:t>
      </w:r>
      <w:r w:rsidR="00873DAF">
        <w:rPr>
          <w:rFonts w:ascii="GHEA Grapalat" w:hAnsi="GHEA Grapalat" w:cs="Sylfaen"/>
          <w:sz w:val="20"/>
          <w:lang w:val="hy-AM"/>
        </w:rPr>
        <w:t>5</w:t>
      </w:r>
      <w:r w:rsidR="003E3FD0" w:rsidRPr="00F566BF">
        <w:rPr>
          <w:rFonts w:ascii="GHEA Grapalat" w:hAnsi="GHEA Grapalat" w:cs="Sylfaen"/>
          <w:sz w:val="20"/>
          <w:lang w:val="hy-AM"/>
        </w:rPr>
        <w:t>)</w:t>
      </w:r>
      <w:r w:rsidR="000845F6" w:rsidRPr="00F566BF">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lang w:val="hy-AM"/>
        </w:rPr>
        <w:t xml:space="preserve">կնքվելիք </w:t>
      </w:r>
      <w:r w:rsidR="000845F6" w:rsidRPr="00F566BF">
        <w:rPr>
          <w:rFonts w:ascii="GHEA Grapalat" w:hAnsi="GHEA Grapalat" w:cs="Sylfaen"/>
          <w:sz w:val="20"/>
          <w:lang w:val="hy-AM"/>
        </w:rPr>
        <w:t>պայմանագիրն իրականացվելու է գործակալության միջոցով:</w:t>
      </w:r>
    </w:p>
    <w:p w14:paraId="5B2F8BF3" w14:textId="2A25CD98" w:rsidR="000845F6" w:rsidRPr="00F566BF" w:rsidRDefault="00873DA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FA62238" w14:textId="6E9169BD" w:rsidR="007135CD" w:rsidRPr="00873DAF" w:rsidRDefault="00E410D5" w:rsidP="00873DAF">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6"/>
    </w:p>
    <w:p w14:paraId="337B8E71" w14:textId="77777777" w:rsidR="007135CD" w:rsidRDefault="007135CD" w:rsidP="00EF3662">
      <w:pPr>
        <w:jc w:val="center"/>
        <w:rPr>
          <w:rFonts w:ascii="GHEA Grapalat" w:hAnsi="GHEA Grapalat"/>
          <w:b/>
          <w:sz w:val="20"/>
          <w:lang w:val="es-ES"/>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F49647E"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proofErr w:type="gramStart"/>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w:t>
      </w:r>
      <w:proofErr w:type="gramEnd"/>
      <w:r w:rsidRPr="00F566BF">
        <w:rPr>
          <w:rFonts w:ascii="GHEA Grapalat" w:hAnsi="GHEA Grapalat" w:cs="Sylfaen"/>
          <w:sz w:val="20"/>
          <w:szCs w:val="24"/>
          <w:lang w:val="hy-AM" w:eastAsia="en-US"/>
        </w:rPr>
        <w:t xml:space="preserve">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489E3BCC"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23"/>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a3"/>
        <w:spacing w:line="240" w:lineRule="auto"/>
        <w:ind w:firstLine="567"/>
        <w:rPr>
          <w:rFonts w:ascii="GHEA Grapalat" w:hAnsi="GHEA Grapalat"/>
          <w:b/>
          <w:lang w:val="af-ZA"/>
        </w:rPr>
      </w:pPr>
    </w:p>
    <w:p w14:paraId="0A3EAA4F" w14:textId="77777777" w:rsidR="00096865" w:rsidRPr="00F566BF" w:rsidRDefault="00220C7C" w:rsidP="00EF3662">
      <w:pPr>
        <w:pStyle w:val="a3"/>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a3"/>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58F40C4F" w14:textId="0CCC7D0D" w:rsidR="001C46A5" w:rsidRPr="00F566BF" w:rsidRDefault="00FD2748" w:rsidP="001C46A5">
      <w:pPr>
        <w:pStyle w:val="23"/>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1C46A5" w:rsidRPr="00F566BF">
        <w:rPr>
          <w:rFonts w:ascii="GHEA Grapalat" w:hAnsi="GHEA Grapalat" w:cs="Sylfaen"/>
          <w:lang w:val="ru-RU"/>
        </w:rPr>
        <w:t>Հայտերի</w:t>
      </w:r>
      <w:r w:rsidR="001C46A5" w:rsidRPr="00F566BF">
        <w:rPr>
          <w:rFonts w:ascii="GHEA Grapalat" w:hAnsi="GHEA Grapalat" w:cs="Sylfaen"/>
        </w:rPr>
        <w:t xml:space="preserve"> </w:t>
      </w:r>
      <w:r w:rsidR="006F1802">
        <w:rPr>
          <w:rFonts w:ascii="GHEA Grapalat" w:hAnsi="GHEA Grapalat" w:cs="Sylfaen"/>
          <w:lang w:val="ru-RU"/>
        </w:rPr>
        <w:t>բացում</w:t>
      </w:r>
      <w:r w:rsidR="006F1802">
        <w:rPr>
          <w:rFonts w:ascii="GHEA Grapalat" w:hAnsi="GHEA Grapalat" w:cs="Sylfaen"/>
          <w:lang w:val="hy-AM"/>
        </w:rPr>
        <w:t xml:space="preserve">ը տեղի կունենա </w:t>
      </w:r>
      <w:r w:rsidR="006F1802" w:rsidRPr="006F1802">
        <w:rPr>
          <w:rFonts w:ascii="GHEA Grapalat" w:hAnsi="GHEA Grapalat" w:cs="Sylfaen"/>
          <w:lang w:val="ru-RU"/>
        </w:rPr>
        <w:t>ք</w:t>
      </w:r>
      <w:r w:rsidR="006F1802" w:rsidRPr="008838D0">
        <w:rPr>
          <w:rFonts w:ascii="GHEA Grapalat" w:hAnsi="GHEA Grapalat" w:cs="Sylfaen"/>
        </w:rPr>
        <w:t xml:space="preserve">․ </w:t>
      </w:r>
      <w:r w:rsidR="006F1802" w:rsidRPr="006F1802">
        <w:rPr>
          <w:rFonts w:ascii="GHEA Grapalat" w:hAnsi="GHEA Grapalat" w:cs="Sylfaen"/>
          <w:lang w:val="ru-RU"/>
        </w:rPr>
        <w:t>Երևան</w:t>
      </w:r>
      <w:r w:rsidR="006F1802" w:rsidRPr="008838D0">
        <w:rPr>
          <w:rFonts w:ascii="GHEA Grapalat" w:hAnsi="GHEA Grapalat" w:cs="Sylfaen"/>
        </w:rPr>
        <w:t xml:space="preserve">, </w:t>
      </w:r>
      <w:r w:rsidR="006F1802" w:rsidRPr="006F1802">
        <w:rPr>
          <w:rFonts w:ascii="GHEA Grapalat" w:hAnsi="GHEA Grapalat" w:cs="Sylfaen"/>
          <w:lang w:val="ru-RU"/>
        </w:rPr>
        <w:t>Կոմիտաս</w:t>
      </w:r>
      <w:r w:rsidR="006F1802" w:rsidRPr="008838D0">
        <w:rPr>
          <w:rFonts w:ascii="GHEA Grapalat" w:hAnsi="GHEA Grapalat" w:cs="Sylfaen"/>
        </w:rPr>
        <w:t xml:space="preserve"> 54 </w:t>
      </w:r>
      <w:r w:rsidR="006F1802" w:rsidRPr="006F1802">
        <w:rPr>
          <w:rFonts w:ascii="GHEA Grapalat" w:hAnsi="GHEA Grapalat" w:cs="Sylfaen"/>
          <w:lang w:val="ru-RU"/>
        </w:rPr>
        <w:t>Բ</w:t>
      </w:r>
      <w:r w:rsidR="006F1802" w:rsidRPr="008838D0">
        <w:rPr>
          <w:rFonts w:ascii="GHEA Grapalat" w:hAnsi="GHEA Grapalat" w:cs="Sylfaen"/>
        </w:rPr>
        <w:t xml:space="preserve"> </w:t>
      </w:r>
      <w:r w:rsidR="006F1802" w:rsidRPr="006F1802">
        <w:rPr>
          <w:rFonts w:ascii="GHEA Grapalat" w:hAnsi="GHEA Grapalat" w:cs="Sylfaen"/>
          <w:lang w:val="ru-RU"/>
        </w:rPr>
        <w:t>հասցեում</w:t>
      </w:r>
      <w:r w:rsidR="001C46A5" w:rsidRPr="008838D0">
        <w:rPr>
          <w:rFonts w:ascii="GHEA Grapalat" w:hAnsi="GHEA Grapalat" w:cs="Sylfaen"/>
        </w:rPr>
        <w:t xml:space="preserve"> </w:t>
      </w:r>
      <w:r w:rsidR="001C46A5" w:rsidRPr="00064790">
        <w:rPr>
          <w:rFonts w:ascii="GHEA Grapalat" w:hAnsi="GHEA Grapalat" w:cs="Sylfaen"/>
          <w:szCs w:val="24"/>
        </w:rPr>
        <w:t xml:space="preserve"> </w:t>
      </w:r>
      <w:r w:rsidR="000440AD" w:rsidRPr="00923B24">
        <w:rPr>
          <w:rFonts w:ascii="GHEA Grapalat" w:hAnsi="GHEA Grapalat" w:cs="Sylfaen"/>
          <w:b/>
          <w:szCs w:val="24"/>
          <w:lang w:val="hy-AM"/>
        </w:rPr>
        <w:t xml:space="preserve">2024 թվականի </w:t>
      </w:r>
      <w:r w:rsidR="00B33F3A" w:rsidRPr="00923B24">
        <w:rPr>
          <w:rFonts w:ascii="GHEA Grapalat" w:hAnsi="GHEA Grapalat" w:cs="Sylfaen"/>
          <w:b/>
          <w:szCs w:val="24"/>
          <w:lang w:val="hy-AM"/>
        </w:rPr>
        <w:t xml:space="preserve">մարտի </w:t>
      </w:r>
      <w:r w:rsidR="003422B7" w:rsidRPr="00923B24">
        <w:rPr>
          <w:rFonts w:ascii="GHEA Grapalat" w:hAnsi="GHEA Grapalat" w:cs="Sylfaen"/>
          <w:b/>
          <w:szCs w:val="24"/>
          <w:lang w:val="hy-AM"/>
        </w:rPr>
        <w:t>13</w:t>
      </w:r>
      <w:r w:rsidR="008838D0" w:rsidRPr="00923B24">
        <w:rPr>
          <w:rFonts w:ascii="GHEA Grapalat" w:hAnsi="GHEA Grapalat" w:cs="Sylfaen"/>
          <w:b/>
          <w:szCs w:val="24"/>
          <w:lang w:val="hy-AM"/>
        </w:rPr>
        <w:t xml:space="preserve">-ին, ժամը  </w:t>
      </w:r>
      <w:r w:rsidR="001C46A5" w:rsidRPr="00923B24">
        <w:rPr>
          <w:rFonts w:ascii="GHEA Grapalat" w:hAnsi="GHEA Grapalat" w:cs="Sylfaen"/>
          <w:b/>
          <w:szCs w:val="24"/>
          <w:lang w:val="hy-AM"/>
        </w:rPr>
        <w:t>1</w:t>
      </w:r>
      <w:r w:rsidR="003422B7" w:rsidRPr="00923B24">
        <w:rPr>
          <w:rFonts w:ascii="GHEA Grapalat" w:hAnsi="GHEA Grapalat" w:cs="Sylfaen"/>
          <w:b/>
          <w:szCs w:val="24"/>
          <w:lang w:val="hy-AM"/>
        </w:rPr>
        <w:t>1</w:t>
      </w:r>
      <w:r w:rsidR="001C46A5" w:rsidRPr="00923B24">
        <w:rPr>
          <w:rFonts w:ascii="GHEA Grapalat" w:hAnsi="GHEA Grapalat" w:cs="Sylfaen"/>
          <w:b/>
          <w:szCs w:val="24"/>
          <w:lang w:val="hy-AM"/>
        </w:rPr>
        <w:t>:00-</w:t>
      </w:r>
      <w:r w:rsidR="001C46A5" w:rsidRPr="00923B24">
        <w:rPr>
          <w:rFonts w:ascii="GHEA Grapalat" w:hAnsi="GHEA Grapalat" w:cs="Sylfaen"/>
          <w:b/>
          <w:szCs w:val="24"/>
          <w:lang w:val="en-US"/>
        </w:rPr>
        <w:t>ի</w:t>
      </w:r>
      <w:r w:rsidR="001C46A5" w:rsidRPr="00923B24">
        <w:rPr>
          <w:rFonts w:ascii="GHEA Grapalat" w:hAnsi="GHEA Grapalat" w:cs="Sylfaen"/>
          <w:b/>
          <w:szCs w:val="24"/>
          <w:lang w:val="ru-RU"/>
        </w:rPr>
        <w:t>ն։</w:t>
      </w:r>
      <w:r w:rsidR="001C46A5"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lastRenderedPageBreak/>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6F036A29"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8838D0">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DDD87EF"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w:t>
      </w:r>
    </w:p>
    <w:p w14:paraId="0DC4DC17" w14:textId="3C0781E9" w:rsidR="00400E4B" w:rsidRDefault="00400E4B" w:rsidP="00400E4B">
      <w:pPr>
        <w:pStyle w:val="23"/>
        <w:spacing w:line="240" w:lineRule="auto"/>
        <w:ind w:firstLine="567"/>
        <w:rPr>
          <w:rFonts w:ascii="GHEA Grapalat" w:hAnsi="GHEA Grapalat" w:cs="Sylfaen"/>
          <w:szCs w:val="24"/>
          <w:lang w:val="hy-AM"/>
        </w:rPr>
      </w:pPr>
      <w:r>
        <w:rPr>
          <w:rFonts w:ascii="GHEA Grapalat" w:hAnsi="GHEA Grapalat" w:cs="Sylfaen"/>
          <w:lang w:val="hy-AM"/>
        </w:rPr>
        <w:t xml:space="preserve">8.4 </w:t>
      </w:r>
      <w:r>
        <w:rPr>
          <w:rFonts w:ascii="GHEA Grapalat" w:hAnsi="GHEA Grapalat" w:cs="Sylfaen"/>
        </w:rPr>
        <w:t xml:space="preserve">Ընտրված մասնակիցը որոշվում է առաջարկած գնին և հրավերով սահմանված ոչ գնային պայմաններին </w:t>
      </w:r>
      <w:r>
        <w:rPr>
          <w:rFonts w:ascii="GHEA Grapalat" w:hAnsi="GHEA Grapalat" w:cs="Sylfaen"/>
          <w:lang w:val="hy-AM"/>
        </w:rPr>
        <w:t>տրված</w:t>
      </w:r>
      <w:r>
        <w:rPr>
          <w:rFonts w:ascii="GHEA Grapalat" w:hAnsi="GHEA Grapalat" w:cs="Sylfaen"/>
        </w:rPr>
        <w:t xml:space="preserve"> ամենաբարձր գնահատական ստացած մասնակցին նախապատվություն տալու սկզբունքով։ </w:t>
      </w:r>
      <w:r>
        <w:rPr>
          <w:rFonts w:ascii="GHEA Grapalat" w:hAnsi="GHEA Grapalat" w:cs="Sylfaen"/>
          <w:szCs w:val="24"/>
          <w:lang w:val="ru-RU"/>
        </w:rPr>
        <w:t>Ընդ</w:t>
      </w:r>
      <w:r w:rsidRPr="005C5B35">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sidRPr="005C5B35">
        <w:rPr>
          <w:rFonts w:ascii="GHEA Grapalat" w:hAnsi="GHEA Grapalat" w:cs="Sylfaen"/>
          <w:szCs w:val="24"/>
        </w:rPr>
        <w:t xml:space="preserve"> </w:t>
      </w:r>
      <w:r>
        <w:rPr>
          <w:rFonts w:ascii="GHEA Grapalat" w:hAnsi="GHEA Grapalat" w:cs="Sylfaen"/>
          <w:szCs w:val="24"/>
          <w:lang w:val="ru-RU"/>
        </w:rPr>
        <w:t>կողմից</w:t>
      </w:r>
      <w:r w:rsidRPr="005C5B35">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 xml:space="preserve">այդպիսին չճանաչված </w:t>
      </w:r>
      <w:r>
        <w:rPr>
          <w:rFonts w:ascii="GHEA Grapalat" w:hAnsi="GHEA Grapalat" w:cs="Sylfaen"/>
          <w:szCs w:val="24"/>
          <w:lang w:val="ru-RU"/>
        </w:rPr>
        <w:t>մասնակիցներին</w:t>
      </w:r>
      <w:r w:rsidRPr="005C5B35">
        <w:rPr>
          <w:rFonts w:ascii="GHEA Grapalat" w:hAnsi="GHEA Grapalat" w:cs="Sylfaen"/>
          <w:szCs w:val="24"/>
        </w:rPr>
        <w:t xml:space="preserve"> </w:t>
      </w:r>
      <w:r>
        <w:rPr>
          <w:rFonts w:ascii="GHEA Grapalat" w:hAnsi="GHEA Grapalat" w:cs="Sylfaen"/>
          <w:szCs w:val="24"/>
          <w:lang w:val="ru-RU"/>
        </w:rPr>
        <w:t>որոշելիս</w:t>
      </w:r>
      <w:r w:rsidRPr="005C5B35">
        <w:rPr>
          <w:rFonts w:ascii="GHEA Grapalat" w:hAnsi="GHEA Grapalat" w:cs="Sylfaen"/>
          <w:szCs w:val="24"/>
        </w:rPr>
        <w:t xml:space="preserve"> </w:t>
      </w:r>
      <w:r>
        <w:rPr>
          <w:rFonts w:ascii="GHEA Grapalat" w:hAnsi="GHEA Grapalat" w:cs="Sylfaen"/>
          <w:szCs w:val="24"/>
          <w:lang w:val="ru-RU"/>
        </w:rPr>
        <w:t>գնային</w:t>
      </w:r>
      <w:r w:rsidRPr="005C5B35">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sidRPr="005C5B35">
        <w:rPr>
          <w:rFonts w:ascii="GHEA Grapalat" w:hAnsi="GHEA Grapalat" w:cs="Sylfaen"/>
          <w:szCs w:val="24"/>
        </w:rPr>
        <w:t xml:space="preserve"> </w:t>
      </w:r>
      <w:r>
        <w:rPr>
          <w:rFonts w:ascii="GHEA Grapalat" w:hAnsi="GHEA Grapalat" w:cs="Sylfaen"/>
          <w:szCs w:val="24"/>
          <w:lang w:val="ru-RU"/>
        </w:rPr>
        <w:t>իրականացվում</w:t>
      </w:r>
      <w:r w:rsidRPr="005C5B35">
        <w:rPr>
          <w:rFonts w:ascii="GHEA Grapalat" w:hAnsi="GHEA Grapalat" w:cs="Sylfaen"/>
          <w:szCs w:val="24"/>
        </w:rPr>
        <w:t xml:space="preserve"> </w:t>
      </w:r>
      <w:r>
        <w:rPr>
          <w:rFonts w:ascii="GHEA Grapalat" w:hAnsi="GHEA Grapalat" w:cs="Sylfaen"/>
          <w:szCs w:val="24"/>
          <w:lang w:val="ru-RU"/>
        </w:rPr>
        <w:t>է</w:t>
      </w:r>
      <w:r w:rsidRPr="005C5B35">
        <w:rPr>
          <w:rFonts w:ascii="GHEA Grapalat" w:hAnsi="GHEA Grapalat" w:cs="Sylfaen"/>
          <w:szCs w:val="24"/>
        </w:rPr>
        <w:t xml:space="preserve"> </w:t>
      </w:r>
      <w:r>
        <w:rPr>
          <w:rFonts w:ascii="GHEA Grapalat" w:hAnsi="GHEA Grapalat" w:cs="Sylfaen"/>
          <w:szCs w:val="24"/>
          <w:lang w:val="ru-RU"/>
        </w:rPr>
        <w:t>առանց</w:t>
      </w:r>
      <w:r w:rsidRPr="005C5B35">
        <w:rPr>
          <w:rFonts w:ascii="GHEA Grapalat" w:hAnsi="GHEA Grapalat" w:cs="Sylfaen"/>
          <w:szCs w:val="24"/>
        </w:rPr>
        <w:t xml:space="preserve"> </w:t>
      </w:r>
      <w:r>
        <w:rPr>
          <w:rFonts w:ascii="GHEA Grapalat" w:hAnsi="GHEA Grapalat" w:cs="Sylfaen"/>
          <w:szCs w:val="24"/>
          <w:lang w:val="ru-RU"/>
        </w:rPr>
        <w:t>սույն</w:t>
      </w:r>
      <w:r w:rsidRPr="005C5B35">
        <w:rPr>
          <w:rFonts w:ascii="GHEA Grapalat" w:hAnsi="GHEA Grapalat" w:cs="Sylfaen"/>
          <w:szCs w:val="24"/>
        </w:rPr>
        <w:t xml:space="preserve"> </w:t>
      </w:r>
      <w:r>
        <w:rPr>
          <w:rFonts w:ascii="GHEA Grapalat" w:hAnsi="GHEA Grapalat" w:cs="Sylfaen"/>
          <w:szCs w:val="24"/>
          <w:lang w:val="ru-RU"/>
        </w:rPr>
        <w:t>հրավերի</w:t>
      </w:r>
      <w:r w:rsidRPr="005C5B35">
        <w:rPr>
          <w:rFonts w:ascii="GHEA Grapalat" w:hAnsi="GHEA Grapalat" w:cs="Sylfaen"/>
          <w:szCs w:val="24"/>
        </w:rPr>
        <w:t xml:space="preserve"> </w:t>
      </w:r>
      <w:r>
        <w:rPr>
          <w:rFonts w:ascii="GHEA Grapalat" w:hAnsi="GHEA Grapalat" w:cs="Sylfaen"/>
          <w:szCs w:val="24"/>
        </w:rPr>
        <w:t xml:space="preserve">1-ին </w:t>
      </w:r>
      <w:r>
        <w:rPr>
          <w:rFonts w:ascii="GHEA Grapalat" w:hAnsi="GHEA Grapalat" w:cs="Sylfaen"/>
          <w:szCs w:val="24"/>
          <w:lang w:val="ru-RU"/>
        </w:rPr>
        <w:t>մասի</w:t>
      </w:r>
      <w:r w:rsidRPr="005C5B35">
        <w:rPr>
          <w:rFonts w:ascii="GHEA Grapalat" w:hAnsi="GHEA Grapalat" w:cs="Sylfaen"/>
          <w:szCs w:val="24"/>
        </w:rPr>
        <w:t xml:space="preserve"> </w:t>
      </w:r>
      <w:r>
        <w:rPr>
          <w:rFonts w:ascii="GHEA Grapalat" w:hAnsi="GHEA Grapalat" w:cs="Sylfaen"/>
          <w:szCs w:val="24"/>
        </w:rPr>
        <w:t xml:space="preserve">5.2-րդ </w:t>
      </w:r>
      <w:r>
        <w:rPr>
          <w:rFonts w:ascii="GHEA Grapalat" w:hAnsi="GHEA Grapalat" w:cs="Sylfaen"/>
          <w:szCs w:val="24"/>
          <w:lang w:val="ru-RU"/>
        </w:rPr>
        <w:t>կետում</w:t>
      </w:r>
      <w:r w:rsidRPr="005C5B35">
        <w:rPr>
          <w:rFonts w:ascii="GHEA Grapalat" w:hAnsi="GHEA Grapalat" w:cs="Sylfaen"/>
          <w:szCs w:val="24"/>
        </w:rPr>
        <w:t xml:space="preserve"> </w:t>
      </w:r>
      <w:r>
        <w:rPr>
          <w:rFonts w:ascii="GHEA Grapalat" w:hAnsi="GHEA Grapalat" w:cs="Sylfaen"/>
          <w:szCs w:val="24"/>
          <w:lang w:val="ru-RU"/>
        </w:rPr>
        <w:t>նշված</w:t>
      </w:r>
      <w:r w:rsidRPr="005C5B35">
        <w:rPr>
          <w:rFonts w:ascii="GHEA Grapalat" w:hAnsi="GHEA Grapalat" w:cs="Sylfaen"/>
          <w:szCs w:val="24"/>
        </w:rPr>
        <w:t xml:space="preserve"> </w:t>
      </w:r>
      <w:r>
        <w:rPr>
          <w:rFonts w:ascii="GHEA Grapalat" w:hAnsi="GHEA Grapalat" w:cs="Sylfaen"/>
          <w:szCs w:val="24"/>
          <w:lang w:val="ru-RU"/>
        </w:rPr>
        <w:t>հարկի</w:t>
      </w:r>
      <w:r w:rsidRPr="005C5B35">
        <w:rPr>
          <w:rFonts w:ascii="GHEA Grapalat" w:hAnsi="GHEA Grapalat" w:cs="Sylfaen"/>
          <w:szCs w:val="24"/>
        </w:rPr>
        <w:t xml:space="preserve"> </w:t>
      </w:r>
      <w:r>
        <w:rPr>
          <w:rFonts w:ascii="GHEA Grapalat" w:hAnsi="GHEA Grapalat" w:cs="Sylfaen"/>
          <w:szCs w:val="24"/>
          <w:lang w:val="ru-RU"/>
        </w:rPr>
        <w:t>գումարի</w:t>
      </w:r>
      <w:r w:rsidRPr="005C5B35">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szCs w:val="24"/>
          <w:lang w:val="hy-AM"/>
        </w:rPr>
        <w:t xml:space="preserve">, իսկ </w:t>
      </w:r>
      <w:r>
        <w:rPr>
          <w:rFonts w:ascii="GHEA Grapalat" w:hAnsi="GHEA Grapalat" w:cs="Sylfaen"/>
        </w:rPr>
        <w:t xml:space="preserve">հայտերը գնահատելիս </w:t>
      </w:r>
      <w:r>
        <w:rPr>
          <w:rFonts w:ascii="GHEA Grapalat" w:hAnsi="GHEA Grapalat" w:cs="Sylfaen"/>
          <w:lang w:val="en-US"/>
        </w:rPr>
        <w:t>հիմք</w:t>
      </w:r>
      <w:r>
        <w:rPr>
          <w:rFonts w:ascii="GHEA Grapalat" w:hAnsi="GHEA Grapalat" w:cs="Sylfaen"/>
        </w:rPr>
        <w:t xml:space="preserve"> </w:t>
      </w:r>
      <w:r>
        <w:rPr>
          <w:rFonts w:ascii="GHEA Grapalat" w:hAnsi="GHEA Grapalat" w:cs="Sylfaen"/>
          <w:lang w:val="en-US"/>
        </w:rPr>
        <w:t>է</w:t>
      </w:r>
      <w:r>
        <w:rPr>
          <w:rFonts w:ascii="GHEA Grapalat" w:hAnsi="GHEA Grapalat" w:cs="Sylfaen"/>
        </w:rPr>
        <w:t xml:space="preserve"> </w:t>
      </w:r>
      <w:r>
        <w:rPr>
          <w:rFonts w:ascii="GHEA Grapalat" w:hAnsi="GHEA Grapalat" w:cs="Sylfaen"/>
          <w:lang w:val="en-US"/>
        </w:rPr>
        <w:t>ընդունում</w:t>
      </w:r>
      <w:r>
        <w:rPr>
          <w:rFonts w:ascii="GHEA Grapalat" w:hAnsi="GHEA Grapalat" w:cs="Sylfaen"/>
        </w:rPr>
        <w:t xml:space="preserve"> </w:t>
      </w:r>
      <w:r>
        <w:rPr>
          <w:rFonts w:ascii="GHEA Grapalat" w:hAnsi="GHEA Grapalat" w:cs="Sylfaen"/>
          <w:lang w:val="en-US"/>
        </w:rPr>
        <w:t>մասնակցի</w:t>
      </w:r>
      <w:r>
        <w:rPr>
          <w:rFonts w:ascii="GHEA Grapalat" w:hAnsi="GHEA Grapalat" w:cs="Sylfaen"/>
        </w:rPr>
        <w:t xml:space="preserve"> </w:t>
      </w:r>
      <w:r>
        <w:rPr>
          <w:rFonts w:ascii="GHEA Grapalat" w:hAnsi="GHEA Grapalat" w:cs="Sylfaen"/>
          <w:lang w:val="en-US"/>
        </w:rPr>
        <w:t>կողմից</w:t>
      </w:r>
      <w:r>
        <w:rPr>
          <w:rFonts w:ascii="GHEA Grapalat" w:hAnsi="GHEA Grapalat" w:cs="Sylfaen"/>
        </w:rPr>
        <w:t xml:space="preserve"> </w:t>
      </w:r>
      <w:r>
        <w:rPr>
          <w:rFonts w:ascii="GHEA Grapalat" w:hAnsi="GHEA Grapalat" w:cs="Sylfaen"/>
          <w:lang w:val="en-US"/>
        </w:rPr>
        <w:t>հաստատված</w:t>
      </w:r>
      <w:r>
        <w:rPr>
          <w:rFonts w:ascii="GHEA Grapalat" w:hAnsi="GHEA Grapalat" w:cs="Sylfaen"/>
        </w:rPr>
        <w:t xml:space="preserve"> </w:t>
      </w:r>
      <w:r>
        <w:rPr>
          <w:rFonts w:ascii="GHEA Grapalat" w:hAnsi="GHEA Grapalat" w:cs="Sylfaen"/>
          <w:lang w:val="en-US"/>
        </w:rPr>
        <w:t>գնային</w:t>
      </w:r>
      <w:r>
        <w:rPr>
          <w:rFonts w:ascii="GHEA Grapalat" w:hAnsi="GHEA Grapalat" w:cs="Sylfaen"/>
        </w:rPr>
        <w:t xml:space="preserve"> </w:t>
      </w:r>
      <w:r>
        <w:rPr>
          <w:rFonts w:ascii="GHEA Grapalat" w:hAnsi="GHEA Grapalat" w:cs="Sylfaen"/>
          <w:lang w:val="en-US"/>
        </w:rPr>
        <w:t>առաջարկը</w:t>
      </w:r>
      <w:r>
        <w:rPr>
          <w:rFonts w:ascii="GHEA Grapalat" w:hAnsi="GHEA Grapalat" w:cs="Sylfaen"/>
          <w:lang w:val="hy-AM"/>
        </w:rPr>
        <w:t>:</w:t>
      </w:r>
    </w:p>
    <w:p w14:paraId="220E8CD3" w14:textId="77777777" w:rsidR="00400E4B" w:rsidRPr="00396CA9" w:rsidRDefault="00400E4B" w:rsidP="00400E4B">
      <w:pPr>
        <w:pStyle w:val="23"/>
        <w:spacing w:line="240" w:lineRule="auto"/>
        <w:ind w:firstLine="567"/>
        <w:rPr>
          <w:rFonts w:ascii="GHEA Grapalat" w:hAnsi="GHEA Grapalat" w:cs="Sylfaen"/>
          <w:b/>
          <w:szCs w:val="24"/>
          <w:lang w:val="hy-AM"/>
        </w:rPr>
      </w:pPr>
      <w:r w:rsidRPr="00396CA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396CA9">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400E4B">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մ</w:t>
      </w:r>
      <w:r w:rsidR="00973FB1" w:rsidRPr="00400E4B">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400E4B">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400E4B">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400E4B">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63B8FD1E"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8838D0">
        <w:rPr>
          <w:rFonts w:ascii="GHEA Grapalat" w:hAnsi="GHEA Grapalat" w:cs="Sylfaen"/>
          <w:sz w:val="20"/>
          <w:szCs w:val="24"/>
          <w:lang w:val="hy-AM" w:eastAsia="en-US"/>
        </w:rPr>
        <w:t xml:space="preserve"> </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af4"/>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2F97C201" w:rsidR="00DA10D3" w:rsidRPr="00D94074" w:rsidRDefault="00DA10D3" w:rsidP="00DA10D3">
      <w:pPr>
        <w:pStyle w:val="af4"/>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w:t>
      </w:r>
      <w:r w:rsidRPr="00D94074">
        <w:rPr>
          <w:rFonts w:ascii="GHEA Grapalat" w:hAnsi="GHEA Grapalat" w:cs="Sylfaen"/>
          <w:sz w:val="20"/>
          <w:lang w:val="hy-AM"/>
        </w:rPr>
        <w:lastRenderedPageBreak/>
        <w:t>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af4"/>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07632DC5"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7"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028DF5CF"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23"/>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23"/>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43B9A1E2"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2A264C" w:rsidRPr="002A264C">
        <w:rPr>
          <w:rFonts w:ascii="GHEA Grapalat" w:hAnsi="GHEA Grapalat" w:cs="Sylfaen"/>
          <w:sz w:val="20"/>
          <w:lang w:val="ru-RU"/>
        </w:rPr>
        <w:t xml:space="preserve">: Պատվիրատուի ղեկավարի պատճառաբանված որոշումը լիազորված մարմինը հրապարակում է տեղեկագրում։ </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lastRenderedPageBreak/>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aff3"/>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2D0D3D5" w14:textId="77777777" w:rsidR="008A2AC3" w:rsidRPr="0008536B" w:rsidRDefault="008A2AC3" w:rsidP="008A2AC3">
      <w:pPr>
        <w:pStyle w:val="aff3"/>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Pr>
          <w:rFonts w:ascii="GHEA Grapalat" w:hAnsi="GHEA Grapalat" w:cs="Sylfaen"/>
          <w:sz w:val="20"/>
          <w:lang w:val="hy-AM"/>
        </w:rPr>
        <w:t xml:space="preserve"> </w:t>
      </w:r>
      <w:r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C3CBAE8"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8838D0">
        <w:rPr>
          <w:rFonts w:ascii="GHEA Grapalat" w:hAnsi="GHEA Grapalat" w:cs="Sylfaen"/>
          <w:sz w:val="20"/>
          <w:lang w:val="hy-AM"/>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23"/>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7777777" w:rsidR="002B103D" w:rsidRPr="00F566BF" w:rsidRDefault="00A150A9" w:rsidP="00EF3662">
      <w:pPr>
        <w:pStyle w:val="23"/>
        <w:spacing w:line="240" w:lineRule="auto"/>
        <w:ind w:firstLine="567"/>
        <w:rPr>
          <w:rFonts w:ascii="GHEA Grapalat" w:hAnsi="GHEA Grapalat"/>
          <w:lang w:val="hy-AM"/>
        </w:rPr>
      </w:pPr>
      <w:r w:rsidRPr="00F566BF">
        <w:rPr>
          <w:rFonts w:ascii="GHEA Grapalat" w:hAnsi="GHEA Grapalat"/>
        </w:rPr>
        <w:lastRenderedPageBreak/>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չափաբաժինների</w:t>
      </w:r>
      <w:r w:rsidR="00EC2C0F">
        <w:rPr>
          <w:rFonts w:ascii="GHEA Grapalat" w:hAnsi="GHEA Grapalat" w:cs="Sylfaen"/>
          <w:vertAlign w:val="superscript"/>
        </w:rPr>
        <w:t>11</w:t>
      </w:r>
      <w:r w:rsidR="00571F29" w:rsidRPr="00F566BF">
        <w:rPr>
          <w:rStyle w:val="af6"/>
          <w:rFonts w:ascii="GHEA Grapalat" w:hAnsi="GHEA Grapalat" w:cs="Sylfaen"/>
          <w:color w:val="FFFFFF"/>
        </w:rPr>
        <w:footnoteReference w:id="3"/>
      </w:r>
      <w:r w:rsidR="00571F29" w:rsidRPr="00F566BF">
        <w:rPr>
          <w:rFonts w:ascii="GHEA Grapalat" w:hAnsi="GHEA Grapalat" w:cs="Tahoma"/>
        </w:rPr>
        <w:t>։</w:t>
      </w:r>
      <w:r w:rsidR="002B103D" w:rsidRPr="00F566BF">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23"/>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0589A9AD"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077F3A42"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5BEB45D" w:rsidR="004E2F96" w:rsidRPr="00F214C1" w:rsidRDefault="004E2F96" w:rsidP="004E2F96">
      <w:pPr>
        <w:pStyle w:val="23"/>
        <w:spacing w:line="240" w:lineRule="auto"/>
        <w:ind w:firstLine="567"/>
        <w:rPr>
          <w:rFonts w:ascii="GHEA Grapalat" w:hAnsi="GHEA Grapalat" w:cs="Sylfaen"/>
          <w:b/>
          <w:lang w:val="hy-AM"/>
        </w:rPr>
      </w:pPr>
      <w:r w:rsidRPr="00F214C1">
        <w:rPr>
          <w:rFonts w:ascii="GHEA Grapalat" w:hAnsi="GHEA Grapalat" w:cs="Sylfaen"/>
          <w:b/>
          <w:lang w:val="es-ES"/>
        </w:rPr>
        <w:t>Անգործության</w:t>
      </w:r>
      <w:r w:rsidRPr="00F214C1">
        <w:rPr>
          <w:rFonts w:ascii="GHEA Grapalat" w:hAnsi="GHEA Grapalat" w:cs="Arial"/>
          <w:b/>
          <w:lang w:val="es-ES"/>
        </w:rPr>
        <w:t xml:space="preserve"> </w:t>
      </w:r>
      <w:r w:rsidRPr="00F214C1">
        <w:rPr>
          <w:rFonts w:ascii="GHEA Grapalat" w:hAnsi="GHEA Grapalat" w:cs="Sylfaen"/>
          <w:b/>
          <w:lang w:val="es-ES"/>
        </w:rPr>
        <w:t>ժամկետը</w:t>
      </w:r>
      <w:r w:rsidRPr="00F214C1">
        <w:rPr>
          <w:rFonts w:ascii="GHEA Grapalat" w:hAnsi="GHEA Grapalat" w:cs="Arial"/>
          <w:b/>
          <w:lang w:val="es-ES"/>
        </w:rPr>
        <w:t xml:space="preserve"> </w:t>
      </w:r>
      <w:r w:rsidRPr="00F214C1">
        <w:rPr>
          <w:rFonts w:ascii="GHEA Grapalat" w:hAnsi="GHEA Grapalat" w:cs="Sylfaen"/>
          <w:b/>
          <w:lang w:val="es-ES"/>
        </w:rPr>
        <w:t>սույն</w:t>
      </w:r>
      <w:r w:rsidRPr="00F214C1">
        <w:rPr>
          <w:rFonts w:ascii="GHEA Grapalat" w:hAnsi="GHEA Grapalat" w:cs="Arial"/>
          <w:b/>
          <w:lang w:val="es-ES"/>
        </w:rPr>
        <w:t xml:space="preserve"> </w:t>
      </w:r>
      <w:r w:rsidRPr="00F214C1">
        <w:rPr>
          <w:rFonts w:ascii="GHEA Grapalat" w:hAnsi="GHEA Grapalat" w:cs="Sylfaen"/>
          <w:b/>
          <w:lang w:val="es-ES"/>
        </w:rPr>
        <w:t>ընթացակարգի</w:t>
      </w:r>
      <w:r w:rsidRPr="00F214C1">
        <w:rPr>
          <w:rFonts w:ascii="GHEA Grapalat" w:hAnsi="GHEA Grapalat" w:cs="Arial"/>
          <w:b/>
          <w:lang w:val="es-ES"/>
        </w:rPr>
        <w:t xml:space="preserve"> </w:t>
      </w:r>
      <w:r w:rsidR="00BA64B1">
        <w:rPr>
          <w:rFonts w:ascii="GHEA Grapalat" w:hAnsi="GHEA Grapalat" w:cs="Sylfaen"/>
          <w:b/>
          <w:lang w:val="es-ES"/>
        </w:rPr>
        <w:t>դեպքում «</w:t>
      </w:r>
      <w:r w:rsidR="00400E4B" w:rsidRPr="00F214C1">
        <w:rPr>
          <w:rFonts w:ascii="GHEA Grapalat" w:hAnsi="GHEA Grapalat" w:cs="Sylfaen"/>
          <w:b/>
          <w:lang w:val="hy-AM"/>
        </w:rPr>
        <w:t>10</w:t>
      </w:r>
      <w:r w:rsidRPr="00F214C1">
        <w:rPr>
          <w:rFonts w:ascii="GHEA Grapalat" w:hAnsi="GHEA Grapalat" w:cs="Sylfaen"/>
          <w:b/>
          <w:lang w:val="es-ES"/>
        </w:rPr>
        <w:t>» օրացուցային</w:t>
      </w:r>
      <w:r w:rsidRPr="00F214C1">
        <w:rPr>
          <w:rFonts w:ascii="GHEA Grapalat" w:hAnsi="GHEA Grapalat" w:cs="Arial"/>
          <w:b/>
          <w:lang w:val="es-ES"/>
        </w:rPr>
        <w:t xml:space="preserve"> </w:t>
      </w:r>
      <w:r w:rsidRPr="00F214C1">
        <w:rPr>
          <w:rFonts w:ascii="GHEA Grapalat" w:hAnsi="GHEA Grapalat" w:cs="Sylfaen"/>
          <w:b/>
          <w:lang w:val="es-ES"/>
        </w:rPr>
        <w:t>օր</w:t>
      </w:r>
      <w:r w:rsidRPr="00F214C1">
        <w:rPr>
          <w:rFonts w:ascii="GHEA Grapalat" w:hAnsi="GHEA Grapalat" w:cs="Arial"/>
          <w:b/>
          <w:lang w:val="es-ES"/>
        </w:rPr>
        <w:t xml:space="preserve"> </w:t>
      </w:r>
      <w:r w:rsidRPr="00F214C1">
        <w:rPr>
          <w:rFonts w:ascii="GHEA Grapalat" w:hAnsi="GHEA Grapalat" w:cs="Sylfaen"/>
          <w:b/>
          <w:lang w:val="es-ES"/>
        </w:rPr>
        <w:t>է</w:t>
      </w:r>
      <w:r w:rsidRPr="00F214C1">
        <w:rPr>
          <w:rFonts w:ascii="GHEA Grapalat" w:hAnsi="GHEA Grapalat" w:cs="Tahoma"/>
          <w:b/>
          <w:lang w:val="es-ES"/>
        </w:rPr>
        <w:t>։</w:t>
      </w:r>
      <w:r w:rsidRPr="00F214C1">
        <w:rPr>
          <w:rFonts w:ascii="GHEA Grapalat" w:hAnsi="GHEA Grapalat"/>
          <w:b/>
          <w:lang w:val="es-ES"/>
        </w:rPr>
        <w:t xml:space="preserve"> </w:t>
      </w:r>
      <w:r w:rsidRPr="00F214C1">
        <w:rPr>
          <w:rFonts w:ascii="GHEA Grapalat" w:hAnsi="GHEA Grapalat" w:cs="Sylfaen"/>
          <w:b/>
          <w:lang w:val="es-ES"/>
        </w:rPr>
        <w:t>Անգործության</w:t>
      </w:r>
      <w:r w:rsidRPr="00F214C1">
        <w:rPr>
          <w:rFonts w:ascii="GHEA Grapalat" w:hAnsi="GHEA Grapalat" w:cs="Arial"/>
          <w:b/>
          <w:lang w:val="es-ES"/>
        </w:rPr>
        <w:t xml:space="preserve"> </w:t>
      </w:r>
      <w:r w:rsidRPr="00F214C1">
        <w:rPr>
          <w:rFonts w:ascii="GHEA Grapalat" w:hAnsi="GHEA Grapalat" w:cs="Sylfaen"/>
          <w:b/>
          <w:lang w:val="es-ES"/>
        </w:rPr>
        <w:t>ժամկետը</w:t>
      </w:r>
      <w:r w:rsidRPr="00F214C1">
        <w:rPr>
          <w:rFonts w:ascii="GHEA Grapalat" w:hAnsi="GHEA Grapalat" w:cs="Arial"/>
          <w:b/>
          <w:lang w:val="es-ES"/>
        </w:rPr>
        <w:t xml:space="preserve"> </w:t>
      </w:r>
      <w:r w:rsidRPr="00F214C1">
        <w:rPr>
          <w:rFonts w:ascii="GHEA Grapalat" w:hAnsi="GHEA Grapalat" w:cs="Sylfaen"/>
          <w:b/>
          <w:lang w:val="es-ES"/>
        </w:rPr>
        <w:t>կիրառելի</w:t>
      </w:r>
      <w:r w:rsidRPr="00F214C1">
        <w:rPr>
          <w:rFonts w:ascii="GHEA Grapalat" w:hAnsi="GHEA Grapalat" w:cs="Sylfaen"/>
          <w:b/>
          <w:lang w:val="hy-AM"/>
        </w:rPr>
        <w:t>.</w:t>
      </w:r>
    </w:p>
    <w:p w14:paraId="64BB1A8A" w14:textId="77777777" w:rsidR="004E2F96" w:rsidRDefault="004E2F96" w:rsidP="004E2F96">
      <w:pPr>
        <w:pStyle w:val="23"/>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23"/>
        <w:spacing w:line="240" w:lineRule="auto"/>
        <w:ind w:firstLine="0"/>
        <w:rPr>
          <w:rFonts w:ascii="GHEA Grapalat" w:hAnsi="GHEA Grapalat"/>
          <w:i/>
          <w:lang w:val="hy-AM"/>
        </w:rPr>
      </w:pPr>
    </w:p>
    <w:p w14:paraId="6AE9082B" w14:textId="77777777" w:rsidR="004E2F96" w:rsidRPr="003B135C" w:rsidRDefault="004E2F96" w:rsidP="004E2F96">
      <w:pPr>
        <w:pStyle w:val="23"/>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22888D12"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8838D0">
        <w:rPr>
          <w:rFonts w:ascii="GHEA Grapalat" w:hAnsi="GHEA Grapalat" w:cs="Sylfaen"/>
          <w:sz w:val="20"/>
          <w:lang w:val="hy-AM"/>
        </w:rPr>
        <w:t>ը</w:t>
      </w:r>
      <w:r w:rsidR="009365B5" w:rsidRPr="00F566BF">
        <w:rPr>
          <w:rFonts w:ascii="GHEA Grapalat" w:hAnsi="GHEA Grapalat" w:cs="Sylfaen"/>
          <w:sz w:val="20"/>
          <w:lang w:val="ru-RU"/>
        </w:rPr>
        <w:t>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9E1D1C"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113BC493"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a3"/>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1D021AAF" w:rsidR="00F23A51" w:rsidRPr="00F566BF" w:rsidRDefault="00AA0AD8" w:rsidP="00EF3662">
      <w:pPr>
        <w:pStyle w:val="a3"/>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8838D0">
        <w:rPr>
          <w:rFonts w:ascii="GHEA Grapalat" w:hAnsi="GHEA Grapalat" w:cs="Sylfaen"/>
          <w:i w:val="0"/>
          <w:szCs w:val="24"/>
          <w:lang w:val="ru-RU"/>
        </w:rPr>
        <w:t>քարտուղար</w:t>
      </w:r>
      <w:r w:rsidR="008838D0">
        <w:rPr>
          <w:rFonts w:ascii="GHEA Grapalat" w:hAnsi="GHEA Grapalat" w:cs="Sylfaen"/>
          <w:i w:val="0"/>
          <w:szCs w:val="24"/>
          <w:lang w:val="hy-AM"/>
        </w:rPr>
        <w:t>ն</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26CF5E6F" w14:textId="77777777" w:rsidR="000440AD" w:rsidRPr="00F566BF" w:rsidRDefault="000440AD" w:rsidP="000440AD">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7C669C8A" w14:textId="77777777" w:rsidR="000440AD" w:rsidRPr="00F566BF" w:rsidRDefault="000440AD" w:rsidP="000440AD">
      <w:pPr>
        <w:jc w:val="center"/>
        <w:rPr>
          <w:rFonts w:ascii="GHEA Grapalat" w:hAnsi="GHEA Grapalat"/>
          <w:b/>
          <w:iCs/>
          <w:sz w:val="20"/>
          <w:lang w:val="af-ZA"/>
        </w:rPr>
      </w:pPr>
    </w:p>
    <w:p w14:paraId="079060A2" w14:textId="77777777" w:rsidR="000440AD" w:rsidRPr="00400E4B" w:rsidRDefault="000440AD" w:rsidP="000440AD">
      <w:pPr>
        <w:ind w:firstLine="567"/>
        <w:jc w:val="both"/>
        <w:rPr>
          <w:rFonts w:ascii="GHEA Grapalat" w:hAnsi="GHEA Grapalat" w:cs="Sylfaen"/>
          <w:sz w:val="20"/>
          <w:lang w:val="hy-AM"/>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400E4B">
        <w:rPr>
          <w:rFonts w:ascii="GHEA Grapalat" w:hAnsi="GHEA Grapalat" w:cs="Sylfaen"/>
          <w:sz w:val="20"/>
          <w:lang w:val="hy-AM"/>
        </w:rPr>
        <w:t>այմանագրի</w:t>
      </w:r>
      <w:r w:rsidRPr="0058362C">
        <w:rPr>
          <w:rFonts w:ascii="GHEA Grapalat" w:hAnsi="GHEA Grapalat" w:cs="Sylfaen"/>
          <w:sz w:val="20"/>
          <w:lang w:val="hy-AM"/>
        </w:rPr>
        <w:t xml:space="preserve"> </w:t>
      </w:r>
      <w:r w:rsidRPr="00400E4B">
        <w:rPr>
          <w:rFonts w:ascii="GHEA Grapalat" w:hAnsi="GHEA Grapalat" w:cs="Sylfaen"/>
          <w:sz w:val="20"/>
          <w:lang w:val="hy-AM"/>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400E4B">
        <w:rPr>
          <w:rFonts w:ascii="GHEA Grapalat" w:hAnsi="GHEA Grapalat" w:cs="Sylfaen"/>
          <w:sz w:val="20"/>
          <w:lang w:val="hy-AM"/>
        </w:rPr>
        <w:t>ներկայացնելու</w:t>
      </w:r>
      <w:r w:rsidRPr="008F7A2B">
        <w:rPr>
          <w:rFonts w:ascii="GHEA Grapalat" w:hAnsi="GHEA Grapalat" w:cs="Sylfaen"/>
          <w:sz w:val="20"/>
          <w:lang w:val="af-ZA"/>
        </w:rPr>
        <w:t xml:space="preserve"> </w:t>
      </w:r>
      <w:r w:rsidRPr="00400E4B">
        <w:rPr>
          <w:rFonts w:ascii="GHEA Grapalat" w:hAnsi="GHEA Grapalat" w:cs="Sylfaen"/>
          <w:sz w:val="20"/>
          <w:lang w:val="hy-AM"/>
        </w:rPr>
        <w:t>պահանջի</w:t>
      </w:r>
      <w:r w:rsidRPr="008F7A2B">
        <w:rPr>
          <w:rFonts w:ascii="GHEA Grapalat" w:hAnsi="GHEA Grapalat" w:cs="Sylfaen"/>
          <w:sz w:val="20"/>
          <w:lang w:val="af-ZA"/>
        </w:rPr>
        <w:t xml:space="preserve"> </w:t>
      </w:r>
      <w:r w:rsidRPr="00400E4B">
        <w:rPr>
          <w:rFonts w:ascii="GHEA Grapalat" w:hAnsi="GHEA Grapalat" w:cs="Sylfaen"/>
          <w:sz w:val="20"/>
          <w:lang w:val="hy-AM"/>
        </w:rPr>
        <w:t>հիման</w:t>
      </w:r>
      <w:r w:rsidRPr="008F7A2B">
        <w:rPr>
          <w:rFonts w:ascii="GHEA Grapalat" w:hAnsi="GHEA Grapalat" w:cs="Sylfaen"/>
          <w:sz w:val="20"/>
          <w:lang w:val="af-ZA"/>
        </w:rPr>
        <w:t xml:space="preserve"> </w:t>
      </w:r>
      <w:r w:rsidRPr="00400E4B">
        <w:rPr>
          <w:rFonts w:ascii="GHEA Grapalat" w:hAnsi="GHEA Grapalat" w:cs="Sylfaen"/>
          <w:sz w:val="20"/>
          <w:lang w:val="hy-AM"/>
        </w:rPr>
        <w:t>վրա</w:t>
      </w:r>
      <w:r w:rsidRPr="008F7A2B">
        <w:rPr>
          <w:rFonts w:ascii="GHEA Grapalat" w:hAnsi="GHEA Grapalat" w:cs="Sylfaen"/>
          <w:sz w:val="20"/>
          <w:lang w:val="af-ZA"/>
        </w:rPr>
        <w:t xml:space="preserve">, </w:t>
      </w:r>
      <w:r w:rsidRPr="00400E4B">
        <w:rPr>
          <w:rFonts w:ascii="GHEA Grapalat" w:hAnsi="GHEA Grapalat" w:cs="Sylfaen"/>
          <w:sz w:val="20"/>
          <w:lang w:val="hy-AM"/>
        </w:rPr>
        <w:t>այն</w:t>
      </w:r>
      <w:r w:rsidRPr="008F7A2B">
        <w:rPr>
          <w:rFonts w:ascii="GHEA Grapalat" w:hAnsi="GHEA Grapalat" w:cs="Sylfaen"/>
          <w:sz w:val="20"/>
          <w:lang w:val="af-ZA"/>
        </w:rPr>
        <w:t xml:space="preserve"> </w:t>
      </w:r>
      <w:r w:rsidRPr="00400E4B">
        <w:rPr>
          <w:rFonts w:ascii="GHEA Grapalat" w:hAnsi="GHEA Grapalat" w:cs="Sylfaen"/>
          <w:sz w:val="20"/>
          <w:lang w:val="hy-AM"/>
        </w:rPr>
        <w:t>ստանալու</w:t>
      </w:r>
      <w:r w:rsidRPr="00A3101A">
        <w:rPr>
          <w:rFonts w:ascii="GHEA Grapalat" w:hAnsi="GHEA Grapalat" w:cs="Sylfaen"/>
          <w:sz w:val="20"/>
          <w:lang w:val="af-ZA"/>
        </w:rPr>
        <w:t xml:space="preserve"> </w:t>
      </w:r>
      <w:r w:rsidRPr="00400E4B">
        <w:rPr>
          <w:rFonts w:ascii="GHEA Grapalat" w:hAnsi="GHEA Grapalat" w:cs="Sylfaen"/>
          <w:sz w:val="20"/>
          <w:lang w:val="hy-AM"/>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400E4B">
        <w:rPr>
          <w:rFonts w:ascii="GHEA Grapalat" w:hAnsi="GHEA Grapalat" w:cs="Sylfaen"/>
          <w:sz w:val="20"/>
          <w:lang w:val="hy-AM"/>
        </w:rPr>
        <w:t>օրվա</w:t>
      </w:r>
      <w:r w:rsidRPr="00A3101A">
        <w:rPr>
          <w:rFonts w:ascii="GHEA Grapalat" w:hAnsi="GHEA Grapalat" w:cs="Sylfaen"/>
          <w:sz w:val="20"/>
          <w:lang w:val="af-ZA"/>
        </w:rPr>
        <w:t xml:space="preserve"> </w:t>
      </w:r>
      <w:r w:rsidRPr="00400E4B">
        <w:rPr>
          <w:rFonts w:ascii="GHEA Grapalat" w:hAnsi="GHEA Grapalat" w:cs="Sylfaen"/>
          <w:sz w:val="20"/>
          <w:lang w:val="hy-AM"/>
        </w:rPr>
        <w:t>ընթացքում</w:t>
      </w:r>
      <w:r w:rsidRPr="00A3101A">
        <w:rPr>
          <w:rFonts w:ascii="GHEA Grapalat" w:hAnsi="GHEA Grapalat" w:cs="Sylfaen"/>
          <w:sz w:val="20"/>
          <w:lang w:val="af-ZA"/>
        </w:rPr>
        <w:t xml:space="preserve">, </w:t>
      </w:r>
      <w:r w:rsidRPr="00400E4B">
        <w:rPr>
          <w:rFonts w:ascii="GHEA Grapalat" w:hAnsi="GHEA Grapalat" w:cs="Sylfaen"/>
          <w:sz w:val="20"/>
          <w:lang w:val="hy-AM"/>
        </w:rPr>
        <w:t>ընտրված</w:t>
      </w:r>
      <w:r w:rsidRPr="00A3101A">
        <w:rPr>
          <w:rFonts w:ascii="GHEA Grapalat" w:hAnsi="GHEA Grapalat" w:cs="Sylfaen"/>
          <w:sz w:val="20"/>
          <w:lang w:val="af-ZA"/>
        </w:rPr>
        <w:t xml:space="preserve"> </w:t>
      </w:r>
      <w:r w:rsidRPr="00400E4B">
        <w:rPr>
          <w:rFonts w:ascii="GHEA Grapalat" w:hAnsi="GHEA Grapalat" w:cs="Sylfaen"/>
          <w:sz w:val="20"/>
          <w:lang w:val="hy-AM"/>
        </w:rPr>
        <w:t>մասնակիցը</w:t>
      </w:r>
      <w:r w:rsidRPr="00A3101A">
        <w:rPr>
          <w:rFonts w:ascii="GHEA Grapalat" w:hAnsi="GHEA Grapalat" w:cs="Sylfaen"/>
          <w:sz w:val="20"/>
          <w:lang w:val="af-ZA"/>
        </w:rPr>
        <w:t xml:space="preserve"> </w:t>
      </w:r>
      <w:r w:rsidRPr="00400E4B">
        <w:rPr>
          <w:rFonts w:ascii="GHEA Grapalat" w:hAnsi="GHEA Grapalat" w:cs="Sylfaen"/>
          <w:sz w:val="20"/>
          <w:lang w:val="hy-AM"/>
        </w:rPr>
        <w:t>պարտավոր</w:t>
      </w:r>
      <w:r w:rsidRPr="00A3101A">
        <w:rPr>
          <w:rFonts w:ascii="GHEA Grapalat" w:hAnsi="GHEA Grapalat" w:cs="Sylfaen"/>
          <w:sz w:val="20"/>
          <w:lang w:val="af-ZA"/>
        </w:rPr>
        <w:t xml:space="preserve"> </w:t>
      </w:r>
      <w:r w:rsidRPr="00400E4B">
        <w:rPr>
          <w:rFonts w:ascii="GHEA Grapalat" w:hAnsi="GHEA Grapalat" w:cs="Sylfaen"/>
          <w:sz w:val="20"/>
          <w:lang w:val="hy-AM"/>
        </w:rPr>
        <w:t>է</w:t>
      </w:r>
      <w:r w:rsidRPr="00A3101A">
        <w:rPr>
          <w:rFonts w:ascii="GHEA Grapalat" w:hAnsi="GHEA Grapalat" w:cs="Sylfaen"/>
          <w:sz w:val="20"/>
          <w:lang w:val="af-ZA"/>
        </w:rPr>
        <w:t xml:space="preserve"> </w:t>
      </w:r>
      <w:r w:rsidRPr="00400E4B">
        <w:rPr>
          <w:rFonts w:ascii="GHEA Grapalat" w:hAnsi="GHEA Grapalat" w:cs="Sylfaen"/>
          <w:sz w:val="20"/>
          <w:lang w:val="hy-AM"/>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400E4B">
        <w:rPr>
          <w:rFonts w:ascii="GHEA Grapalat" w:hAnsi="GHEA Grapalat" w:cs="Sylfaen"/>
          <w:sz w:val="20"/>
          <w:lang w:val="hy-AM"/>
        </w:rPr>
        <w:t>պայմանագրի</w:t>
      </w:r>
      <w:r w:rsidRPr="00A3101A">
        <w:rPr>
          <w:rFonts w:ascii="GHEA Grapalat" w:hAnsi="GHEA Grapalat" w:cs="Sylfaen"/>
          <w:sz w:val="20"/>
          <w:lang w:val="hy-AM"/>
        </w:rPr>
        <w:t xml:space="preserve"> </w:t>
      </w:r>
      <w:r w:rsidRPr="00400E4B">
        <w:rPr>
          <w:rFonts w:ascii="GHEA Grapalat" w:hAnsi="GHEA Grapalat" w:cs="Sylfaen"/>
          <w:sz w:val="20"/>
          <w:lang w:val="hy-AM"/>
        </w:rPr>
        <w:t>ապահովում</w:t>
      </w:r>
      <w:r w:rsidRPr="00A3101A">
        <w:rPr>
          <w:rFonts w:ascii="GHEA Grapalat" w:hAnsi="GHEA Grapalat" w:cs="Sylfaen"/>
          <w:sz w:val="20"/>
          <w:lang w:val="hy-AM"/>
        </w:rPr>
        <w:t>ներ</w:t>
      </w:r>
      <w:r w:rsidRPr="00400E4B">
        <w:rPr>
          <w:rFonts w:ascii="GHEA Grapalat" w:hAnsi="GHEA Grapalat" w:cs="Sylfaen"/>
          <w:sz w:val="20"/>
          <w:lang w:val="hy-AM"/>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sidRPr="009E1D1C">
        <w:rPr>
          <w:rFonts w:ascii="GHEA Grapalat" w:hAnsi="GHEA Grapalat" w:cs="Sylfaen"/>
          <w:sz w:val="20"/>
          <w:vertAlign w:val="superscript"/>
          <w:lang w:val="hy-AM"/>
        </w:rPr>
        <w:t>11.1</w:t>
      </w:r>
    </w:p>
    <w:p w14:paraId="48D7DC20" w14:textId="6DA7A90E" w:rsidR="000440AD" w:rsidRDefault="000440AD" w:rsidP="000440AD">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r w:rsidRPr="00F214C1">
        <w:rPr>
          <w:rFonts w:ascii="GHEA Grapalat" w:hAnsi="GHEA Grapalat" w:cs="Sylfaen"/>
          <w:b/>
          <w:sz w:val="20"/>
          <w:lang w:val="hy-AM"/>
        </w:rPr>
        <w:t>Որակավորման</w:t>
      </w:r>
      <w:r w:rsidRPr="00F214C1">
        <w:rPr>
          <w:rFonts w:ascii="GHEA Grapalat" w:hAnsi="GHEA Grapalat" w:cs="Sylfaen"/>
          <w:b/>
          <w:sz w:val="20"/>
          <w:lang w:val="af-ZA"/>
        </w:rPr>
        <w:t xml:space="preserve"> </w:t>
      </w:r>
      <w:r w:rsidRPr="00F214C1">
        <w:rPr>
          <w:rFonts w:ascii="GHEA Grapalat" w:hAnsi="GHEA Grapalat" w:cs="Sylfaen"/>
          <w:b/>
          <w:sz w:val="20"/>
          <w:lang w:val="hy-AM"/>
        </w:rPr>
        <w:t>ապահովման</w:t>
      </w:r>
      <w:r w:rsidRPr="00F566BF">
        <w:rPr>
          <w:rFonts w:ascii="GHEA Grapalat" w:hAnsi="GHEA Grapalat" w:cs="Sylfaen"/>
          <w:sz w:val="20"/>
          <w:lang w:val="af-ZA"/>
        </w:rPr>
        <w:t xml:space="preserve"> </w:t>
      </w:r>
      <w:r w:rsidRPr="00400E4B">
        <w:rPr>
          <w:rFonts w:ascii="GHEA Grapalat" w:hAnsi="GHEA Grapalat" w:cs="Sylfaen"/>
          <w:sz w:val="20"/>
          <w:lang w:val="hy-AM"/>
        </w:rPr>
        <w:t>չափը</w:t>
      </w:r>
      <w:r w:rsidRPr="00F566BF">
        <w:rPr>
          <w:rFonts w:ascii="GHEA Grapalat" w:hAnsi="GHEA Grapalat" w:cs="Sylfaen"/>
          <w:sz w:val="20"/>
          <w:lang w:val="af-ZA"/>
        </w:rPr>
        <w:t xml:space="preserve"> </w:t>
      </w:r>
      <w:r w:rsidRPr="00400E4B">
        <w:rPr>
          <w:rFonts w:ascii="GHEA Grapalat" w:hAnsi="GHEA Grapalat" w:cs="Sylfaen"/>
          <w:sz w:val="20"/>
          <w:lang w:val="hy-AM"/>
        </w:rPr>
        <w:t>հավասար</w:t>
      </w:r>
      <w:r w:rsidRPr="00F566BF">
        <w:rPr>
          <w:rFonts w:ascii="GHEA Grapalat" w:hAnsi="GHEA Grapalat" w:cs="Sylfaen"/>
          <w:sz w:val="20"/>
          <w:lang w:val="af-ZA"/>
        </w:rPr>
        <w:t xml:space="preserve"> </w:t>
      </w:r>
      <w:r w:rsidRPr="00400E4B">
        <w:rPr>
          <w:rFonts w:ascii="GHEA Grapalat" w:hAnsi="GHEA Grapalat" w:cs="Sylfaen"/>
          <w:sz w:val="20"/>
          <w:lang w:val="hy-AM"/>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w:t>
      </w:r>
      <w:r w:rsidRPr="00400E4B">
        <w:rPr>
          <w:rFonts w:ascii="GHEA Grapalat" w:hAnsi="GHEA Grapalat" w:cs="Sylfaen"/>
          <w:b/>
          <w:sz w:val="20"/>
          <w:lang w:val="hy-AM"/>
        </w:rPr>
        <w:t>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812911">
        <w:rPr>
          <w:rFonts w:ascii="GHEA Grapalat" w:hAnsi="GHEA Grapalat" w:cs="Sylfaen"/>
          <w:b/>
          <w:sz w:val="20"/>
        </w:rPr>
        <w:t>Որակավորման</w:t>
      </w:r>
      <w:r w:rsidRPr="00812911">
        <w:rPr>
          <w:rFonts w:ascii="GHEA Grapalat" w:hAnsi="GHEA Grapalat" w:cs="Sylfaen"/>
          <w:b/>
          <w:sz w:val="20"/>
          <w:lang w:val="af-ZA"/>
        </w:rPr>
        <w:t xml:space="preserve"> </w:t>
      </w:r>
      <w:r w:rsidRPr="00812911">
        <w:rPr>
          <w:rFonts w:ascii="GHEA Grapalat" w:hAnsi="GHEA Grapalat" w:cs="Sylfaen"/>
          <w:b/>
          <w:sz w:val="20"/>
        </w:rPr>
        <w:t>ապահովումը</w:t>
      </w:r>
      <w:r w:rsidRPr="00812911">
        <w:rPr>
          <w:rFonts w:ascii="GHEA Grapalat" w:hAnsi="GHEA Grapalat" w:cs="Sylfaen"/>
          <w:b/>
          <w:sz w:val="20"/>
          <w:lang w:val="af-ZA"/>
        </w:rPr>
        <w:t xml:space="preserve"> </w:t>
      </w:r>
      <w:r w:rsidRPr="00812911">
        <w:rPr>
          <w:rFonts w:ascii="GHEA Grapalat" w:hAnsi="GHEA Grapalat" w:cs="Sylfaen"/>
          <w:b/>
          <w:sz w:val="20"/>
        </w:rPr>
        <w:t>ներկայացվում</w:t>
      </w:r>
      <w:r w:rsidRPr="00812911">
        <w:rPr>
          <w:rFonts w:ascii="GHEA Grapalat" w:hAnsi="GHEA Grapalat" w:cs="Sylfaen"/>
          <w:b/>
          <w:sz w:val="20"/>
          <w:lang w:val="hy-AM"/>
        </w:rPr>
        <w:t xml:space="preserve"> է</w:t>
      </w:r>
      <w:r w:rsidRPr="00812911">
        <w:rPr>
          <w:rFonts w:ascii="GHEA Grapalat" w:hAnsi="GHEA Grapalat" w:cs="Sylfaen"/>
          <w:b/>
          <w:sz w:val="20"/>
          <w:lang w:val="af-ZA"/>
        </w:rPr>
        <w:t xml:space="preserve"> </w:t>
      </w:r>
      <w:r w:rsidRPr="00812911">
        <w:rPr>
          <w:rFonts w:ascii="GHEA Grapalat" w:hAnsi="GHEA Grapalat" w:cs="Sylfaen"/>
          <w:b/>
          <w:sz w:val="20"/>
        </w:rPr>
        <w:t>կանխիկ</w:t>
      </w:r>
      <w:r w:rsidRPr="00812911">
        <w:rPr>
          <w:rFonts w:ascii="GHEA Grapalat" w:hAnsi="GHEA Grapalat" w:cs="Sylfaen"/>
          <w:b/>
          <w:sz w:val="20"/>
          <w:lang w:val="af-ZA"/>
        </w:rPr>
        <w:t xml:space="preserve"> </w:t>
      </w:r>
      <w:r w:rsidRPr="00812911">
        <w:rPr>
          <w:rFonts w:ascii="GHEA Grapalat" w:hAnsi="GHEA Grapalat" w:cs="Sylfaen"/>
          <w:b/>
          <w:sz w:val="20"/>
        </w:rPr>
        <w:t>փողի</w:t>
      </w:r>
      <w:r w:rsidRPr="00812911">
        <w:rPr>
          <w:rFonts w:ascii="GHEA Grapalat" w:hAnsi="GHEA Grapalat" w:cs="Sylfaen"/>
          <w:b/>
          <w:sz w:val="20"/>
          <w:lang w:val="af-ZA"/>
        </w:rPr>
        <w:t xml:space="preserve">, </w:t>
      </w:r>
      <w:r w:rsidRPr="00812911">
        <w:rPr>
          <w:rFonts w:ascii="GHEA Grapalat" w:hAnsi="GHEA Grapalat" w:cs="Sylfaen"/>
          <w:b/>
          <w:sz w:val="20"/>
        </w:rPr>
        <w:t>կամ</w:t>
      </w:r>
      <w:r w:rsidRPr="00812911">
        <w:rPr>
          <w:rFonts w:ascii="GHEA Grapalat" w:hAnsi="GHEA Grapalat" w:cs="Sylfaen"/>
          <w:b/>
          <w:sz w:val="20"/>
          <w:lang w:val="af-ZA"/>
        </w:rPr>
        <w:t xml:space="preserve"> </w:t>
      </w:r>
      <w:r w:rsidRPr="00812911">
        <w:rPr>
          <w:rFonts w:ascii="GHEA Grapalat" w:hAnsi="GHEA Grapalat" w:cs="Sylfaen"/>
          <w:b/>
          <w:sz w:val="20"/>
        </w:rPr>
        <w:t>բանկերի</w:t>
      </w:r>
      <w:r w:rsidRPr="00812911">
        <w:rPr>
          <w:rFonts w:ascii="GHEA Grapalat" w:hAnsi="GHEA Grapalat" w:cs="Sylfaen"/>
          <w:b/>
          <w:sz w:val="20"/>
          <w:lang w:val="af-ZA"/>
        </w:rPr>
        <w:t xml:space="preserve"> </w:t>
      </w:r>
      <w:r w:rsidRPr="00812911">
        <w:rPr>
          <w:rFonts w:ascii="GHEA Grapalat" w:hAnsi="GHEA Grapalat" w:cs="Sylfaen"/>
          <w:b/>
          <w:sz w:val="20"/>
        </w:rPr>
        <w:t>կողմից</w:t>
      </w:r>
      <w:r w:rsidRPr="00812911">
        <w:rPr>
          <w:rFonts w:ascii="GHEA Grapalat" w:hAnsi="GHEA Grapalat" w:cs="Sylfaen"/>
          <w:b/>
          <w:sz w:val="20"/>
          <w:lang w:val="af-ZA"/>
        </w:rPr>
        <w:t xml:space="preserve"> </w:t>
      </w:r>
      <w:r w:rsidRPr="00812911">
        <w:rPr>
          <w:rFonts w:ascii="GHEA Grapalat" w:hAnsi="GHEA Grapalat" w:cs="Sylfaen"/>
          <w:b/>
          <w:sz w:val="20"/>
        </w:rPr>
        <w:t>տրամադրված</w:t>
      </w:r>
      <w:r w:rsidRPr="00812911">
        <w:rPr>
          <w:rFonts w:ascii="GHEA Grapalat" w:hAnsi="GHEA Grapalat" w:cs="Sylfaen"/>
          <w:b/>
          <w:sz w:val="20"/>
          <w:lang w:val="af-ZA"/>
        </w:rPr>
        <w:t xml:space="preserve"> </w:t>
      </w:r>
      <w:r w:rsidRPr="00812911">
        <w:rPr>
          <w:rFonts w:ascii="GHEA Grapalat" w:hAnsi="GHEA Grapalat" w:cs="Sylfaen"/>
          <w:b/>
          <w:sz w:val="20"/>
        </w:rPr>
        <w:t>երաշխիքների</w:t>
      </w:r>
      <w:r w:rsidRPr="00812911">
        <w:rPr>
          <w:rFonts w:ascii="GHEA Grapalat" w:hAnsi="GHEA Grapalat" w:cs="Sylfaen"/>
          <w:b/>
          <w:sz w:val="20"/>
          <w:lang w:val="af-ZA"/>
        </w:rPr>
        <w:t xml:space="preserve"> </w:t>
      </w:r>
      <w:r w:rsidRPr="00812911">
        <w:rPr>
          <w:rFonts w:ascii="GHEA Grapalat" w:hAnsi="GHEA Grapalat" w:cs="Sylfaen"/>
          <w:b/>
          <w:sz w:val="20"/>
        </w:rPr>
        <w:t>ձևով</w:t>
      </w:r>
      <w:r w:rsidRPr="00812911">
        <w:rPr>
          <w:rFonts w:ascii="GHEA Grapalat" w:hAnsi="GHEA Grapalat" w:cs="Sylfaen"/>
          <w:b/>
          <w:sz w:val="20"/>
          <w:lang w:val="af-ZA"/>
        </w:rPr>
        <w:t xml:space="preserve">: Ընդ որում  </w:t>
      </w:r>
      <w:r w:rsidRPr="00812911">
        <w:rPr>
          <w:rFonts w:ascii="GHEA Grapalat" w:hAnsi="GHEA Grapalat" w:cs="Sylfaen"/>
          <w:b/>
          <w:sz w:val="20"/>
        </w:rPr>
        <w:t>ապահովումը</w:t>
      </w:r>
      <w:r w:rsidRPr="00812911">
        <w:rPr>
          <w:rFonts w:ascii="GHEA Grapalat" w:hAnsi="GHEA Grapalat" w:cs="Sylfaen"/>
          <w:b/>
          <w:sz w:val="20"/>
          <w:lang w:val="af-ZA"/>
        </w:rPr>
        <w:t xml:space="preserve"> </w:t>
      </w:r>
      <w:r w:rsidRPr="00812911">
        <w:rPr>
          <w:rFonts w:ascii="GHEA Grapalat" w:hAnsi="GHEA Grapalat" w:cs="Sylfaen"/>
          <w:b/>
          <w:sz w:val="20"/>
        </w:rPr>
        <w:t>պետք</w:t>
      </w:r>
      <w:r w:rsidRPr="00812911">
        <w:rPr>
          <w:rFonts w:ascii="GHEA Grapalat" w:hAnsi="GHEA Grapalat" w:cs="Sylfaen"/>
          <w:b/>
          <w:sz w:val="20"/>
          <w:lang w:val="af-ZA"/>
        </w:rPr>
        <w:t xml:space="preserve"> </w:t>
      </w:r>
      <w:r w:rsidRPr="00812911">
        <w:rPr>
          <w:rFonts w:ascii="GHEA Grapalat" w:hAnsi="GHEA Grapalat" w:cs="Sylfaen"/>
          <w:b/>
          <w:sz w:val="20"/>
        </w:rPr>
        <w:t>է</w:t>
      </w:r>
      <w:r w:rsidRPr="00812911">
        <w:rPr>
          <w:rFonts w:ascii="GHEA Grapalat" w:hAnsi="GHEA Grapalat" w:cs="Sylfaen"/>
          <w:b/>
          <w:sz w:val="20"/>
          <w:lang w:val="af-ZA"/>
        </w:rPr>
        <w:t xml:space="preserve"> </w:t>
      </w:r>
      <w:r w:rsidRPr="00812911">
        <w:rPr>
          <w:rFonts w:ascii="GHEA Grapalat" w:hAnsi="GHEA Grapalat" w:cs="Sylfaen"/>
          <w:b/>
          <w:sz w:val="20"/>
        </w:rPr>
        <w:t>վավեր</w:t>
      </w:r>
      <w:r w:rsidRPr="00812911">
        <w:rPr>
          <w:rFonts w:ascii="GHEA Grapalat" w:hAnsi="GHEA Grapalat" w:cs="Sylfaen"/>
          <w:b/>
          <w:sz w:val="20"/>
          <w:lang w:val="af-ZA"/>
        </w:rPr>
        <w:t xml:space="preserve"> </w:t>
      </w:r>
      <w:r w:rsidRPr="00812911">
        <w:rPr>
          <w:rFonts w:ascii="GHEA Grapalat" w:hAnsi="GHEA Grapalat" w:cs="Sylfaen"/>
          <w:b/>
          <w:sz w:val="20"/>
        </w:rPr>
        <w:t>լինի</w:t>
      </w:r>
      <w:r w:rsidRPr="00812911">
        <w:rPr>
          <w:rFonts w:ascii="GHEA Grapalat" w:hAnsi="GHEA Grapalat" w:cs="Sylfaen"/>
          <w:b/>
          <w:sz w:val="20"/>
          <w:lang w:val="af-ZA"/>
        </w:rPr>
        <w:t xml:space="preserve"> </w:t>
      </w:r>
      <w:r w:rsidRPr="00812911">
        <w:rPr>
          <w:rFonts w:ascii="GHEA Grapalat" w:hAnsi="GHEA Grapalat" w:cs="Sylfaen"/>
          <w:b/>
          <w:sz w:val="20"/>
        </w:rPr>
        <w:t>առնվազն</w:t>
      </w:r>
      <w:r w:rsidRPr="00812911">
        <w:rPr>
          <w:rFonts w:ascii="GHEA Grapalat" w:hAnsi="GHEA Grapalat" w:cs="Sylfaen"/>
          <w:b/>
          <w:sz w:val="20"/>
          <w:lang w:val="af-ZA"/>
        </w:rPr>
        <w:t xml:space="preserve"> </w:t>
      </w:r>
      <w:r w:rsidRPr="00812911">
        <w:rPr>
          <w:rFonts w:ascii="GHEA Grapalat" w:hAnsi="GHEA Grapalat" w:cs="Sylfaen"/>
          <w:b/>
          <w:sz w:val="20"/>
        </w:rPr>
        <w:t>մինչև</w:t>
      </w:r>
      <w:r w:rsidRPr="00812911">
        <w:rPr>
          <w:rFonts w:ascii="GHEA Grapalat" w:hAnsi="GHEA Grapalat" w:cs="Sylfaen"/>
          <w:b/>
          <w:sz w:val="20"/>
          <w:lang w:val="af-ZA"/>
        </w:rPr>
        <w:t xml:space="preserve"> </w:t>
      </w:r>
      <w:r w:rsidRPr="00812911">
        <w:rPr>
          <w:rFonts w:ascii="GHEA Grapalat" w:hAnsi="GHEA Grapalat" w:cs="Sylfaen"/>
          <w:b/>
          <w:sz w:val="20"/>
        </w:rPr>
        <w:t>պայմանագրի</w:t>
      </w:r>
      <w:r w:rsidRPr="00812911">
        <w:rPr>
          <w:rFonts w:ascii="GHEA Grapalat" w:hAnsi="GHEA Grapalat" w:cs="Sylfaen"/>
          <w:b/>
          <w:sz w:val="20"/>
          <w:lang w:val="af-ZA"/>
        </w:rPr>
        <w:t xml:space="preserve"> </w:t>
      </w:r>
      <w:r w:rsidRPr="00812911">
        <w:rPr>
          <w:rFonts w:ascii="GHEA Grapalat" w:hAnsi="GHEA Grapalat" w:cs="Sylfaen"/>
          <w:b/>
          <w:sz w:val="20"/>
        </w:rPr>
        <w:t>կատարման</w:t>
      </w:r>
      <w:r w:rsidRPr="00812911">
        <w:rPr>
          <w:rFonts w:ascii="GHEA Grapalat" w:hAnsi="GHEA Grapalat" w:cs="Sylfaen"/>
          <w:b/>
          <w:sz w:val="20"/>
          <w:lang w:val="af-ZA"/>
        </w:rPr>
        <w:t xml:space="preserve"> </w:t>
      </w:r>
      <w:r w:rsidRPr="00812911">
        <w:rPr>
          <w:rFonts w:ascii="GHEA Grapalat" w:hAnsi="GHEA Grapalat" w:cs="Sylfaen"/>
          <w:b/>
          <w:sz w:val="20"/>
        </w:rPr>
        <w:t>արդյունքը</w:t>
      </w:r>
      <w:r w:rsidRPr="00812911">
        <w:rPr>
          <w:rFonts w:ascii="GHEA Grapalat" w:hAnsi="GHEA Grapalat" w:cs="Sylfaen"/>
          <w:b/>
          <w:sz w:val="20"/>
          <w:lang w:val="af-ZA"/>
        </w:rPr>
        <w:t xml:space="preserve"> </w:t>
      </w:r>
      <w:r w:rsidR="00871C12">
        <w:rPr>
          <w:rFonts w:ascii="GHEA Grapalat" w:hAnsi="GHEA Grapalat" w:cs="Sylfaen"/>
          <w:b/>
          <w:sz w:val="20"/>
        </w:rPr>
        <w:t>պատվիրատուի</w:t>
      </w:r>
      <w:r w:rsidRPr="00812911">
        <w:rPr>
          <w:rFonts w:ascii="GHEA Grapalat" w:hAnsi="GHEA Grapalat" w:cs="Sylfaen"/>
          <w:b/>
          <w:sz w:val="20"/>
          <w:lang w:val="af-ZA"/>
        </w:rPr>
        <w:t xml:space="preserve"> </w:t>
      </w:r>
      <w:r w:rsidRPr="00812911">
        <w:rPr>
          <w:rFonts w:ascii="GHEA Grapalat" w:hAnsi="GHEA Grapalat" w:cs="Sylfaen"/>
          <w:b/>
          <w:sz w:val="20"/>
        </w:rPr>
        <w:t>կողմից</w:t>
      </w:r>
      <w:r w:rsidRPr="00812911">
        <w:rPr>
          <w:rFonts w:ascii="GHEA Grapalat" w:hAnsi="GHEA Grapalat" w:cs="Sylfaen"/>
          <w:b/>
          <w:sz w:val="20"/>
          <w:lang w:val="af-ZA"/>
        </w:rPr>
        <w:t xml:space="preserve"> </w:t>
      </w:r>
      <w:r w:rsidRPr="00812911">
        <w:rPr>
          <w:rFonts w:ascii="GHEA Grapalat" w:hAnsi="GHEA Grapalat" w:cs="Sylfaen"/>
          <w:b/>
          <w:sz w:val="20"/>
        </w:rPr>
        <w:t>ամբողջական</w:t>
      </w:r>
      <w:r w:rsidRPr="00812911">
        <w:rPr>
          <w:rFonts w:ascii="GHEA Grapalat" w:hAnsi="GHEA Grapalat" w:cs="Sylfaen"/>
          <w:b/>
          <w:sz w:val="20"/>
          <w:lang w:val="af-ZA"/>
        </w:rPr>
        <w:t xml:space="preserve"> </w:t>
      </w:r>
      <w:r w:rsidRPr="00812911">
        <w:rPr>
          <w:rFonts w:ascii="GHEA Grapalat" w:hAnsi="GHEA Grapalat" w:cs="Arial"/>
          <w:b/>
          <w:sz w:val="20"/>
          <w:lang w:val="hy-AM"/>
        </w:rPr>
        <w:t>ընդունվելու օրվան հաջորդող 90-րդ աշխատանքային օրը ներառյա</w:t>
      </w:r>
      <w:r w:rsidRPr="00812911">
        <w:rPr>
          <w:rFonts w:ascii="GHEA Grapalat" w:hAnsi="GHEA Grapalat" w:cs="Arial"/>
          <w:b/>
          <w:sz w:val="20"/>
          <w:lang w:val="af-ZA"/>
        </w:rPr>
        <w:t>լ</w:t>
      </w:r>
      <w:r>
        <w:rPr>
          <w:rStyle w:val="af6"/>
          <w:rFonts w:ascii="GHEA Grapalat" w:hAnsi="GHEA Grapalat" w:cs="Arial"/>
          <w:sz w:val="20"/>
        </w:rPr>
        <w:footnoteReference w:id="4"/>
      </w:r>
      <w:r w:rsidRPr="00915006">
        <w:rPr>
          <w:rFonts w:ascii="GHEA Grapalat" w:hAnsi="GHEA Grapalat" w:cs="Arial"/>
          <w:sz w:val="20"/>
          <w:vertAlign w:val="superscript"/>
          <w:lang w:val="hy-AM"/>
        </w:rPr>
        <w:t>.1</w:t>
      </w:r>
      <w:r w:rsidRPr="007F147C">
        <w:rPr>
          <w:rFonts w:ascii="GHEA Grapalat" w:hAnsi="GHEA Grapalat" w:cs="Arial"/>
          <w:sz w:val="20"/>
          <w:lang w:val="af-ZA"/>
        </w:rPr>
        <w:t>:</w:t>
      </w:r>
      <w:r w:rsidRPr="00F37649">
        <w:rPr>
          <w:rFonts w:ascii="GHEA Grapalat" w:hAnsi="GHEA Grapalat" w:cs="Arial"/>
          <w:sz w:val="20"/>
          <w:lang w:val="hy-AM"/>
        </w:rPr>
        <w:t xml:space="preserve"> </w:t>
      </w:r>
    </w:p>
    <w:p w14:paraId="1C249716" w14:textId="77777777" w:rsidR="000440AD" w:rsidRPr="00E47255" w:rsidRDefault="000440AD" w:rsidP="000440AD">
      <w:pPr>
        <w:ind w:firstLine="567"/>
        <w:jc w:val="both"/>
        <w:rPr>
          <w:rFonts w:ascii="GHEA Grapalat" w:hAnsi="GHEA Grapalat" w:cs="Arial"/>
          <w:sz w:val="20"/>
          <w:lang w:val="hy-AM"/>
        </w:rPr>
      </w:pPr>
      <w:r w:rsidRPr="00E47255">
        <w:rPr>
          <w:rFonts w:ascii="GHEA Grapalat" w:hAnsi="GHEA Grapalat" w:cs="Arial"/>
          <w:sz w:val="20"/>
          <w:lang w:val="hy-AM"/>
        </w:rPr>
        <w:lastRenderedPageBreak/>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46553E">
        <w:rPr>
          <w:rFonts w:ascii="GHEA Grapalat" w:hAnsi="GHEA Grapalat" w:cs="Arial"/>
          <w:b/>
          <w:sz w:val="20"/>
          <w:lang w:val="hy-AM"/>
        </w:rPr>
        <w:t>Կանխիկ փողի</w:t>
      </w:r>
      <w:r w:rsidRPr="00F37649">
        <w:rPr>
          <w:rFonts w:ascii="GHEA Grapalat" w:hAnsi="GHEA Grapalat" w:cs="Arial"/>
          <w:sz w:val="20"/>
          <w:lang w:val="hy-AM"/>
        </w:rPr>
        <w:t xml:space="preserve"> ձևով ներկայացված </w:t>
      </w:r>
      <w:r w:rsidRPr="00E47255">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510756">
        <w:rPr>
          <w:rFonts w:ascii="GHEA Grapalat" w:hAnsi="GHEA Grapalat" w:cs="Arial"/>
          <w:b/>
          <w:sz w:val="20"/>
          <w:lang w:val="hy-AM"/>
        </w:rPr>
        <w:t>«900008000698»</w:t>
      </w:r>
      <w:r w:rsidRPr="00E47255">
        <w:rPr>
          <w:rFonts w:ascii="GHEA Grapalat" w:hAnsi="GHEA Grapalat" w:cs="Arial"/>
          <w:sz w:val="20"/>
          <w:lang w:val="hy-AM"/>
        </w:rPr>
        <w:t xml:space="preserve"> գանձապետական հաշվին:</w:t>
      </w:r>
    </w:p>
    <w:p w14:paraId="42C4EA34" w14:textId="77777777" w:rsidR="000440AD" w:rsidRPr="00912E0D" w:rsidRDefault="000440AD" w:rsidP="000440AD">
      <w:pPr>
        <w:pStyle w:val="af4"/>
        <w:shd w:val="clear" w:color="auto" w:fill="FFFFFF"/>
        <w:spacing w:before="0" w:beforeAutospacing="0" w:after="0" w:afterAutospacing="0"/>
        <w:ind w:firstLine="375"/>
        <w:jc w:val="both"/>
        <w:rPr>
          <w:rFonts w:ascii="GHEA Grapalat" w:hAnsi="GHEA Grapalat" w:cs="Arial"/>
          <w:sz w:val="20"/>
          <w:lang w:val="hy-AM"/>
        </w:rPr>
      </w:pPr>
      <w:r w:rsidRPr="004C5181">
        <w:rPr>
          <w:rFonts w:ascii="GHEA Grapalat" w:hAnsi="GHEA Grapalat" w:cs="Arial"/>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4C5181">
        <w:rPr>
          <w:rFonts w:ascii="GHEA Grapalat" w:hAnsi="GHEA Grapalat"/>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4C5181">
        <w:rPr>
          <w:rFonts w:ascii="GHEA Grapalat" w:hAnsi="GHEA Grapalat" w:cs="Arial"/>
          <w:sz w:val="20"/>
          <w:lang w:val="hy-AM"/>
        </w:rPr>
        <w:t>:</w:t>
      </w:r>
    </w:p>
    <w:p w14:paraId="1759A41C" w14:textId="77777777" w:rsidR="000440AD" w:rsidRPr="00E47255" w:rsidRDefault="000440AD" w:rsidP="000440AD">
      <w:pPr>
        <w:pStyle w:val="af4"/>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r w:rsidRPr="00E47255">
        <w:rPr>
          <w:rFonts w:ascii="GHEA Grapalat" w:hAnsi="GHEA Grapalat" w:cs="Arial"/>
          <w:sz w:val="20"/>
          <w:lang w:val="hy-AM"/>
        </w:rPr>
        <w:t xml:space="preserve"> </w:t>
      </w:r>
    </w:p>
    <w:p w14:paraId="64F98A21" w14:textId="77777777" w:rsidR="000440AD" w:rsidRDefault="000440AD" w:rsidP="000440AD">
      <w:pPr>
        <w:ind w:firstLine="567"/>
        <w:jc w:val="both"/>
        <w:rPr>
          <w:rFonts w:ascii="GHEA Grapalat" w:hAnsi="GHEA Grapalat" w:cs="Arial"/>
          <w:sz w:val="20"/>
          <w:vertAlign w:val="superscript"/>
          <w:lang w:val="af-ZA"/>
        </w:rPr>
      </w:pPr>
      <w:r w:rsidRPr="006E1D1D">
        <w:rPr>
          <w:rFonts w:ascii="GHEA Grapalat" w:hAnsi="GHEA Grapalat" w:cs="Arial"/>
          <w:b/>
          <w:sz w:val="20"/>
          <w:lang w:val="hy-AM"/>
        </w:rPr>
        <w:t>Բանկային երաշխիքի</w:t>
      </w:r>
      <w:r w:rsidRPr="00E47255">
        <w:rPr>
          <w:rFonts w:ascii="GHEA Grapalat" w:hAnsi="GHEA Grapalat" w:cs="Arial"/>
          <w:sz w:val="20"/>
          <w:lang w:val="hy-AM"/>
        </w:rPr>
        <w:t xml:space="preserve"> ձևով որակավորման ապահովումը ընտրված մասնակիցը ներկայացնում</w:t>
      </w:r>
      <w:r w:rsidRPr="00FB3A2F">
        <w:rPr>
          <w:rFonts w:ascii="GHEA Grapalat" w:hAnsi="GHEA Grapalat" w:cs="Arial"/>
          <w:sz w:val="20"/>
          <w:lang w:val="hy-AM"/>
        </w:rPr>
        <w:t xml:space="preserve"> է </w:t>
      </w:r>
      <w:r w:rsidRPr="006E1D1D">
        <w:rPr>
          <w:rFonts w:ascii="GHEA Grapalat" w:hAnsi="GHEA Grapalat" w:cs="Arial"/>
          <w:b/>
          <w:sz w:val="20"/>
          <w:lang w:val="hy-AM"/>
        </w:rPr>
        <w:t>հավելված 4-ի համաձայն</w:t>
      </w:r>
      <w:r w:rsidRPr="00307237">
        <w:rPr>
          <w:rFonts w:ascii="GHEA Grapalat" w:hAnsi="GHEA Grapalat" w:cs="Arial"/>
          <w:sz w:val="20"/>
          <w:lang w:val="hy-AM"/>
        </w:rPr>
        <w:t>:</w:t>
      </w:r>
      <w:r>
        <w:rPr>
          <w:rFonts w:ascii="GHEA Grapalat" w:hAnsi="GHEA Grapalat" w:cs="Arial"/>
          <w:sz w:val="20"/>
          <w:vertAlign w:val="superscript"/>
          <w:lang w:val="af-ZA"/>
        </w:rPr>
        <w:t>12</w:t>
      </w:r>
    </w:p>
    <w:p w14:paraId="54350A86" w14:textId="77777777" w:rsidR="000440AD" w:rsidRPr="00F566BF" w:rsidRDefault="000440AD" w:rsidP="000440AD">
      <w:pPr>
        <w:jc w:val="both"/>
        <w:rPr>
          <w:rFonts w:ascii="GHEA Grapalat" w:hAnsi="GHEA Grapalat" w:cs="Arial"/>
          <w:sz w:val="20"/>
          <w:lang w:val="hy-AM"/>
        </w:rPr>
      </w:pPr>
      <w:r w:rsidRPr="000F51AB">
        <w:rPr>
          <w:rStyle w:val="af6"/>
          <w:rFonts w:ascii="GHEA Grapalat" w:hAnsi="GHEA Grapalat" w:cs="Arial"/>
          <w:color w:val="FFFFFF"/>
          <w:sz w:val="20"/>
        </w:rPr>
        <w:footnoteReference w:id="5"/>
      </w: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1E19E29" w14:textId="77777777" w:rsidR="000440AD" w:rsidRPr="00755F9C" w:rsidRDefault="000440AD" w:rsidP="000440AD">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w:t>
      </w:r>
      <w:r w:rsidRPr="00F214C1">
        <w:rPr>
          <w:rFonts w:ascii="GHEA Grapalat" w:hAnsi="GHEA Grapalat" w:cs="Sylfaen"/>
          <w:b/>
          <w:sz w:val="20"/>
          <w:lang w:val="hy-AM"/>
        </w:rPr>
        <w:t>. Պայմանագրի</w:t>
      </w:r>
      <w:r w:rsidRPr="00F214C1">
        <w:rPr>
          <w:rFonts w:ascii="GHEA Grapalat" w:hAnsi="GHEA Grapalat" w:cs="Sylfaen"/>
          <w:b/>
          <w:sz w:val="20"/>
          <w:lang w:val="af-ZA"/>
        </w:rPr>
        <w:t xml:space="preserve"> </w:t>
      </w:r>
      <w:r w:rsidRPr="00F214C1">
        <w:rPr>
          <w:rFonts w:ascii="GHEA Grapalat" w:hAnsi="GHEA Grapalat" w:cs="Sylfaen"/>
          <w:b/>
          <w:sz w:val="20"/>
          <w:lang w:val="hy-AM"/>
        </w:rPr>
        <w:t>ապահովման</w:t>
      </w:r>
      <w:r w:rsidRPr="00F214C1">
        <w:rPr>
          <w:rFonts w:ascii="GHEA Grapalat" w:hAnsi="GHEA Grapalat" w:cs="Sylfaen"/>
          <w:b/>
          <w:sz w:val="20"/>
          <w:lang w:val="af-ZA"/>
        </w:rPr>
        <w:t xml:space="preserve"> </w:t>
      </w:r>
      <w:r w:rsidRPr="00F214C1">
        <w:rPr>
          <w:rFonts w:ascii="GHEA Grapalat" w:hAnsi="GHEA Grapalat" w:cs="Sylfaen"/>
          <w:b/>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Pr>
          <w:rFonts w:ascii="GHEA Grapalat" w:hAnsi="GHEA Grapalat" w:cs="Sylfaen"/>
          <w:sz w:val="20"/>
          <w:lang w:val="hy-AM"/>
        </w:rPr>
        <w:t xml:space="preserve">գնման </w:t>
      </w:r>
      <w:r w:rsidRPr="00F566BF">
        <w:rPr>
          <w:rFonts w:ascii="GHEA Grapalat" w:hAnsi="GHEA Grapalat" w:cs="Sylfaen"/>
          <w:sz w:val="20"/>
          <w:lang w:val="hy-AM"/>
        </w:rPr>
        <w:t>գնի</w:t>
      </w:r>
      <w:r w:rsidRPr="00F566BF">
        <w:rPr>
          <w:rFonts w:ascii="GHEA Grapalat" w:hAnsi="GHEA Grapalat" w:cs="Sylfaen"/>
          <w:sz w:val="20"/>
          <w:lang w:val="af-ZA"/>
        </w:rPr>
        <w:t xml:space="preserve"> 10  </w:t>
      </w:r>
      <w:r w:rsidRPr="00F566BF">
        <w:rPr>
          <w:rFonts w:ascii="GHEA Grapalat" w:hAnsi="GHEA Grapalat" w:cs="Sylfaen"/>
          <w:sz w:val="20"/>
          <w:lang w:val="hy-AM"/>
        </w:rPr>
        <w:t xml:space="preserve">տոկոսը: </w:t>
      </w:r>
      <w:r>
        <w:rPr>
          <w:rFonts w:ascii="GHEA Grapalat" w:hAnsi="GHEA Grapalat" w:cs="Sylfaen"/>
          <w:sz w:val="20"/>
          <w:lang w:val="hy-AM"/>
        </w:rPr>
        <w:t>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F566BF">
        <w:rPr>
          <w:rFonts w:ascii="GHEA Grapalat" w:hAnsi="GHEA Grapalat" w:cs="Sylfaen"/>
          <w:sz w:val="20"/>
          <w:lang w:val="hy-AM"/>
        </w:rPr>
        <w:t xml:space="preserve">Պայմանագրի ապահովումը ներկայացվում է </w:t>
      </w:r>
      <w:r w:rsidRPr="00F214C1">
        <w:rPr>
          <w:rFonts w:ascii="GHEA Grapalat" w:hAnsi="GHEA Grapalat" w:cs="Sylfaen"/>
          <w:b/>
          <w:sz w:val="20"/>
          <w:lang w:val="hy-AM"/>
        </w:rPr>
        <w:t>բանկային երախիքի (հավելված 5)</w:t>
      </w:r>
      <w:r w:rsidRPr="002D4DC4">
        <w:rPr>
          <w:rFonts w:ascii="GHEA Grapalat" w:hAnsi="GHEA Grapalat" w:cs="Sylfaen"/>
          <w:sz w:val="20"/>
          <w:lang w:val="hy-AM"/>
        </w:rPr>
        <w:t xml:space="preserve"> </w:t>
      </w:r>
      <w:r w:rsidRPr="00F566BF">
        <w:rPr>
          <w:rFonts w:ascii="GHEA Grapalat" w:hAnsi="GHEA Grapalat" w:cs="Sylfaen"/>
          <w:sz w:val="20"/>
          <w:lang w:val="hy-AM"/>
        </w:rPr>
        <w:t>կամ կան</w:t>
      </w:r>
      <w:r w:rsidRPr="002D4DC4">
        <w:rPr>
          <w:rFonts w:ascii="GHEA Grapalat" w:hAnsi="GHEA Grapalat" w:cs="Sylfaen"/>
          <w:sz w:val="20"/>
          <w:lang w:val="hy-AM"/>
        </w:rPr>
        <w:t>խ</w:t>
      </w:r>
      <w:r w:rsidRPr="00F566BF">
        <w:rPr>
          <w:rFonts w:ascii="GHEA Grapalat" w:hAnsi="GHEA Grapalat" w:cs="Sylfaen"/>
          <w:sz w:val="20"/>
          <w:lang w:val="hy-AM"/>
        </w:rPr>
        <w:t>ի</w:t>
      </w:r>
      <w:r w:rsidRPr="00CB6DA8">
        <w:rPr>
          <w:rFonts w:ascii="GHEA Grapalat" w:hAnsi="GHEA Grapalat" w:cs="Sylfaen"/>
          <w:sz w:val="20"/>
          <w:lang w:val="hy-AM"/>
        </w:rPr>
        <w:t xml:space="preserve">կ </w:t>
      </w:r>
      <w:r w:rsidRPr="00F566BF">
        <w:rPr>
          <w:rFonts w:ascii="GHEA Grapalat" w:hAnsi="GHEA Grapalat" w:cs="Sylfaen"/>
          <w:sz w:val="20"/>
          <w:lang w:val="hy-AM"/>
        </w:rPr>
        <w:t>փողի ձևով:</w:t>
      </w:r>
      <w:r w:rsidRPr="00CB6DA8">
        <w:rPr>
          <w:rFonts w:ascii="GHEA Grapalat" w:hAnsi="GHEA Grapalat" w:cs="Sylfaen"/>
          <w:sz w:val="20"/>
          <w:vertAlign w:val="superscript"/>
          <w:lang w:val="hy-AM"/>
        </w:rPr>
        <w:t>13</w:t>
      </w:r>
    </w:p>
    <w:p w14:paraId="177D3874" w14:textId="77777777" w:rsidR="000440AD" w:rsidRPr="009E1D1C" w:rsidRDefault="000440AD" w:rsidP="000440AD">
      <w:pPr>
        <w:shd w:val="clear" w:color="auto" w:fill="FFFFFF"/>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9EB7E67" w14:textId="77777777" w:rsidR="000440AD" w:rsidRPr="00F566BF" w:rsidRDefault="000440AD" w:rsidP="000440AD">
      <w:pPr>
        <w:ind w:firstLine="567"/>
        <w:jc w:val="both"/>
        <w:rPr>
          <w:rFonts w:ascii="GHEA Grapalat" w:hAnsi="GHEA Grapalat"/>
          <w:sz w:val="20"/>
          <w:szCs w:val="20"/>
          <w:lang w:val="hy-AM"/>
        </w:rPr>
      </w:pPr>
      <w:r w:rsidRPr="00F214C1">
        <w:rPr>
          <w:rFonts w:ascii="GHEA Grapalat" w:hAnsi="GHEA Grapalat" w:cs="Sylfaen"/>
          <w:b/>
          <w:sz w:val="20"/>
          <w:lang w:val="hy-AM"/>
        </w:rPr>
        <w:t>Պայմանագրի ապահովումը</w:t>
      </w:r>
      <w:r w:rsidRPr="00F566BF">
        <w:rPr>
          <w:rFonts w:ascii="GHEA Grapalat" w:hAnsi="GHEA Grapalat" w:cs="Sylfaen"/>
          <w:sz w:val="20"/>
          <w:lang w:val="hy-AM"/>
        </w:rPr>
        <w:t xml:space="preserve">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214C1">
        <w:rPr>
          <w:rFonts w:ascii="GHEA Grapalat" w:hAnsi="GHEA Grapalat" w:cs="Sylfaen"/>
          <w:b/>
          <w:sz w:val="20"/>
          <w:lang w:val="hy-AM"/>
        </w:rPr>
        <w:t>90-րդ աշխատանքային օրը</w:t>
      </w:r>
      <w:r w:rsidRPr="00F566BF">
        <w:rPr>
          <w:rFonts w:ascii="GHEA Grapalat" w:hAnsi="GHEA Grapalat" w:cs="Sylfaen"/>
          <w:sz w:val="20"/>
          <w:lang w:val="hy-AM"/>
        </w:rPr>
        <w:t xml:space="preserve">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A5CFB1B" w14:textId="77777777" w:rsidR="000440AD" w:rsidRPr="00F566BF" w:rsidRDefault="000440AD" w:rsidP="000440AD">
      <w:pPr>
        <w:ind w:firstLine="567"/>
        <w:jc w:val="both"/>
        <w:rPr>
          <w:rFonts w:ascii="GHEA Grapalat" w:hAnsi="GHEA Grapalat" w:cs="Arial"/>
          <w:sz w:val="20"/>
          <w:lang w:val="hy-AM"/>
        </w:rPr>
      </w:pPr>
      <w:r w:rsidRPr="006E1D1D">
        <w:rPr>
          <w:rFonts w:ascii="GHEA Grapalat" w:hAnsi="GHEA Grapalat"/>
          <w:b/>
          <w:sz w:val="20"/>
          <w:szCs w:val="20"/>
          <w:lang w:val="hy-AM"/>
        </w:rPr>
        <w:t>Կանխիկ</w:t>
      </w:r>
      <w:r w:rsidRPr="006E1D1D">
        <w:rPr>
          <w:rFonts w:ascii="GHEA Grapalat" w:hAnsi="GHEA Grapalat"/>
          <w:b/>
          <w:sz w:val="20"/>
          <w:szCs w:val="20"/>
          <w:lang w:val="af-ZA"/>
        </w:rPr>
        <w:t xml:space="preserve"> </w:t>
      </w:r>
      <w:r w:rsidRPr="006E1D1D">
        <w:rPr>
          <w:rFonts w:ascii="GHEA Grapalat" w:hAnsi="GHEA Grapalat"/>
          <w:b/>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510756">
        <w:rPr>
          <w:rFonts w:ascii="GHEA Grapalat" w:hAnsi="GHEA Grapalat" w:cs="Arial"/>
          <w:b/>
          <w:sz w:val="20"/>
          <w:lang w:val="hy-AM"/>
        </w:rPr>
        <w:t>«900008000664»</w:t>
      </w:r>
      <w:r w:rsidRPr="00F566BF">
        <w:rPr>
          <w:rFonts w:ascii="GHEA Grapalat" w:hAnsi="GHEA Grapalat" w:cs="Arial"/>
          <w:sz w:val="20"/>
          <w:lang w:val="hy-AM"/>
        </w:rPr>
        <w:t xml:space="preserve">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C19EB6F" w14:textId="77777777" w:rsidR="000440AD" w:rsidRPr="009E1D1C" w:rsidRDefault="000440AD" w:rsidP="000440AD">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969FD1C" w14:textId="77777777" w:rsidR="000440AD" w:rsidRPr="003D47ED" w:rsidRDefault="000440AD" w:rsidP="000440AD">
      <w:pPr>
        <w:pStyle w:val="af4"/>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w:t>
      </w:r>
      <w:r w:rsidRPr="003D47ED">
        <w:rPr>
          <w:rFonts w:ascii="GHEA Grapalat" w:hAnsi="GHEA Grapalat" w:cs="Sylfaen"/>
          <w:sz w:val="20"/>
          <w:lang w:val="af-ZA"/>
        </w:rPr>
        <w:lastRenderedPageBreak/>
        <w:t>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21FD158" w14:textId="77777777" w:rsidR="000440AD" w:rsidRPr="003D47ED" w:rsidRDefault="000440AD" w:rsidP="000440A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59AF0352" w14:textId="77777777" w:rsidR="000440AD" w:rsidRPr="003D47ED" w:rsidRDefault="000440AD" w:rsidP="000440A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2A1F3F46" w14:textId="77777777" w:rsidR="000440AD" w:rsidRPr="003D47ED" w:rsidRDefault="000440AD" w:rsidP="000440A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BCB3C25" w14:textId="77777777" w:rsidR="000440AD" w:rsidRPr="007C7FCA" w:rsidRDefault="000440AD" w:rsidP="000440AD">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849AC78" w14:textId="77777777" w:rsidR="00AA0C89" w:rsidRPr="000440AD" w:rsidRDefault="00AA0C89"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6609B1B" w:rsidR="00096865" w:rsidRPr="00400E4B"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217FC">
        <w:rPr>
          <w:rFonts w:ascii="GHEA Grapalat" w:hAnsi="GHEA Grapalat" w:cs="Sylfaen"/>
          <w:sz w:val="20"/>
          <w:lang w:val="ru-RU"/>
        </w:rPr>
        <w:t>համապատասխանաբար</w:t>
      </w:r>
      <w:r w:rsidR="00FF0FE2" w:rsidRPr="00F217FC">
        <w:rPr>
          <w:rFonts w:ascii="GHEA Grapalat" w:hAnsi="GHEA Grapalat" w:cs="Sylfaen"/>
          <w:sz w:val="20"/>
          <w:lang w:val="af-ZA"/>
        </w:rPr>
        <w:t xml:space="preserve"> </w:t>
      </w:r>
      <w:r w:rsidR="00400E4B" w:rsidRPr="00F217FC">
        <w:rPr>
          <w:rFonts w:ascii="GHEA Grapalat" w:hAnsi="GHEA Grapalat" w:cs="Sylfaen"/>
          <w:sz w:val="20"/>
          <w:lang w:val="ru-RU"/>
        </w:rPr>
        <w:t>համայնքի</w:t>
      </w:r>
      <w:r w:rsidR="00400E4B" w:rsidRPr="00F217FC">
        <w:rPr>
          <w:rFonts w:ascii="GHEA Grapalat" w:hAnsi="GHEA Grapalat" w:cs="Sylfaen"/>
          <w:sz w:val="20"/>
          <w:lang w:val="af-ZA"/>
        </w:rPr>
        <w:t xml:space="preserve"> </w:t>
      </w:r>
      <w:r w:rsidR="00400E4B" w:rsidRPr="00F217FC">
        <w:rPr>
          <w:rFonts w:ascii="GHEA Grapalat" w:hAnsi="GHEA Grapalat" w:cs="Sylfaen"/>
          <w:sz w:val="20"/>
          <w:lang w:val="ru-RU"/>
        </w:rPr>
        <w:t>ավագանու</w:t>
      </w:r>
      <w:r w:rsidR="00400E4B" w:rsidRPr="00F217FC">
        <w:rPr>
          <w:rFonts w:ascii="GHEA Grapalat" w:hAnsi="GHEA Grapalat" w:cs="Sylfaen"/>
          <w:sz w:val="20"/>
          <w:lang w:val="af-ZA"/>
        </w:rPr>
        <w:t xml:space="preserve">  </w:t>
      </w:r>
      <w:r w:rsidR="00A10D1E" w:rsidRPr="00F217FC">
        <w:rPr>
          <w:rFonts w:ascii="GHEA Grapalat" w:hAnsi="GHEA Grapalat" w:cs="Sylfaen"/>
          <w:sz w:val="20"/>
        </w:rPr>
        <w:t>որոշման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հիման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վրա</w:t>
      </w:r>
      <w:r w:rsidR="00400E4B">
        <w:rPr>
          <w:rFonts w:ascii="GHEA Grapalat" w:hAnsi="GHEA Grapalat" w:cs="Sylfaen"/>
          <w:sz w:val="20"/>
          <w:lang w:val="hy-AM"/>
        </w:rPr>
        <w:t>.</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a3"/>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14:paraId="7DC0EC26"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aa"/>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0275762E" w:rsidR="00096865" w:rsidRPr="00F566BF" w:rsidRDefault="00F217FC"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4D98425E" w14:textId="77777777" w:rsidR="00F214C1" w:rsidRPr="00F566BF" w:rsidRDefault="00F214C1" w:rsidP="00F214C1">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p>
    <w:p w14:paraId="6536E484" w14:textId="77777777" w:rsidR="00F214C1" w:rsidRPr="00F566BF" w:rsidRDefault="00F214C1" w:rsidP="00F214C1">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p>
    <w:p w14:paraId="05E98A07" w14:textId="77777777" w:rsidR="00F214C1" w:rsidRPr="00F566BF" w:rsidRDefault="00F214C1" w:rsidP="00F214C1">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Pr="00F566BF">
        <w:rPr>
          <w:rFonts w:ascii="GHEA Grapalat" w:hAnsi="GHEA Grapalat" w:cs="Sylfaen"/>
          <w:sz w:val="20"/>
          <w:lang w:val="af-ZA"/>
        </w:rPr>
        <w:t xml:space="preserve">, </w:t>
      </w:r>
      <w:r w:rsidRPr="00F566BF">
        <w:rPr>
          <w:rFonts w:ascii="GHEA Grapalat" w:hAnsi="GHEA Grapalat" w:cs="Sylfaen"/>
          <w:sz w:val="20"/>
          <w:lang w:val="ru-RU"/>
        </w:rPr>
        <w:t>հայերենից</w:t>
      </w:r>
      <w:r w:rsidRPr="00F566BF">
        <w:rPr>
          <w:rFonts w:ascii="GHEA Grapalat" w:hAnsi="GHEA Grapalat" w:cs="Sylfaen"/>
          <w:sz w:val="20"/>
          <w:lang w:val="af-ZA"/>
        </w:rPr>
        <w:t xml:space="preserve"> </w:t>
      </w:r>
      <w:r w:rsidRPr="00F566BF">
        <w:rPr>
          <w:rFonts w:ascii="GHEA Grapalat" w:hAnsi="GHEA Grapalat" w:cs="Sylfaen"/>
          <w:sz w:val="20"/>
          <w:lang w:val="ru-RU"/>
        </w:rPr>
        <w:t>բացի</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նաև</w:t>
      </w:r>
      <w:r w:rsidRPr="00F566BF">
        <w:rPr>
          <w:rFonts w:ascii="GHEA Grapalat" w:hAnsi="GHEA Grapalat" w:cs="Sylfaen"/>
          <w:sz w:val="20"/>
          <w:lang w:val="af-ZA"/>
        </w:rPr>
        <w:t xml:space="preserve"> </w:t>
      </w:r>
      <w:r w:rsidRPr="00F566BF">
        <w:rPr>
          <w:rFonts w:ascii="GHEA Grapalat" w:hAnsi="GHEA Grapalat" w:cs="Sylfaen"/>
          <w:sz w:val="20"/>
          <w:lang w:val="ru-RU"/>
        </w:rPr>
        <w:t>անգլերեն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ռուսերեն։</w:t>
      </w:r>
      <w:r w:rsidRPr="00F566BF">
        <w:rPr>
          <w:rFonts w:ascii="GHEA Grapalat" w:hAnsi="GHEA Grapalat" w:cs="Sylfaen"/>
          <w:sz w:val="20"/>
          <w:lang w:val="af-ZA"/>
        </w:rPr>
        <w:t xml:space="preserve"> </w:t>
      </w:r>
    </w:p>
    <w:p w14:paraId="6B60DB7F" w14:textId="77777777" w:rsidR="00F214C1" w:rsidRPr="00F566BF" w:rsidRDefault="00F214C1" w:rsidP="00F214C1">
      <w:pPr>
        <w:jc w:val="center"/>
        <w:rPr>
          <w:rFonts w:ascii="GHEA Grapalat" w:hAnsi="GHEA Grapalat"/>
          <w:b/>
          <w:szCs w:val="22"/>
          <w:lang w:val="af-ZA"/>
        </w:rPr>
      </w:pPr>
    </w:p>
    <w:p w14:paraId="7DD196BC" w14:textId="77777777" w:rsidR="00F214C1" w:rsidRPr="00F566BF" w:rsidRDefault="00F214C1" w:rsidP="00F214C1">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C90B762" w14:textId="77777777" w:rsidR="00F214C1" w:rsidRPr="00F566BF" w:rsidRDefault="00F214C1" w:rsidP="00F214C1">
      <w:pPr>
        <w:ind w:firstLine="720"/>
        <w:jc w:val="center"/>
        <w:rPr>
          <w:rFonts w:ascii="GHEA Grapalat" w:hAnsi="GHEA Grapalat"/>
          <w:szCs w:val="22"/>
          <w:lang w:val="af-ZA"/>
        </w:rPr>
      </w:pPr>
    </w:p>
    <w:p w14:paraId="06D82C02" w14:textId="49AF048A" w:rsidR="00F214C1" w:rsidRPr="00F566BF" w:rsidRDefault="00F214C1" w:rsidP="00F214C1">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ասնակիցը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E1CF084" w14:textId="77777777" w:rsidR="00F214C1" w:rsidRPr="00F566BF" w:rsidRDefault="00F214C1" w:rsidP="00F214C1">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Pr="00F566BF">
        <w:rPr>
          <w:rFonts w:ascii="GHEA Grapalat" w:hAnsi="GHEA Grapalat" w:cs="Sylfaen"/>
          <w:sz w:val="20"/>
        </w:rPr>
        <w:t>հայտով</w:t>
      </w:r>
      <w:r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2743BCBD" w14:textId="77777777" w:rsidR="00F214C1" w:rsidRPr="00F566BF" w:rsidRDefault="00F214C1" w:rsidP="00F214C1">
      <w:pPr>
        <w:ind w:firstLine="567"/>
        <w:jc w:val="both"/>
        <w:rPr>
          <w:rFonts w:ascii="GHEA Grapalat" w:hAnsi="GHEA Grapalat"/>
          <w:b/>
          <w:sz w:val="20"/>
          <w:szCs w:val="20"/>
          <w:lang w:val="es-ES"/>
        </w:rPr>
      </w:pPr>
      <w:r w:rsidRPr="00F566BF">
        <w:rPr>
          <w:rFonts w:ascii="GHEA Grapalat" w:hAnsi="GHEA Grapalat"/>
          <w:b/>
          <w:sz w:val="20"/>
          <w:szCs w:val="20"/>
          <w:lang w:val="es-ES"/>
        </w:rPr>
        <w:t>1) «Պիտանելիության չափորոշիչ».</w:t>
      </w:r>
    </w:p>
    <w:p w14:paraId="6CAC6EC2" w14:textId="77777777" w:rsidR="00F214C1" w:rsidRPr="00F566BF" w:rsidRDefault="00F214C1" w:rsidP="00F214C1">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73752D">
        <w:rPr>
          <w:rFonts w:ascii="GHEA Grapalat" w:hAnsi="GHEA Grapalat" w:cs="Sylfaen"/>
          <w:b/>
          <w:sz w:val="20"/>
          <w:lang w:val="ru-RU"/>
        </w:rPr>
        <w:t>ընթացակարգին</w:t>
      </w:r>
      <w:r w:rsidRPr="0073752D">
        <w:rPr>
          <w:rFonts w:ascii="GHEA Grapalat" w:hAnsi="GHEA Grapalat" w:cs="Sylfaen"/>
          <w:b/>
          <w:sz w:val="20"/>
          <w:lang w:val="af-ZA"/>
        </w:rPr>
        <w:t xml:space="preserve"> </w:t>
      </w:r>
      <w:r w:rsidRPr="0073752D">
        <w:rPr>
          <w:rFonts w:ascii="GHEA Grapalat" w:hAnsi="GHEA Grapalat" w:cs="Sylfaen"/>
          <w:b/>
          <w:sz w:val="20"/>
          <w:lang w:val="ru-RU"/>
        </w:rPr>
        <w:t>մասնակցելու</w:t>
      </w:r>
      <w:r w:rsidRPr="0073752D">
        <w:rPr>
          <w:rFonts w:ascii="GHEA Grapalat" w:hAnsi="GHEA Grapalat" w:cs="Sylfaen"/>
          <w:b/>
          <w:sz w:val="20"/>
          <w:lang w:val="af-ZA"/>
        </w:rPr>
        <w:t xml:space="preserve"> </w:t>
      </w:r>
      <w:r w:rsidRPr="0073752D">
        <w:rPr>
          <w:rFonts w:ascii="GHEA Grapalat" w:hAnsi="GHEA Grapalat" w:cs="Sylfaen"/>
          <w:b/>
          <w:sz w:val="20"/>
          <w:lang w:val="ru-RU"/>
        </w:rPr>
        <w:t>դիմում</w:t>
      </w:r>
      <w:r w:rsidRPr="0073752D">
        <w:rPr>
          <w:rFonts w:ascii="GHEA Grapalat" w:hAnsi="GHEA Grapalat" w:cs="Sylfaen"/>
          <w:b/>
          <w:sz w:val="20"/>
          <w:lang w:val="es-ES"/>
        </w:rPr>
        <w:t>-</w:t>
      </w:r>
      <w:r w:rsidRPr="0073752D">
        <w:rPr>
          <w:rFonts w:ascii="GHEA Grapalat" w:hAnsi="GHEA Grapalat" w:cs="Sylfaen"/>
          <w:b/>
          <w:sz w:val="20"/>
        </w:rPr>
        <w:t>հայտարարություն</w:t>
      </w:r>
      <w:r w:rsidRPr="0073752D">
        <w:rPr>
          <w:rFonts w:ascii="GHEA Grapalat" w:hAnsi="GHEA Grapalat" w:cs="Sylfaen"/>
          <w:b/>
          <w:sz w:val="20"/>
          <w:lang w:val="af-ZA"/>
        </w:rPr>
        <w:t>` համաձայն հ</w:t>
      </w:r>
      <w:r w:rsidRPr="0073752D">
        <w:rPr>
          <w:rFonts w:ascii="GHEA Grapalat" w:hAnsi="GHEA Grapalat" w:cs="Sylfaen"/>
          <w:b/>
          <w:sz w:val="20"/>
          <w:lang w:val="ru-RU"/>
        </w:rPr>
        <w:t>ավելված</w:t>
      </w:r>
      <w:r w:rsidRPr="0073752D">
        <w:rPr>
          <w:rFonts w:ascii="GHEA Grapalat" w:hAnsi="GHEA Grapalat" w:cs="Sylfaen"/>
          <w:b/>
          <w:sz w:val="20"/>
          <w:lang w:val="af-ZA"/>
        </w:rPr>
        <w:t xml:space="preserve"> N 1-ի,</w:t>
      </w:r>
      <w:r>
        <w:rPr>
          <w:rFonts w:ascii="GHEA Grapalat" w:hAnsi="GHEA Grapalat" w:cs="Sylfaen"/>
          <w:sz w:val="20"/>
          <w:lang w:val="af-ZA"/>
        </w:rPr>
        <w:t xml:space="preserve"> </w:t>
      </w:r>
      <w:r w:rsidRPr="00940C7B">
        <w:rPr>
          <w:rFonts w:ascii="GHEA Grapalat" w:hAnsi="GHEA Grapalat" w:cs="Sylfaen"/>
          <w:b/>
          <w:sz w:val="20"/>
          <w:lang w:val="hy-AM"/>
        </w:rPr>
        <w:t>իրական շահառուների վերաբեր</w:t>
      </w:r>
      <w:r>
        <w:rPr>
          <w:rFonts w:ascii="GHEA Grapalat" w:hAnsi="GHEA Grapalat" w:cs="Sylfaen"/>
          <w:b/>
          <w:sz w:val="20"/>
          <w:lang w:val="hy-AM"/>
        </w:rPr>
        <w:t>յալ հայտարարագրի հավելված 1.</w:t>
      </w:r>
      <w:r w:rsidRPr="00966E3F">
        <w:rPr>
          <w:rFonts w:ascii="GHEA Grapalat" w:hAnsi="GHEA Grapalat" w:cs="Sylfaen"/>
          <w:b/>
          <w:sz w:val="20"/>
          <w:lang w:val="es-ES"/>
        </w:rPr>
        <w:t>2</w:t>
      </w:r>
      <w:r>
        <w:rPr>
          <w:rFonts w:ascii="GHEA Grapalat" w:hAnsi="GHEA Grapalat" w:cs="Sylfaen"/>
          <w:b/>
          <w:sz w:val="20"/>
          <w:lang w:val="hy-AM"/>
        </w:rPr>
        <w:t>-ի</w:t>
      </w:r>
      <w:r w:rsidRPr="00F566BF">
        <w:rPr>
          <w:rFonts w:ascii="GHEA Grapalat" w:hAnsi="GHEA Grapalat" w:cs="Sylfaen"/>
          <w:sz w:val="20"/>
          <w:lang w:val="es-ES"/>
        </w:rPr>
        <w:t>.</w:t>
      </w:r>
    </w:p>
    <w:p w14:paraId="2E21E8FC" w14:textId="77777777" w:rsidR="00F214C1" w:rsidRDefault="00F214C1" w:rsidP="00F214C1">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պատճենը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հանդիսացող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անձի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տվյալները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իրականացվելու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65F3E396" w14:textId="77777777" w:rsidR="00F214C1" w:rsidRPr="00F566BF" w:rsidRDefault="00F214C1" w:rsidP="00F214C1">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p>
    <w:p w14:paraId="586EDBBD" w14:textId="77777777" w:rsidR="00F214C1" w:rsidRDefault="00F214C1" w:rsidP="00F214C1">
      <w:pPr>
        <w:ind w:firstLine="567"/>
        <w:jc w:val="both"/>
        <w:rPr>
          <w:rFonts w:ascii="GHEA Grapalat" w:hAnsi="GHEA Grapalat" w:cs="Sylfaen"/>
          <w:b/>
          <w:sz w:val="20"/>
          <w:lang w:val="hy-AM"/>
        </w:rPr>
      </w:pPr>
      <w:r w:rsidRPr="00AC6654">
        <w:rPr>
          <w:rFonts w:ascii="GHEA Grapalat" w:hAnsi="GHEA Grapalat" w:cs="Sylfaen"/>
          <w:b/>
          <w:sz w:val="20"/>
          <w:lang w:val="af-ZA"/>
        </w:rPr>
        <w:t xml:space="preserve">2.4 </w:t>
      </w:r>
      <w:r w:rsidRPr="00AC6654">
        <w:rPr>
          <w:rFonts w:ascii="GHEA Grapalat" w:hAnsi="GHEA Grapalat" w:cs="Sylfaen"/>
          <w:b/>
          <w:sz w:val="20"/>
          <w:lang w:val="hy-AM"/>
        </w:rPr>
        <w:t xml:space="preserve">նախկինում կատարված նմանատիպ </w:t>
      </w:r>
      <w:r w:rsidRPr="00AC6654">
        <w:rPr>
          <w:rFonts w:ascii="GHEA Grapalat" w:hAnsi="GHEA Grapalat" w:cs="Sylfaen"/>
          <w:b/>
          <w:color w:val="000000"/>
          <w:sz w:val="20"/>
          <w:szCs w:val="20"/>
        </w:rPr>
        <w:t>պայմանագիր</w:t>
      </w:r>
      <w:r w:rsidRPr="00AC6654">
        <w:rPr>
          <w:rFonts w:ascii="GHEA Grapalat" w:hAnsi="GHEA Grapalat" w:cs="Sylfaen"/>
          <w:b/>
          <w:color w:val="000000"/>
          <w:sz w:val="20"/>
          <w:szCs w:val="20"/>
          <w:lang w:val="af-ZA"/>
        </w:rPr>
        <w:t xml:space="preserve"> </w:t>
      </w:r>
      <w:r>
        <w:rPr>
          <w:rFonts w:ascii="GHEA Grapalat" w:hAnsi="GHEA Grapalat" w:cs="Sylfaen"/>
          <w:b/>
          <w:color w:val="000000"/>
          <w:sz w:val="20"/>
          <w:szCs w:val="20"/>
          <w:lang w:val="hy-AM"/>
        </w:rPr>
        <w:t xml:space="preserve">կամ պայմանագրեր </w:t>
      </w:r>
      <w:r w:rsidRPr="00AC6654">
        <w:rPr>
          <w:rFonts w:ascii="GHEA Grapalat" w:hAnsi="GHEA Grapalat" w:cs="Sylfaen"/>
          <w:b/>
          <w:color w:val="000000"/>
          <w:sz w:val="20"/>
          <w:szCs w:val="20"/>
          <w:lang w:val="af-ZA"/>
        </w:rPr>
        <w:t xml:space="preserve">և </w:t>
      </w:r>
      <w:r w:rsidRPr="00AC6654">
        <w:rPr>
          <w:rFonts w:ascii="GHEA Grapalat" w:hAnsi="GHEA Grapalat" w:cs="Sylfaen"/>
          <w:b/>
          <w:color w:val="000000"/>
          <w:sz w:val="20"/>
          <w:szCs w:val="20"/>
        </w:rPr>
        <w:t>այլ</w:t>
      </w:r>
      <w:r w:rsidRPr="00AC6654">
        <w:rPr>
          <w:rFonts w:ascii="GHEA Grapalat" w:hAnsi="GHEA Grapalat" w:cs="Sylfaen"/>
          <w:b/>
          <w:color w:val="000000"/>
          <w:sz w:val="20"/>
          <w:szCs w:val="20"/>
          <w:lang w:val="af-ZA"/>
        </w:rPr>
        <w:t xml:space="preserve"> </w:t>
      </w:r>
      <w:r w:rsidRPr="00AC6654">
        <w:rPr>
          <w:rFonts w:ascii="GHEA Grapalat" w:hAnsi="GHEA Grapalat" w:cs="Sylfaen"/>
          <w:b/>
          <w:color w:val="000000"/>
          <w:sz w:val="20"/>
          <w:szCs w:val="20"/>
        </w:rPr>
        <w:t>փաստաթղթեր</w:t>
      </w:r>
      <w:r w:rsidRPr="00AC6654">
        <w:rPr>
          <w:rFonts w:ascii="GHEA Grapalat" w:hAnsi="GHEA Grapalat" w:cs="Sylfaen"/>
          <w:b/>
          <w:color w:val="000000"/>
          <w:sz w:val="20"/>
          <w:szCs w:val="20"/>
          <w:lang w:val="hy-AM"/>
        </w:rPr>
        <w:t>՝</w:t>
      </w:r>
      <w:r w:rsidRPr="00AC6654">
        <w:rPr>
          <w:rFonts w:ascii="GHEA Grapalat" w:hAnsi="GHEA Grapalat" w:cs="Sylfaen"/>
          <w:b/>
          <w:color w:val="000000"/>
          <w:sz w:val="20"/>
          <w:szCs w:val="20"/>
          <w:lang w:val="es-ES"/>
        </w:rPr>
        <w:t xml:space="preserve"> </w:t>
      </w:r>
      <w:r w:rsidRPr="00AC6654">
        <w:rPr>
          <w:rFonts w:ascii="GHEA Grapalat" w:hAnsi="GHEA Grapalat" w:cs="Sylfaen"/>
          <w:b/>
          <w:sz w:val="20"/>
          <w:lang w:val="af-ZA"/>
        </w:rPr>
        <w:t>համաձայն հ</w:t>
      </w:r>
      <w:r w:rsidRPr="00AC6654">
        <w:rPr>
          <w:rFonts w:ascii="GHEA Grapalat" w:hAnsi="GHEA Grapalat" w:cs="Sylfaen"/>
          <w:b/>
          <w:sz w:val="20"/>
          <w:lang w:val="hy-AM"/>
        </w:rPr>
        <w:t>ավելված</w:t>
      </w:r>
      <w:r>
        <w:rPr>
          <w:rFonts w:ascii="GHEA Grapalat" w:hAnsi="GHEA Grapalat" w:cs="Sylfaen"/>
          <w:b/>
          <w:sz w:val="20"/>
          <w:lang w:val="af-ZA"/>
        </w:rPr>
        <w:t xml:space="preserve"> N 1.</w:t>
      </w:r>
      <w:r w:rsidRPr="006E2864">
        <w:rPr>
          <w:rFonts w:ascii="GHEA Grapalat" w:hAnsi="GHEA Grapalat" w:cs="Sylfaen"/>
          <w:b/>
          <w:sz w:val="20"/>
          <w:lang w:val="af-ZA"/>
        </w:rPr>
        <w:t>3</w:t>
      </w:r>
      <w:r w:rsidRPr="00AC6654">
        <w:rPr>
          <w:rFonts w:ascii="GHEA Grapalat" w:hAnsi="GHEA Grapalat" w:cs="Sylfaen"/>
          <w:b/>
          <w:sz w:val="20"/>
          <w:lang w:val="af-ZA"/>
        </w:rPr>
        <w:t>-ի</w:t>
      </w:r>
      <w:r w:rsidRPr="00AC6654">
        <w:rPr>
          <w:rFonts w:ascii="GHEA Grapalat" w:hAnsi="GHEA Grapalat" w:cs="Sylfaen"/>
          <w:b/>
          <w:sz w:val="20"/>
          <w:lang w:val="hy-AM"/>
        </w:rPr>
        <w:t xml:space="preserve"> </w:t>
      </w:r>
    </w:p>
    <w:p w14:paraId="2FF0D13B" w14:textId="77777777" w:rsidR="00F214C1" w:rsidRPr="002D4DC4" w:rsidRDefault="00F214C1" w:rsidP="00F214C1">
      <w:pPr>
        <w:ind w:firstLine="567"/>
        <w:jc w:val="both"/>
        <w:rPr>
          <w:rFonts w:ascii="GHEA Grapalat" w:hAnsi="GHEA Grapalat"/>
          <w:sz w:val="20"/>
          <w:vertAlign w:val="superscript"/>
          <w:lang w:val="af-ZA"/>
        </w:rPr>
      </w:pPr>
      <w:r w:rsidRPr="00AC6654">
        <w:rPr>
          <w:rFonts w:ascii="GHEA Grapalat" w:hAnsi="GHEA Grapalat" w:cs="Sylfaen"/>
          <w:b/>
          <w:sz w:val="20"/>
          <w:lang w:val="hy-AM"/>
        </w:rPr>
        <w:t xml:space="preserve">2.5 աշխատանքային ռեսուրսներ՝ </w:t>
      </w:r>
      <w:r w:rsidRPr="00AC6654">
        <w:rPr>
          <w:rFonts w:ascii="GHEA Grapalat" w:hAnsi="GHEA Grapalat" w:cs="Sylfaen"/>
          <w:b/>
          <w:sz w:val="20"/>
          <w:lang w:val="af-ZA"/>
        </w:rPr>
        <w:t>համաձայն հ</w:t>
      </w:r>
      <w:r w:rsidRPr="00AC6654">
        <w:rPr>
          <w:rFonts w:ascii="GHEA Grapalat" w:hAnsi="GHEA Grapalat" w:cs="Sylfaen"/>
          <w:b/>
          <w:sz w:val="20"/>
          <w:lang w:val="hy-AM"/>
        </w:rPr>
        <w:t>ավելված</w:t>
      </w:r>
      <w:r>
        <w:rPr>
          <w:rFonts w:ascii="GHEA Grapalat" w:hAnsi="GHEA Grapalat" w:cs="Sylfaen"/>
          <w:b/>
          <w:sz w:val="20"/>
          <w:lang w:val="af-ZA"/>
        </w:rPr>
        <w:t xml:space="preserve"> N 1.</w:t>
      </w:r>
      <w:r w:rsidRPr="006E2864">
        <w:rPr>
          <w:rFonts w:ascii="GHEA Grapalat" w:hAnsi="GHEA Grapalat" w:cs="Sylfaen"/>
          <w:b/>
          <w:sz w:val="20"/>
          <w:lang w:val="hy-AM"/>
        </w:rPr>
        <w:t>4</w:t>
      </w:r>
      <w:r w:rsidRPr="00AC6654">
        <w:rPr>
          <w:rFonts w:ascii="GHEA Grapalat" w:hAnsi="GHEA Grapalat" w:cs="Sylfaen"/>
          <w:b/>
          <w:sz w:val="20"/>
          <w:lang w:val="af-ZA"/>
        </w:rPr>
        <w:t>-ի</w:t>
      </w:r>
      <w:r>
        <w:rPr>
          <w:rFonts w:ascii="GHEA Grapalat" w:hAnsi="GHEA Grapalat" w:cs="Sylfaen"/>
          <w:b/>
          <w:sz w:val="20"/>
          <w:lang w:val="af-ZA"/>
        </w:rPr>
        <w:t>.</w:t>
      </w:r>
    </w:p>
    <w:p w14:paraId="449789AB" w14:textId="77777777" w:rsidR="00F214C1" w:rsidRPr="00F566BF" w:rsidRDefault="00F214C1" w:rsidP="00F214C1">
      <w:pPr>
        <w:tabs>
          <w:tab w:val="left" w:pos="1248"/>
        </w:tabs>
        <w:ind w:firstLine="540"/>
        <w:jc w:val="both"/>
        <w:rPr>
          <w:rFonts w:ascii="GHEA Grapalat" w:hAnsi="GHEA Grapalat"/>
          <w:sz w:val="20"/>
          <w:szCs w:val="20"/>
          <w:lang w:val="es-ES"/>
        </w:rPr>
      </w:pPr>
      <w:r w:rsidRPr="00F566BF">
        <w:rPr>
          <w:rFonts w:ascii="GHEA Grapalat" w:hAnsi="GHEA Grapalat"/>
          <w:b/>
          <w:sz w:val="20"/>
          <w:szCs w:val="20"/>
          <w:lang w:val="es-ES"/>
        </w:rPr>
        <w:t>2) «Ֆինանսական չափորոշիչ»</w:t>
      </w:r>
      <w:r w:rsidRPr="00F566BF">
        <w:rPr>
          <w:rFonts w:ascii="GHEA Grapalat" w:hAnsi="GHEA Grapalat" w:cs="Sylfaen"/>
          <w:sz w:val="20"/>
          <w:lang w:val="es-ES"/>
        </w:rPr>
        <w:t>.</w:t>
      </w:r>
    </w:p>
    <w:p w14:paraId="048938AC" w14:textId="77777777" w:rsidR="00F214C1" w:rsidRPr="00F566BF" w:rsidRDefault="00F214C1" w:rsidP="00F214C1">
      <w:pPr>
        <w:ind w:firstLine="567"/>
        <w:jc w:val="both"/>
        <w:rPr>
          <w:rFonts w:ascii="GHEA Grapalat" w:hAnsi="GHEA Grapalat" w:cs="Sylfaen"/>
          <w:sz w:val="20"/>
          <w:lang w:val="af-ZA"/>
        </w:rPr>
      </w:pPr>
      <w:r w:rsidRPr="00F566BF">
        <w:rPr>
          <w:rFonts w:ascii="GHEA Grapalat" w:hAnsi="GHEA Grapalat" w:cs="Sylfaen"/>
          <w:sz w:val="20"/>
          <w:lang w:val="af-ZA"/>
        </w:rPr>
        <w:t>2.5</w:t>
      </w:r>
      <w:r>
        <w:rPr>
          <w:rFonts w:ascii="GHEA Grapalat" w:hAnsi="GHEA Grapalat" w:cs="Sylfaen"/>
          <w:sz w:val="20"/>
          <w:lang w:val="af-ZA"/>
        </w:rPr>
        <w:t xml:space="preserve"> </w:t>
      </w:r>
      <w:r w:rsidRPr="0073752D">
        <w:rPr>
          <w:rFonts w:ascii="GHEA Grapalat" w:hAnsi="GHEA Grapalat" w:cs="Sylfaen"/>
          <w:b/>
          <w:sz w:val="20"/>
          <w:lang w:val="hy-AM"/>
        </w:rPr>
        <w:t>գնային</w:t>
      </w:r>
      <w:r w:rsidRPr="0073752D">
        <w:rPr>
          <w:rFonts w:ascii="GHEA Grapalat" w:hAnsi="GHEA Grapalat" w:cs="Sylfaen"/>
          <w:b/>
          <w:sz w:val="20"/>
          <w:lang w:val="af-ZA"/>
        </w:rPr>
        <w:t xml:space="preserve"> </w:t>
      </w:r>
      <w:r w:rsidRPr="0073752D">
        <w:rPr>
          <w:rFonts w:ascii="GHEA Grapalat" w:hAnsi="GHEA Grapalat" w:cs="Sylfaen"/>
          <w:b/>
          <w:sz w:val="20"/>
          <w:lang w:val="hy-AM"/>
        </w:rPr>
        <w:t>առաջարկ</w:t>
      </w:r>
      <w:r w:rsidRPr="0073752D">
        <w:rPr>
          <w:rFonts w:ascii="GHEA Grapalat" w:hAnsi="GHEA Grapalat" w:cs="Sylfaen"/>
          <w:b/>
          <w:sz w:val="20"/>
          <w:lang w:val="af-ZA"/>
        </w:rPr>
        <w:t xml:space="preserve">` </w:t>
      </w:r>
      <w:r w:rsidRPr="0073752D">
        <w:rPr>
          <w:rFonts w:ascii="GHEA Grapalat" w:hAnsi="GHEA Grapalat" w:cs="Sylfaen"/>
          <w:b/>
          <w:sz w:val="20"/>
          <w:lang w:val="hy-AM"/>
        </w:rPr>
        <w:t>համաձայն</w:t>
      </w:r>
      <w:r w:rsidRPr="0073752D">
        <w:rPr>
          <w:rFonts w:ascii="GHEA Grapalat" w:hAnsi="GHEA Grapalat" w:cs="Sylfaen"/>
          <w:b/>
          <w:sz w:val="20"/>
          <w:lang w:val="af-ZA"/>
        </w:rPr>
        <w:t xml:space="preserve"> </w:t>
      </w:r>
      <w:r w:rsidRPr="0073752D">
        <w:rPr>
          <w:rFonts w:ascii="GHEA Grapalat" w:hAnsi="GHEA Grapalat" w:cs="Sylfaen"/>
          <w:b/>
          <w:sz w:val="20"/>
          <w:lang w:val="hy-AM"/>
        </w:rPr>
        <w:t>հավելված</w:t>
      </w:r>
      <w:r w:rsidRPr="0073752D">
        <w:rPr>
          <w:rFonts w:ascii="GHEA Grapalat" w:hAnsi="GHEA Grapalat" w:cs="Sylfaen"/>
          <w:b/>
          <w:sz w:val="20"/>
          <w:lang w:val="af-ZA"/>
        </w:rPr>
        <w:t xml:space="preserve"> N 2-</w:t>
      </w:r>
      <w:r w:rsidRPr="0073752D">
        <w:rPr>
          <w:rFonts w:ascii="GHEA Grapalat" w:hAnsi="GHEA Grapalat" w:cs="Sylfaen"/>
          <w:b/>
          <w:sz w:val="20"/>
          <w:lang w:val="hy-AM"/>
        </w:rPr>
        <w:t>ի</w:t>
      </w:r>
      <w:r w:rsidRPr="00F566BF">
        <w:rPr>
          <w:rFonts w:ascii="GHEA Grapalat" w:hAnsi="GHEA Grapalat" w:cs="Sylfaen"/>
          <w:sz w:val="20"/>
          <w:lang w:val="af-ZA"/>
        </w:rPr>
        <w:t xml:space="preserve">: Գնային առաջարկը </w:t>
      </w:r>
      <w:r w:rsidRPr="00F566BF">
        <w:rPr>
          <w:rFonts w:ascii="GHEA Grapalat" w:hAnsi="GHEA Grapalat" w:cs="Sylfaen"/>
          <w:sz w:val="20"/>
          <w:lang w:val="hy-AM"/>
        </w:rPr>
        <w:t>ներկայացվում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CB6DA8">
        <w:rPr>
          <w:rFonts w:ascii="GHEA Grapalat" w:hAnsi="GHEA Grapalat" w:cs="Sylfaen"/>
          <w:sz w:val="20"/>
          <w:lang w:val="hy-AM"/>
        </w:rPr>
        <w:t xml:space="preserve">արժեք (ինքնարժեքի և կանխատեսվող շահույթի հանրագումարը)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ավելացված</w:t>
      </w:r>
      <w:r w:rsidRPr="00F566BF">
        <w:rPr>
          <w:rFonts w:ascii="GHEA Grapalat" w:hAnsi="GHEA Grapalat" w:cs="Sylfaen"/>
          <w:sz w:val="20"/>
          <w:lang w:val="af-ZA"/>
        </w:rPr>
        <w:t xml:space="preserve"> </w:t>
      </w:r>
      <w:r w:rsidRPr="00F566BF">
        <w:rPr>
          <w:rFonts w:ascii="GHEA Grapalat" w:hAnsi="GHEA Grapalat" w:cs="Sylfaen"/>
          <w:sz w:val="20"/>
          <w:lang w:val="hy-AM"/>
        </w:rPr>
        <w:t>արժեքի</w:t>
      </w:r>
      <w:r w:rsidRPr="00F566BF">
        <w:rPr>
          <w:rFonts w:ascii="GHEA Grapalat" w:hAnsi="GHEA Grapalat" w:cs="Sylfaen"/>
          <w:sz w:val="20"/>
          <w:lang w:val="af-ZA"/>
        </w:rPr>
        <w:t xml:space="preserve"> </w:t>
      </w:r>
      <w:r w:rsidRPr="00F566BF">
        <w:rPr>
          <w:rFonts w:ascii="GHEA Grapalat" w:hAnsi="GHEA Grapalat" w:cs="Sylfaen"/>
          <w:sz w:val="20"/>
          <w:lang w:val="hy-AM"/>
        </w:rPr>
        <w:t>հարկ</w:t>
      </w:r>
      <w:r w:rsidRPr="00F566BF" w:rsidDel="001A1F55">
        <w:rPr>
          <w:rFonts w:ascii="GHEA Grapalat" w:hAnsi="GHEA Grapalat" w:cs="Sylfaen"/>
          <w:sz w:val="20"/>
          <w:lang w:val="af-ZA"/>
        </w:rPr>
        <w:t xml:space="preserve"> </w:t>
      </w:r>
      <w:r w:rsidRPr="00F566BF">
        <w:rPr>
          <w:rFonts w:ascii="GHEA Grapalat" w:hAnsi="GHEA Grapalat" w:cs="Sylfaen"/>
          <w:sz w:val="20"/>
          <w:lang w:val="hy-AM"/>
        </w:rPr>
        <w:t>ընդհանրական</w:t>
      </w:r>
      <w:r w:rsidRPr="00F566BF">
        <w:rPr>
          <w:rFonts w:ascii="GHEA Grapalat" w:hAnsi="GHEA Grapalat" w:cs="Sylfaen"/>
          <w:sz w:val="20"/>
          <w:lang w:val="af-ZA"/>
        </w:rPr>
        <w:t xml:space="preserve"> </w:t>
      </w:r>
      <w:r w:rsidRPr="00F566BF">
        <w:rPr>
          <w:rFonts w:ascii="GHEA Grapalat" w:hAnsi="GHEA Grapalat" w:cs="Sylfaen"/>
          <w:sz w:val="20"/>
          <w:lang w:val="hy-AM"/>
        </w:rPr>
        <w:t>բաղադրիչներից</w:t>
      </w:r>
      <w:r w:rsidRPr="00F566BF">
        <w:rPr>
          <w:rFonts w:ascii="GHEA Grapalat" w:hAnsi="GHEA Grapalat" w:cs="Sylfaen"/>
          <w:sz w:val="20"/>
          <w:lang w:val="af-ZA"/>
        </w:rPr>
        <w:t xml:space="preserve"> </w:t>
      </w:r>
      <w:r w:rsidRPr="00F566BF">
        <w:rPr>
          <w:rFonts w:ascii="GHEA Grapalat" w:hAnsi="GHEA Grapalat" w:cs="Sylfaen"/>
          <w:sz w:val="20"/>
          <w:lang w:val="hy-AM"/>
        </w:rPr>
        <w:t>բաղկացած</w:t>
      </w:r>
      <w:r w:rsidRPr="00F566BF">
        <w:rPr>
          <w:rFonts w:ascii="GHEA Grapalat" w:hAnsi="GHEA Grapalat" w:cs="Sylfaen"/>
          <w:sz w:val="20"/>
          <w:lang w:val="af-ZA"/>
        </w:rPr>
        <w:t xml:space="preserve"> </w:t>
      </w:r>
      <w:r w:rsidRPr="00F566BF">
        <w:rPr>
          <w:rFonts w:ascii="GHEA Grapalat" w:hAnsi="GHEA Grapalat" w:cs="Sylfaen"/>
          <w:sz w:val="20"/>
          <w:lang w:val="hy-AM"/>
        </w:rPr>
        <w:t>հաշվարկի</w:t>
      </w:r>
      <w:r w:rsidRPr="00F566BF">
        <w:rPr>
          <w:rFonts w:ascii="GHEA Grapalat" w:hAnsi="GHEA Grapalat" w:cs="Sylfaen"/>
          <w:sz w:val="20"/>
          <w:lang w:val="af-ZA"/>
        </w:rPr>
        <w:t xml:space="preserve"> </w:t>
      </w:r>
      <w:r w:rsidRPr="00F566BF">
        <w:rPr>
          <w:rFonts w:ascii="GHEA Grapalat" w:hAnsi="GHEA Grapalat" w:cs="Sylfaen"/>
          <w:sz w:val="20"/>
          <w:lang w:val="hy-AM"/>
        </w:rPr>
        <w:t>ձևով։</w:t>
      </w:r>
      <w:r w:rsidRPr="00F566BF">
        <w:rPr>
          <w:rFonts w:ascii="GHEA Grapalat" w:hAnsi="GHEA Grapalat" w:cs="Sylfaen"/>
          <w:sz w:val="20"/>
          <w:lang w:val="af-ZA"/>
        </w:rPr>
        <w:t xml:space="preserve"> </w:t>
      </w:r>
      <w:r>
        <w:rPr>
          <w:rFonts w:ascii="GHEA Grapalat" w:hAnsi="GHEA Grapalat" w:cs="Sylfaen"/>
          <w:sz w:val="20"/>
        </w:rPr>
        <w:t>Ա</w:t>
      </w:r>
      <w:r w:rsidRPr="00F566BF">
        <w:rPr>
          <w:rFonts w:ascii="GHEA Grapalat" w:hAnsi="GHEA Grapalat" w:cs="Sylfaen"/>
          <w:sz w:val="20"/>
          <w:lang w:val="hy-AM"/>
        </w:rPr>
        <w:t>րժեքի</w:t>
      </w:r>
      <w:r w:rsidRPr="00F566BF">
        <w:rPr>
          <w:rFonts w:ascii="GHEA Grapalat" w:hAnsi="GHEA Grapalat" w:cs="Sylfaen"/>
          <w:sz w:val="20"/>
          <w:lang w:val="af-ZA"/>
        </w:rPr>
        <w:t xml:space="preserve"> </w:t>
      </w:r>
      <w:r w:rsidRPr="00F566BF">
        <w:rPr>
          <w:rFonts w:ascii="GHEA Grapalat" w:hAnsi="GHEA Grapalat" w:cs="Sylfaen"/>
          <w:sz w:val="20"/>
          <w:lang w:val="ru-RU"/>
        </w:rPr>
        <w:t>բաղադրիչների</w:t>
      </w:r>
      <w:r w:rsidRPr="00F566BF">
        <w:rPr>
          <w:rFonts w:ascii="GHEA Grapalat" w:hAnsi="GHEA Grapalat" w:cs="Sylfaen"/>
          <w:sz w:val="20"/>
          <w:lang w:val="af-ZA"/>
        </w:rPr>
        <w:t xml:space="preserve"> </w:t>
      </w:r>
      <w:r w:rsidRPr="00F566BF">
        <w:rPr>
          <w:rFonts w:ascii="GHEA Grapalat" w:hAnsi="GHEA Grapalat" w:cs="Sylfaen"/>
          <w:sz w:val="20"/>
          <w:lang w:val="ru-RU"/>
        </w:rPr>
        <w:t>հաշվարկ</w:t>
      </w:r>
      <w:r w:rsidRPr="00F566BF">
        <w:rPr>
          <w:rFonts w:ascii="GHEA Grapalat" w:hAnsi="GHEA Grapalat" w:cs="Sylfaen"/>
          <w:sz w:val="20"/>
          <w:lang w:val="af-ZA"/>
        </w:rPr>
        <w:t xml:space="preserve">` </w:t>
      </w:r>
      <w:r w:rsidRPr="00F566BF">
        <w:rPr>
          <w:rFonts w:ascii="GHEA Grapalat" w:hAnsi="GHEA Grapalat" w:cs="Sylfaen"/>
          <w:sz w:val="20"/>
          <w:lang w:val="ru-RU"/>
        </w:rPr>
        <w:t>բացվածք</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մանրամասներ</w:t>
      </w:r>
      <w:r w:rsidRPr="00F566BF">
        <w:rPr>
          <w:rFonts w:ascii="GHEA Grapalat" w:hAnsi="GHEA Grapalat" w:cs="Sylfaen"/>
          <w:sz w:val="20"/>
          <w:lang w:val="af-ZA"/>
        </w:rPr>
        <w:t xml:space="preserve"> </w:t>
      </w:r>
      <w:r w:rsidRPr="00F566BF">
        <w:rPr>
          <w:rFonts w:ascii="GHEA Grapalat" w:hAnsi="GHEA Grapalat" w:cs="Sylfaen"/>
          <w:sz w:val="20"/>
          <w:lang w:val="ru-RU"/>
        </w:rPr>
        <w:t>չեն</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պահանջվում</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ներկայացվում</w:t>
      </w:r>
      <w:r w:rsidRPr="00CB6DA8">
        <w:rPr>
          <w:rFonts w:ascii="GHEA Grapalat" w:hAnsi="GHEA Grapalat" w:cs="Sylfaen"/>
          <w:sz w:val="20"/>
          <w:lang w:val="af-ZA"/>
        </w:rPr>
        <w:t>:</w:t>
      </w:r>
    </w:p>
    <w:p w14:paraId="1F4FBFE8" w14:textId="77777777" w:rsidR="00F214C1" w:rsidRPr="00F566BF" w:rsidRDefault="00F214C1" w:rsidP="00F214C1">
      <w:pPr>
        <w:ind w:firstLine="567"/>
        <w:jc w:val="both"/>
        <w:rPr>
          <w:rFonts w:ascii="GHEA Grapalat" w:hAnsi="GHEA Grapalat" w:cs="Sylfaen"/>
          <w:sz w:val="20"/>
          <w:lang w:val="af-ZA"/>
        </w:rPr>
      </w:pPr>
      <w:r w:rsidRPr="00F566BF">
        <w:rPr>
          <w:rFonts w:ascii="GHEA Grapalat" w:hAnsi="GHEA Grapalat" w:cs="Sylfaen"/>
          <w:sz w:val="20"/>
          <w:lang w:val="hy-AM"/>
        </w:rPr>
        <w:t>2.6</w:t>
      </w:r>
      <w:r w:rsidRPr="00F566BF">
        <w:rPr>
          <w:rFonts w:ascii="GHEA Grapalat" w:hAnsi="GHEA Grapalat" w:cs="Sylfaen"/>
          <w:sz w:val="20"/>
          <w:lang w:val="af-ZA"/>
        </w:rPr>
        <w:t xml:space="preserve"> Սույն </w:t>
      </w:r>
      <w:r w:rsidRPr="00F566BF">
        <w:rPr>
          <w:rFonts w:ascii="GHEA Grapalat" w:hAnsi="GHEA Grapalat" w:cs="Sylfaen"/>
          <w:sz w:val="20"/>
          <w:lang w:val="ru-RU"/>
        </w:rPr>
        <w:t>հրավերով</w:t>
      </w:r>
      <w:r w:rsidRPr="00F566BF">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5181DB35" w14:textId="77777777" w:rsidR="00F214C1" w:rsidRPr="00F566BF" w:rsidRDefault="00F214C1" w:rsidP="00F214C1">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7DC3555E" w14:textId="77777777" w:rsidR="00F214C1" w:rsidRPr="00F566BF" w:rsidRDefault="00F214C1" w:rsidP="00F214C1">
      <w:pPr>
        <w:jc w:val="center"/>
        <w:rPr>
          <w:rFonts w:ascii="GHEA Grapalat" w:hAnsi="GHEA Grapalat"/>
          <w:b/>
          <w:sz w:val="20"/>
          <w:lang w:val="af-ZA"/>
        </w:rPr>
      </w:pP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 1</w:t>
      </w:r>
    </w:p>
    <w:p w14:paraId="6414FAF0" w14:textId="6AD098AB" w:rsidR="00B2572B" w:rsidRPr="00F566BF" w:rsidRDefault="00B2572B" w:rsidP="00EF3662">
      <w:pPr>
        <w:pStyle w:val="31"/>
        <w:spacing w:line="240" w:lineRule="auto"/>
        <w:jc w:val="right"/>
        <w:rPr>
          <w:rFonts w:ascii="GHEA Grapalat" w:hAnsi="GHEA Grapalat" w:cs="Arial"/>
          <w:b/>
          <w:lang w:val="es-ES"/>
        </w:rPr>
      </w:pPr>
      <w:r w:rsidRPr="00F566BF">
        <w:rPr>
          <w:rFonts w:ascii="GHEA Grapalat" w:hAnsi="GHEA Grapalat"/>
          <w:sz w:val="24"/>
          <w:szCs w:val="24"/>
          <w:lang w:val="af-ZA"/>
        </w:rPr>
        <w:t>«</w:t>
      </w:r>
      <w:r w:rsidR="00B83A57" w:rsidRPr="00B83A57">
        <w:rPr>
          <w:rFonts w:ascii="GHEA Grapalat" w:hAnsi="GHEA Grapalat" w:cs="Sylfaen"/>
          <w:b/>
          <w:lang w:val="es-ES"/>
        </w:rPr>
        <w:t xml:space="preserve"> </w:t>
      </w:r>
      <w:r w:rsidR="00620D97">
        <w:rPr>
          <w:rFonts w:ascii="GHEA Grapalat" w:hAnsi="GHEA Grapalat" w:cs="Sylfaen"/>
          <w:b/>
          <w:lang w:val="hy-AM"/>
        </w:rPr>
        <w:t>ՔԲԿ</w:t>
      </w:r>
      <w:r w:rsidR="00B83A57">
        <w:rPr>
          <w:rFonts w:ascii="GHEA Grapalat" w:hAnsi="GHEA Grapalat" w:cs="Sylfaen"/>
          <w:b/>
          <w:lang w:val="es-ES"/>
        </w:rPr>
        <w:t>-</w:t>
      </w:r>
      <w:r w:rsidR="00620D97">
        <w:rPr>
          <w:rFonts w:ascii="GHEA Grapalat" w:hAnsi="GHEA Grapalat" w:cs="Sylfaen"/>
          <w:b/>
          <w:lang w:val="hy-AM"/>
        </w:rPr>
        <w:t>ԳՀԾ</w:t>
      </w:r>
      <w:r w:rsidR="00B83A57">
        <w:rPr>
          <w:rFonts w:ascii="GHEA Grapalat" w:hAnsi="GHEA Grapalat" w:cs="Sylfaen"/>
          <w:b/>
          <w:lang w:val="es-ES"/>
        </w:rPr>
        <w:t>ՁԲ-</w:t>
      </w:r>
      <w:r w:rsidR="00B33F3A">
        <w:rPr>
          <w:rFonts w:ascii="GHEA Grapalat" w:hAnsi="GHEA Grapalat" w:cs="Sylfaen"/>
          <w:b/>
          <w:lang w:val="es-ES"/>
        </w:rPr>
        <w:t>24/</w:t>
      </w:r>
      <w:r w:rsidR="00620D97">
        <w:rPr>
          <w:rFonts w:ascii="GHEA Grapalat" w:hAnsi="GHEA Grapalat" w:cs="Sylfaen"/>
          <w:b/>
          <w:lang w:val="hy-AM"/>
        </w:rPr>
        <w:t>19</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r w:rsidRPr="00F566BF">
        <w:rPr>
          <w:rFonts w:ascii="GHEA Grapalat" w:hAnsi="GHEA Grapalat" w:cs="Sylfaen"/>
          <w:b/>
          <w:lang w:val="es-ES"/>
        </w:rPr>
        <w:t>ծածկագրով</w:t>
      </w:r>
    </w:p>
    <w:p w14:paraId="13EBB78F" w14:textId="0DDB3BA7" w:rsidR="00B2572B" w:rsidRPr="00F566BF" w:rsidRDefault="00620D97"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F566BF">
        <w:rPr>
          <w:rFonts w:ascii="GHEA Grapalat" w:hAnsi="GHEA Grapalat" w:cs="Arial"/>
          <w:b/>
          <w:lang w:val="es-ES"/>
        </w:rPr>
        <w:t xml:space="preserve"> </w:t>
      </w:r>
      <w:r w:rsidR="00B2572B"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1D6E0C5F" w:rsidR="00B2572B" w:rsidRPr="00F566BF" w:rsidRDefault="00620D97"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gramStart"/>
      <w:r w:rsidRPr="00F566BF">
        <w:rPr>
          <w:rFonts w:ascii="GHEA Grapalat" w:hAnsi="GHEA Grapalat" w:cs="Sylfaen"/>
          <w:sz w:val="20"/>
          <w:szCs w:val="20"/>
          <w:lang w:val="es-ES"/>
        </w:rPr>
        <w:t>հայտնում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5FD4BCA8"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Pr="00F566BF">
        <w:rPr>
          <w:rFonts w:ascii="GHEA Grapalat" w:hAnsi="GHEA Grapalat"/>
          <w:lang w:val="es-ES"/>
        </w:rPr>
        <w:t>«</w:t>
      </w:r>
      <w:r w:rsidR="00620D97">
        <w:rPr>
          <w:rFonts w:ascii="GHEA Grapalat" w:hAnsi="GHEA Grapalat" w:cs="Sylfaen"/>
          <w:b/>
          <w:lang w:val="hy-AM"/>
        </w:rPr>
        <w:t>ՔԲԿ</w:t>
      </w:r>
      <w:r w:rsidR="00620D97">
        <w:rPr>
          <w:rFonts w:ascii="GHEA Grapalat" w:hAnsi="GHEA Grapalat" w:cs="Sylfaen"/>
          <w:b/>
          <w:lang w:val="es-ES"/>
        </w:rPr>
        <w:t>-</w:t>
      </w:r>
      <w:r w:rsidR="00620D97">
        <w:rPr>
          <w:rFonts w:ascii="GHEA Grapalat" w:hAnsi="GHEA Grapalat" w:cs="Sylfaen"/>
          <w:b/>
          <w:lang w:val="hy-AM"/>
        </w:rPr>
        <w:t>ԳՀԾ</w:t>
      </w:r>
      <w:r w:rsidR="00620D97">
        <w:rPr>
          <w:rFonts w:ascii="GHEA Grapalat" w:hAnsi="GHEA Grapalat" w:cs="Sylfaen"/>
          <w:b/>
          <w:lang w:val="es-ES"/>
        </w:rPr>
        <w:t>ՁԲ-24/</w:t>
      </w:r>
      <w:r w:rsidR="00620D97">
        <w:rPr>
          <w:rFonts w:ascii="GHEA Grapalat" w:hAnsi="GHEA Grapalat" w:cs="Sylfaen"/>
          <w:b/>
          <w:lang w:val="hy-AM"/>
        </w:rPr>
        <w:t>19</w:t>
      </w:r>
      <w:r w:rsidRPr="00F566BF">
        <w:rPr>
          <w:rFonts w:ascii="GHEA Grapalat" w:hAnsi="GHEA Grapalat"/>
          <w:lang w:val="es-ES"/>
        </w:rPr>
        <w:t>»</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gram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gramEnd"/>
      <w:r w:rsidRPr="00F566BF">
        <w:rPr>
          <w:rFonts w:ascii="GHEA Grapalat" w:hAnsi="GHEA Grapalat" w:cs="Sylfaen"/>
          <w:vertAlign w:val="superscript"/>
          <w:lang w:val="es-ES"/>
        </w:rPr>
        <w:t xml:space="preserve"> անվանումը</w:t>
      </w:r>
    </w:p>
    <w:p w14:paraId="760D5B3E" w14:textId="4A3E237D" w:rsidR="00B2572B" w:rsidRPr="00F566BF" w:rsidRDefault="00620D97"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չափաբաժնին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gramStart"/>
      <w:r w:rsidRPr="00F566BF">
        <w:rPr>
          <w:rFonts w:ascii="GHEA Grapalat" w:hAnsi="GHEA Grapalat" w:cs="Sylfaen"/>
          <w:sz w:val="20"/>
          <w:szCs w:val="20"/>
          <w:lang w:val="es-ES"/>
        </w:rPr>
        <w:t>պահանջներին</w:t>
      </w:r>
      <w:proofErr w:type="gramEnd"/>
      <w:r w:rsidRPr="00F566BF">
        <w:rPr>
          <w:rFonts w:ascii="GHEA Grapalat" w:hAnsi="GHEA Grapalat" w:cs="Sylfaen"/>
          <w:sz w:val="20"/>
          <w:szCs w:val="20"/>
          <w:lang w:val="es-ES"/>
        </w:rPr>
        <w:t xml:space="preserve">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gramStart"/>
      <w:r w:rsidRPr="00F566BF">
        <w:rPr>
          <w:rFonts w:ascii="GHEA Grapalat" w:hAnsi="GHEA Grapalat" w:cs="Sylfaen"/>
          <w:sz w:val="20"/>
          <w:szCs w:val="20"/>
          <w:lang w:val="es-ES"/>
        </w:rPr>
        <w:t>ռեզիդենտ</w:t>
      </w:r>
      <w:proofErr w:type="gram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երկրի</w:t>
      </w:r>
      <w:proofErr w:type="gram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հարկ</w:t>
      </w:r>
      <w:proofErr w:type="gramEnd"/>
      <w:r w:rsidRPr="00F566BF">
        <w:rPr>
          <w:rFonts w:ascii="GHEA Grapalat" w:hAnsi="GHEA Grapalat" w:cs="Arial"/>
          <w:vertAlign w:val="superscript"/>
          <w:lang w:val="es-ES"/>
        </w:rPr>
        <w:t xml:space="preserve">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էլեկտրոնային</w:t>
      </w:r>
      <w:proofErr w:type="gram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0AC54DAA"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gramStart"/>
      <w:r w:rsidRPr="00F71502">
        <w:rPr>
          <w:rFonts w:ascii="GHEA Grapalat" w:hAnsi="GHEA Grapalat" w:cs="Arial"/>
          <w:sz w:val="20"/>
          <w:szCs w:val="20"/>
          <w:lang w:val="es-ES"/>
        </w:rPr>
        <w:t>բավարարում</w:t>
      </w:r>
      <w:proofErr w:type="gram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620D97" w:rsidRPr="00F566BF">
        <w:rPr>
          <w:rFonts w:ascii="GHEA Grapalat" w:hAnsi="GHEA Grapalat"/>
          <w:lang w:val="es-ES"/>
        </w:rPr>
        <w:t>«</w:t>
      </w:r>
      <w:r w:rsidR="00620D97">
        <w:rPr>
          <w:rFonts w:ascii="GHEA Grapalat" w:hAnsi="GHEA Grapalat" w:cs="Sylfaen"/>
          <w:b/>
          <w:lang w:val="hy-AM"/>
        </w:rPr>
        <w:t>ՔԲԿ</w:t>
      </w:r>
      <w:r w:rsidR="00620D97">
        <w:rPr>
          <w:rFonts w:ascii="GHEA Grapalat" w:hAnsi="GHEA Grapalat" w:cs="Sylfaen"/>
          <w:b/>
          <w:lang w:val="es-ES"/>
        </w:rPr>
        <w:t>-</w:t>
      </w:r>
      <w:r w:rsidR="00620D97">
        <w:rPr>
          <w:rFonts w:ascii="GHEA Grapalat" w:hAnsi="GHEA Grapalat" w:cs="Sylfaen"/>
          <w:b/>
          <w:lang w:val="hy-AM"/>
        </w:rPr>
        <w:t>ԳՀԾ</w:t>
      </w:r>
      <w:r w:rsidR="00620D97">
        <w:rPr>
          <w:rFonts w:ascii="GHEA Grapalat" w:hAnsi="GHEA Grapalat" w:cs="Sylfaen"/>
          <w:b/>
          <w:lang w:val="es-ES"/>
        </w:rPr>
        <w:t>ՁԲ-24/</w:t>
      </w:r>
      <w:r w:rsidR="00620D97">
        <w:rPr>
          <w:rFonts w:ascii="GHEA Grapalat" w:hAnsi="GHEA Grapalat" w:cs="Sylfaen"/>
          <w:b/>
          <w:lang w:val="hy-AM"/>
        </w:rPr>
        <w:t>19</w:t>
      </w:r>
      <w:r w:rsidR="00620D97" w:rsidRPr="00F566BF">
        <w:rPr>
          <w:rFonts w:ascii="GHEA Grapalat" w:hAnsi="GHEA Grapalat"/>
          <w:lang w:val="es-ES"/>
        </w:rPr>
        <w:t>»</w:t>
      </w:r>
      <w:r w:rsidR="00620D97" w:rsidRPr="00F566BF">
        <w:rPr>
          <w:rFonts w:ascii="GHEA Grapalat" w:hAnsi="GHEA Grapalat"/>
          <w:sz w:val="20"/>
          <w:szCs w:val="20"/>
          <w:lang w:val="es-ES"/>
        </w:rPr>
        <w:t xml:space="preserve"> </w:t>
      </w:r>
      <w:r w:rsidRPr="00F71502">
        <w:rPr>
          <w:rFonts w:ascii="GHEA Grapalat" w:hAnsi="GHEA Grapalat" w:cs="Arial"/>
          <w:sz w:val="20"/>
          <w:szCs w:val="20"/>
          <w:lang w:val="es-ES"/>
        </w:rPr>
        <w:t xml:space="preserve">*  ծածկագրով  </w:t>
      </w:r>
      <w:r w:rsidR="00A30BF4">
        <w:rPr>
          <w:rFonts w:ascii="GHEA Grapalat" w:hAnsi="GHEA Grapalat" w:cs="Arial"/>
          <w:sz w:val="20"/>
          <w:szCs w:val="20"/>
          <w:lang w:val="hy-AM"/>
        </w:rPr>
        <w:t>գնանշման հարցման</w:t>
      </w:r>
      <w:r w:rsidRPr="00F71502">
        <w:rPr>
          <w:rFonts w:ascii="GHEA Grapalat" w:hAnsi="GHEA Grapalat" w:cs="Arial"/>
          <w:sz w:val="20"/>
          <w:szCs w:val="20"/>
          <w:lang w:val="es-ES"/>
        </w:rPr>
        <w:t xml:space="preserve">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24561CC6"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20D97" w:rsidRPr="00F566BF">
        <w:rPr>
          <w:rFonts w:ascii="GHEA Grapalat" w:hAnsi="GHEA Grapalat"/>
          <w:lang w:val="es-ES"/>
        </w:rPr>
        <w:t>«</w:t>
      </w:r>
      <w:r w:rsidR="00620D97">
        <w:rPr>
          <w:rFonts w:ascii="GHEA Grapalat" w:hAnsi="GHEA Grapalat" w:cs="Sylfaen"/>
          <w:b/>
          <w:lang w:val="hy-AM"/>
        </w:rPr>
        <w:t>ՔԲԿ</w:t>
      </w:r>
      <w:r w:rsidR="00620D97">
        <w:rPr>
          <w:rFonts w:ascii="GHEA Grapalat" w:hAnsi="GHEA Grapalat" w:cs="Sylfaen"/>
          <w:b/>
          <w:lang w:val="es-ES"/>
        </w:rPr>
        <w:t>-</w:t>
      </w:r>
      <w:r w:rsidR="00620D97">
        <w:rPr>
          <w:rFonts w:ascii="GHEA Grapalat" w:hAnsi="GHEA Grapalat" w:cs="Sylfaen"/>
          <w:b/>
          <w:lang w:val="hy-AM"/>
        </w:rPr>
        <w:t>ԳՀԾ</w:t>
      </w:r>
      <w:r w:rsidR="00620D97">
        <w:rPr>
          <w:rFonts w:ascii="GHEA Grapalat" w:hAnsi="GHEA Grapalat" w:cs="Sylfaen"/>
          <w:b/>
          <w:lang w:val="es-ES"/>
        </w:rPr>
        <w:t>ՁԲ-24/</w:t>
      </w:r>
      <w:r w:rsidR="00620D97">
        <w:rPr>
          <w:rFonts w:ascii="GHEA Grapalat" w:hAnsi="GHEA Grapalat" w:cs="Sylfaen"/>
          <w:b/>
          <w:lang w:val="hy-AM"/>
        </w:rPr>
        <w:t>19</w:t>
      </w:r>
      <w:r w:rsidR="00620D97" w:rsidRPr="00F566BF">
        <w:rPr>
          <w:rFonts w:ascii="GHEA Grapalat" w:hAnsi="GHEA Grapalat"/>
          <w:lang w:val="es-ES"/>
        </w:rPr>
        <w:t>»</w:t>
      </w:r>
      <w:r w:rsidR="00620D97" w:rsidRPr="00F566BF">
        <w:rPr>
          <w:rFonts w:ascii="GHEA Grapalat" w:hAnsi="GHEA Grapalat"/>
          <w:sz w:val="20"/>
          <w:szCs w:val="20"/>
          <w:lang w:val="es-ES"/>
        </w:rPr>
        <w:t xml:space="preserve"> </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 xml:space="preserve">ծածկագրով </w:t>
      </w:r>
      <w:r w:rsidR="00A30BF4">
        <w:rPr>
          <w:rFonts w:ascii="GHEA Grapalat" w:hAnsi="GHEA Grapalat" w:cs="Arial"/>
          <w:sz w:val="20"/>
          <w:szCs w:val="20"/>
          <w:lang w:val="hy-AM"/>
        </w:rPr>
        <w:t>գնանշման հարցման</w:t>
      </w:r>
      <w:r w:rsidR="00A30BF4" w:rsidRPr="00F71502">
        <w:rPr>
          <w:rFonts w:ascii="GHEA Grapalat" w:hAnsi="GHEA Grapalat" w:cs="Arial"/>
          <w:sz w:val="20"/>
          <w:szCs w:val="20"/>
          <w:lang w:val="es-ES"/>
        </w:rPr>
        <w:t xml:space="preserve"> </w:t>
      </w:r>
      <w:r w:rsidR="006C3873" w:rsidRPr="00F71502">
        <w:rPr>
          <w:rFonts w:ascii="GHEA Grapalat" w:hAnsi="GHEA Grapalat" w:cs="Arial"/>
          <w:sz w:val="20"/>
          <w:szCs w:val="20"/>
          <w:lang w:val="es-ES"/>
        </w:rPr>
        <w:t>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փոխկապակցված</w:t>
      </w:r>
      <w:proofErr w:type="gramEnd"/>
      <w:r w:rsidRPr="00F566BF">
        <w:rPr>
          <w:rFonts w:ascii="GHEA Grapalat" w:hAnsi="GHEA Grapalat" w:cs="Arial"/>
          <w:sz w:val="20"/>
          <w:szCs w:val="20"/>
          <w:lang w:val="es-ES"/>
        </w:rPr>
        <w:t xml:space="preserve">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lastRenderedPageBreak/>
        <w:t>կողմից</w:t>
      </w:r>
      <w:proofErr w:type="gramEnd"/>
      <w:r w:rsidRPr="00F566BF">
        <w:rPr>
          <w:rFonts w:ascii="GHEA Grapalat" w:hAnsi="GHEA Grapalat" w:cs="Arial"/>
          <w:sz w:val="20"/>
          <w:szCs w:val="20"/>
          <w:lang w:val="es-ES"/>
        </w:rPr>
        <w:t xml:space="preserve">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gramStart"/>
      <w:r w:rsidRPr="00F566BF">
        <w:rPr>
          <w:rFonts w:ascii="GHEA Grapalat" w:hAnsi="GHEA Grapalat" w:cs="Arial"/>
          <w:sz w:val="20"/>
          <w:szCs w:val="20"/>
          <w:lang w:val="es-ES"/>
        </w:rPr>
        <w:t>պատկանող</w:t>
      </w:r>
      <w:proofErr w:type="gramEnd"/>
      <w:r w:rsidRPr="00F566B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gramStart"/>
      <w:r w:rsidRPr="00F87FBC">
        <w:rPr>
          <w:rFonts w:ascii="GHEA Grapalat" w:hAnsi="GHEA Grapalat" w:cs="Arial"/>
          <w:sz w:val="20"/>
          <w:szCs w:val="20"/>
          <w:lang w:val="es-ES"/>
        </w:rPr>
        <w:t>տեղեկություններ</w:t>
      </w:r>
      <w:proofErr w:type="gramEnd"/>
      <w:r w:rsidRPr="00F87FBC">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F566BF" w:rsidRDefault="00B2572B" w:rsidP="00EF3662">
      <w:pPr>
        <w:jc w:val="both"/>
        <w:rPr>
          <w:rFonts w:ascii="GHEA Grapalat" w:hAnsi="GHEA Grapalat" w:cs="Arial"/>
          <w:sz w:val="20"/>
          <w:vertAlign w:val="superscript"/>
          <w:lang w:val="es-ES"/>
        </w:rPr>
      </w:pPr>
    </w:p>
    <w:p w14:paraId="327DB008" w14:textId="77777777" w:rsidR="00B2572B" w:rsidRPr="00F566BF" w:rsidRDefault="00B2572B" w:rsidP="00EF3662">
      <w:pPr>
        <w:jc w:val="both"/>
        <w:rPr>
          <w:rFonts w:ascii="GHEA Grapalat" w:hAnsi="GHEA Grapalat"/>
          <w:sz w:val="20"/>
          <w:lang w:val="hy-AM"/>
        </w:rPr>
      </w:pPr>
      <w:r w:rsidRPr="00F566BF">
        <w:rPr>
          <w:rFonts w:ascii="GHEA Grapalat" w:hAnsi="GHEA Grapalat"/>
          <w:sz w:val="20"/>
          <w:lang w:val="hy-AM"/>
        </w:rPr>
        <w:t xml:space="preserve">    </w:t>
      </w:r>
    </w:p>
    <w:p w14:paraId="1AD6F7E1" w14:textId="77777777" w:rsidR="00B2572B" w:rsidRPr="00F566BF" w:rsidRDefault="00B2572B" w:rsidP="00EF3662">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af6"/>
          <w:rFonts w:ascii="GHEA Grapalat" w:hAnsi="GHEA Grapalat" w:cs="Arial"/>
          <w:color w:val="FFFFFF"/>
          <w:sz w:val="20"/>
          <w:lang w:val="hy-AM"/>
        </w:rPr>
        <w:footnoteReference w:id="6"/>
      </w:r>
      <w:r w:rsidRPr="00F566BF">
        <w:rPr>
          <w:rFonts w:ascii="GHEA Grapalat" w:hAnsi="GHEA Grapalat" w:cs="Arial"/>
          <w:sz w:val="20"/>
          <w:lang w:val="hy-AM"/>
        </w:rPr>
        <w:tab/>
      </w:r>
      <w:r w:rsidRPr="00F566BF">
        <w:rPr>
          <w:rFonts w:ascii="GHEA Grapalat" w:hAnsi="GHEA Grapalat" w:cs="Arial"/>
          <w:sz w:val="20"/>
          <w:lang w:val="hy-AM"/>
        </w:rPr>
        <w:tab/>
        <w:t xml:space="preserve"> </w:t>
      </w:r>
    </w:p>
    <w:p w14:paraId="43F02577" w14:textId="77777777" w:rsidR="00B2572B" w:rsidRPr="00F566BF" w:rsidRDefault="00B2572B" w:rsidP="00EF3662">
      <w:pPr>
        <w:pStyle w:val="31"/>
        <w:spacing w:line="240" w:lineRule="auto"/>
        <w:jc w:val="right"/>
        <w:rPr>
          <w:rFonts w:ascii="GHEA Grapalat" w:hAnsi="GHEA Grapalat"/>
          <w:b/>
          <w:lang w:val="hy-AM"/>
        </w:rPr>
      </w:pPr>
    </w:p>
    <w:p w14:paraId="6EDA1EF1" w14:textId="77777777" w:rsidR="00B2572B" w:rsidRPr="00F566BF" w:rsidRDefault="00B2572B" w:rsidP="00EF3662">
      <w:pPr>
        <w:pStyle w:val="31"/>
        <w:spacing w:line="240" w:lineRule="auto"/>
        <w:jc w:val="right"/>
        <w:rPr>
          <w:rFonts w:ascii="GHEA Grapalat" w:hAnsi="GHEA Grapalat"/>
          <w:b/>
          <w:lang w:val="hy-AM"/>
        </w:rPr>
      </w:pPr>
    </w:p>
    <w:p w14:paraId="40E20627" w14:textId="77777777" w:rsidR="00AA0C89" w:rsidRPr="00F566BF" w:rsidRDefault="00CE3A99" w:rsidP="00AA0C89">
      <w:pPr>
        <w:pStyle w:val="31"/>
        <w:spacing w:line="240" w:lineRule="auto"/>
        <w:jc w:val="right"/>
        <w:rPr>
          <w:rFonts w:ascii="GHEA Grapalat" w:hAnsi="GHEA Grapalat" w:cs="Sylfaen"/>
          <w:b/>
          <w:lang w:val="hy-AM"/>
        </w:rPr>
      </w:pPr>
      <w:r w:rsidRPr="00F566BF">
        <w:rPr>
          <w:rFonts w:ascii="GHEA Grapalat" w:hAnsi="GHEA Grapalat" w:cs="Sylfaen"/>
          <w:b/>
          <w:lang w:val="hy-AM"/>
        </w:rPr>
        <w:br w:type="page"/>
      </w:r>
    </w:p>
    <w:p w14:paraId="296986C0" w14:textId="77777777" w:rsidR="00161442" w:rsidRPr="00F566BF" w:rsidRDefault="00161442" w:rsidP="00161442">
      <w:pPr>
        <w:pStyle w:val="31"/>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14E19661" w:rsidR="00161442" w:rsidRPr="00F566BF" w:rsidRDefault="00620D97" w:rsidP="00161442">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w:t>
      </w:r>
      <w:r>
        <w:rPr>
          <w:rFonts w:ascii="GHEA Grapalat" w:hAnsi="GHEA Grapalat" w:cs="Sylfaen"/>
          <w:b/>
          <w:lang w:val="hy-AM"/>
        </w:rPr>
        <w:t>ԳՀԾ</w:t>
      </w:r>
      <w:r>
        <w:rPr>
          <w:rFonts w:ascii="GHEA Grapalat" w:hAnsi="GHEA Grapalat" w:cs="Sylfaen"/>
          <w:b/>
          <w:lang w:val="es-ES"/>
        </w:rPr>
        <w:t>ՁԲ-24/</w:t>
      </w:r>
      <w:r>
        <w:rPr>
          <w:rFonts w:ascii="GHEA Grapalat" w:hAnsi="GHEA Grapalat" w:cs="Sylfaen"/>
          <w:b/>
          <w:lang w:val="hy-AM"/>
        </w:rPr>
        <w:t>19</w:t>
      </w:r>
      <w:r w:rsidRPr="00F566BF">
        <w:rPr>
          <w:rFonts w:ascii="GHEA Grapalat" w:hAnsi="GHEA Grapalat"/>
          <w:lang w:val="es-ES"/>
        </w:rPr>
        <w:t xml:space="preserve">» </w:t>
      </w:r>
      <w:r w:rsidR="00161442" w:rsidRPr="00F566BF">
        <w:rPr>
          <w:rFonts w:ascii="GHEA Grapalat" w:hAnsi="GHEA Grapalat" w:cs="Sylfaen"/>
          <w:b/>
          <w:lang w:val="hy-AM"/>
        </w:rPr>
        <w:t>*</w:t>
      </w:r>
      <w:r w:rsidR="00161442" w:rsidRPr="00F566BF">
        <w:rPr>
          <w:rFonts w:ascii="GHEA Grapalat" w:hAnsi="GHEA Grapalat"/>
          <w:b/>
          <w:lang w:val="hy-AM"/>
        </w:rPr>
        <w:t xml:space="preserve">  </w:t>
      </w:r>
      <w:r w:rsidR="00161442" w:rsidRPr="00F566BF">
        <w:rPr>
          <w:rFonts w:ascii="GHEA Grapalat" w:hAnsi="GHEA Grapalat" w:cs="Sylfaen"/>
          <w:b/>
          <w:lang w:val="hy-AM"/>
        </w:rPr>
        <w:t>ծածկագրով</w:t>
      </w:r>
    </w:p>
    <w:p w14:paraId="0AF53EEE" w14:textId="4549DF44" w:rsidR="00161442" w:rsidRDefault="00A30BF4" w:rsidP="00161442">
      <w:pPr>
        <w:pStyle w:val="31"/>
        <w:spacing w:line="240" w:lineRule="auto"/>
        <w:jc w:val="right"/>
        <w:rPr>
          <w:rFonts w:ascii="GHEA Grapalat" w:hAnsi="GHEA Grapalat" w:cs="Sylfaen"/>
          <w:b/>
          <w:lang w:val="hy-AM"/>
        </w:rPr>
      </w:pPr>
      <w:r w:rsidRPr="00A30BF4">
        <w:rPr>
          <w:rFonts w:ascii="GHEA Grapalat" w:hAnsi="GHEA Grapalat" w:cs="Sylfaen"/>
          <w:b/>
          <w:lang w:val="hy-AM"/>
        </w:rPr>
        <w:t xml:space="preserve">գնանշման հարցման </w:t>
      </w:r>
      <w:r w:rsidR="00161442" w:rsidRPr="00F566BF">
        <w:rPr>
          <w:rFonts w:ascii="GHEA Grapalat" w:hAnsi="GHEA Grapalat" w:cs="Sylfaen"/>
          <w:b/>
          <w:lang w:val="hy-AM"/>
        </w:rPr>
        <w:t>հրավերի</w:t>
      </w:r>
    </w:p>
    <w:p w14:paraId="7D7BE7D4" w14:textId="77777777" w:rsidR="00CE11B7" w:rsidRDefault="00CE11B7" w:rsidP="00161442">
      <w:pPr>
        <w:pStyle w:val="31"/>
        <w:spacing w:line="240" w:lineRule="auto"/>
        <w:jc w:val="right"/>
        <w:rPr>
          <w:rFonts w:ascii="GHEA Grapalat" w:hAnsi="GHEA Grapalat" w:cs="Sylfaen"/>
          <w:b/>
          <w:lang w:val="hy-AM"/>
        </w:rPr>
      </w:pPr>
    </w:p>
    <w:p w14:paraId="1579B923" w14:textId="77777777" w:rsidR="00CE11B7" w:rsidRDefault="00CE11B7" w:rsidP="00161442">
      <w:pPr>
        <w:pStyle w:val="31"/>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3E043E7E" w:rsidR="00CE11B7" w:rsidRPr="00FD1EE4" w:rsidRDefault="00CE11B7" w:rsidP="00CE11B7">
      <w:pPr>
        <w:rPr>
          <w:rFonts w:ascii="GHEA Grapalat" w:eastAsia="GHEA Grapalat" w:hAnsi="GHEA Grapalat" w:cs="GHEA Grapalat"/>
        </w:rPr>
      </w:pP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43DE36BF"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3EE72876" w:rsidR="00CE11B7" w:rsidRPr="00FD1EE4" w:rsidRDefault="00CE11B7" w:rsidP="00CE11B7">
      <w:pPr>
        <w:rPr>
          <w:rFonts w:ascii="GHEA Grapalat" w:eastAsia="GHEA Grapalat" w:hAnsi="GHEA Grapalat" w:cs="GHEA Grapalat"/>
          <w:b/>
        </w:rPr>
      </w:pP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 xml:space="preserve">իրավունք ունի նշանակելու կամ հեռացնելու իրավաբանական անձի </w:t>
            </w:r>
            <w:r w:rsidR="00CE11B7" w:rsidRPr="00FD1EE4">
              <w:rPr>
                <w:rFonts w:ascii="GHEA Grapalat" w:eastAsia="GHEA Grapalat" w:hAnsi="GHEA Grapalat" w:cs="GHEA Grapalat"/>
              </w:rPr>
              <w:lastRenderedPageBreak/>
              <w:t>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B92FEA"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5552F87"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B92FEA"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4507FFFF"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31"/>
        <w:spacing w:line="240" w:lineRule="auto"/>
        <w:jc w:val="right"/>
        <w:rPr>
          <w:rFonts w:ascii="GHEA Grapalat" w:hAnsi="GHEA Grapalat" w:cs="Arial"/>
          <w:b/>
        </w:rPr>
      </w:pPr>
    </w:p>
    <w:p w14:paraId="7A8A6BCF" w14:textId="77777777" w:rsidR="00CE11B7" w:rsidRDefault="00CE11B7" w:rsidP="00CE11B7">
      <w:pPr>
        <w:pStyle w:val="31"/>
        <w:spacing w:line="240" w:lineRule="auto"/>
        <w:ind w:firstLine="0"/>
        <w:jc w:val="left"/>
        <w:rPr>
          <w:rFonts w:ascii="GHEA Grapalat" w:hAnsi="GHEA Grapalat"/>
          <w:i/>
          <w:sz w:val="16"/>
          <w:szCs w:val="16"/>
          <w:lang w:val="hy-AM"/>
        </w:rPr>
      </w:pPr>
    </w:p>
    <w:p w14:paraId="2B56CDED" w14:textId="77777777" w:rsidR="00CE11B7" w:rsidRDefault="00CE11B7" w:rsidP="00CE11B7">
      <w:pPr>
        <w:pStyle w:val="31"/>
        <w:spacing w:line="240" w:lineRule="auto"/>
        <w:ind w:firstLine="0"/>
        <w:jc w:val="left"/>
        <w:rPr>
          <w:rFonts w:ascii="GHEA Grapalat" w:hAnsi="GHEA Grapalat"/>
          <w:i/>
          <w:sz w:val="16"/>
          <w:szCs w:val="16"/>
          <w:lang w:val="hy-AM"/>
        </w:rPr>
      </w:pPr>
    </w:p>
    <w:p w14:paraId="3C26BBF7" w14:textId="77777777" w:rsidR="00CE11B7" w:rsidRDefault="00CE11B7" w:rsidP="00CE11B7">
      <w:pPr>
        <w:pStyle w:val="31"/>
        <w:spacing w:line="240" w:lineRule="auto"/>
        <w:ind w:firstLine="0"/>
        <w:jc w:val="left"/>
        <w:rPr>
          <w:rFonts w:ascii="GHEA Grapalat" w:hAnsi="GHEA Grapalat"/>
          <w:i/>
          <w:sz w:val="16"/>
          <w:szCs w:val="16"/>
          <w:lang w:val="hy-AM"/>
        </w:rPr>
      </w:pPr>
    </w:p>
    <w:p w14:paraId="3505B56B" w14:textId="77777777" w:rsidR="00CE11B7" w:rsidRDefault="00CE11B7" w:rsidP="00CE11B7">
      <w:pPr>
        <w:pStyle w:val="31"/>
        <w:spacing w:line="240" w:lineRule="auto"/>
        <w:ind w:firstLine="0"/>
        <w:jc w:val="left"/>
        <w:rPr>
          <w:rFonts w:ascii="GHEA Grapalat" w:hAnsi="GHEA Grapalat"/>
          <w:i/>
          <w:sz w:val="16"/>
          <w:szCs w:val="16"/>
          <w:lang w:val="hy-AM"/>
        </w:rPr>
      </w:pPr>
    </w:p>
    <w:p w14:paraId="370D96AC" w14:textId="77777777" w:rsidR="00CE11B7" w:rsidRDefault="00CE11B7" w:rsidP="00CE11B7">
      <w:pPr>
        <w:pStyle w:val="31"/>
        <w:spacing w:line="240" w:lineRule="auto"/>
        <w:ind w:firstLine="0"/>
        <w:jc w:val="left"/>
        <w:rPr>
          <w:rFonts w:ascii="GHEA Grapalat" w:hAnsi="GHEA Grapalat"/>
          <w:b/>
          <w:lang w:val="hy-AM"/>
        </w:rPr>
      </w:pPr>
    </w:p>
    <w:p w14:paraId="1F5A254B" w14:textId="77777777" w:rsidR="00CE11B7" w:rsidRDefault="00CE11B7" w:rsidP="00CE11B7">
      <w:pPr>
        <w:pStyle w:val="31"/>
        <w:spacing w:line="240" w:lineRule="auto"/>
        <w:ind w:firstLine="0"/>
        <w:jc w:val="left"/>
        <w:rPr>
          <w:rFonts w:ascii="GHEA Grapalat" w:hAnsi="GHEA Grapalat"/>
          <w:b/>
          <w:lang w:val="hy-AM"/>
        </w:rPr>
      </w:pPr>
    </w:p>
    <w:p w14:paraId="60557BCC" w14:textId="77777777" w:rsidR="00CE11B7" w:rsidRDefault="00CE11B7" w:rsidP="00CE11B7">
      <w:pPr>
        <w:pStyle w:val="31"/>
        <w:spacing w:line="240" w:lineRule="auto"/>
        <w:ind w:firstLine="0"/>
        <w:jc w:val="left"/>
        <w:rPr>
          <w:rFonts w:ascii="GHEA Grapalat" w:hAnsi="GHEA Grapalat"/>
          <w:b/>
          <w:lang w:val="hy-AM"/>
        </w:rPr>
      </w:pPr>
    </w:p>
    <w:p w14:paraId="4A7B1AE0" w14:textId="77777777" w:rsidR="00CE11B7" w:rsidRDefault="00CE11B7" w:rsidP="00CE11B7">
      <w:pPr>
        <w:pStyle w:val="31"/>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1CDE810C" w14:textId="77777777" w:rsidR="00560016" w:rsidRPr="00821851" w:rsidRDefault="00560016" w:rsidP="00560016">
      <w:pPr>
        <w:pStyle w:val="31"/>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1F095A24" w14:textId="77777777" w:rsidR="00560016" w:rsidRPr="00F87FBC" w:rsidRDefault="00560016" w:rsidP="00560016">
      <w:pPr>
        <w:pStyle w:val="31"/>
        <w:spacing w:line="240" w:lineRule="auto"/>
        <w:ind w:left="360" w:firstLine="0"/>
        <w:rPr>
          <w:rFonts w:ascii="GHEA Grapalat" w:hAnsi="GHEA Grapalat" w:cs="Sylfaen"/>
          <w:i/>
          <w:sz w:val="16"/>
          <w:szCs w:val="16"/>
          <w:lang w:val="hy-AM" w:eastAsia="ru-RU"/>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4692B0FD" w14:textId="77777777" w:rsidR="00CE11B7" w:rsidRPr="00F566BF" w:rsidRDefault="00CE11B7" w:rsidP="00CE11B7">
      <w:pPr>
        <w:pStyle w:val="31"/>
        <w:spacing w:line="240" w:lineRule="auto"/>
        <w:jc w:val="right"/>
        <w:rPr>
          <w:rFonts w:ascii="GHEA Grapalat" w:hAnsi="GHEA Grapalat" w:cs="Arial"/>
          <w:b/>
          <w:lang w:val="hy-AM"/>
        </w:rPr>
      </w:pPr>
      <w:r w:rsidRPr="005E1F72">
        <w:rPr>
          <w:rFonts w:ascii="GHEA Grapalat" w:hAnsi="GHEA Grapalat"/>
          <w:b/>
          <w:lang w:val="hy-AM"/>
        </w:rPr>
        <w:br w:type="page"/>
      </w:r>
    </w:p>
    <w:p w14:paraId="72734A8C" w14:textId="77777777" w:rsidR="00D0690C" w:rsidRPr="008B1458" w:rsidRDefault="00D0690C" w:rsidP="00D0690C">
      <w:pPr>
        <w:ind w:firstLine="284"/>
        <w:jc w:val="right"/>
        <w:rPr>
          <w:rFonts w:ascii="GHEA Grapalat" w:hAnsi="GHEA Grapalat" w:cs="Arial"/>
          <w:b/>
          <w:sz w:val="20"/>
          <w:szCs w:val="20"/>
          <w:lang w:val="hy-AM" w:eastAsia="ru-RU"/>
        </w:rPr>
      </w:pPr>
      <w:r w:rsidRPr="008B1458">
        <w:rPr>
          <w:rFonts w:ascii="GHEA Grapalat" w:hAnsi="GHEA Grapalat" w:cs="Sylfaen"/>
          <w:b/>
          <w:sz w:val="20"/>
          <w:szCs w:val="20"/>
          <w:lang w:val="es-ES" w:eastAsia="ru-RU"/>
        </w:rPr>
        <w:lastRenderedPageBreak/>
        <w:t>Հավելված</w:t>
      </w:r>
      <w:r w:rsidRPr="008B1458">
        <w:rPr>
          <w:rFonts w:ascii="GHEA Grapalat" w:hAnsi="GHEA Grapalat" w:cs="Arial"/>
          <w:b/>
          <w:sz w:val="20"/>
          <w:szCs w:val="20"/>
          <w:lang w:val="es-ES" w:eastAsia="ru-RU"/>
        </w:rPr>
        <w:t xml:space="preserve"> N 1</w:t>
      </w:r>
      <w:r>
        <w:rPr>
          <w:rFonts w:ascii="GHEA Grapalat" w:hAnsi="GHEA Grapalat" w:cs="Arial"/>
          <w:b/>
          <w:sz w:val="20"/>
          <w:szCs w:val="20"/>
          <w:lang w:val="hy-AM" w:eastAsia="ru-RU"/>
        </w:rPr>
        <w:t>.3</w:t>
      </w:r>
    </w:p>
    <w:p w14:paraId="4BFFC7C8" w14:textId="459D5895" w:rsidR="00D0690C" w:rsidRPr="008718F0" w:rsidRDefault="00BA64B1" w:rsidP="00D0690C">
      <w:pPr>
        <w:pStyle w:val="31"/>
        <w:spacing w:line="240" w:lineRule="auto"/>
        <w:jc w:val="right"/>
        <w:rPr>
          <w:rFonts w:ascii="GHEA Grapalat" w:hAnsi="GHEA Grapalat" w:cs="Sylfaen"/>
          <w:b/>
          <w:lang w:val="es-ES"/>
        </w:rPr>
      </w:pPr>
      <w:r>
        <w:rPr>
          <w:rFonts w:ascii="GHEA Grapalat" w:hAnsi="GHEA Grapalat"/>
          <w:b/>
          <w:lang w:val="hy-AM"/>
        </w:rPr>
        <w:t xml:space="preserve">ՔԲԿ-ԳՀԾՁԲ-24/19 </w:t>
      </w:r>
      <w:r w:rsidR="00D0690C">
        <w:rPr>
          <w:rFonts w:ascii="GHEA Grapalat" w:hAnsi="GHEA Grapalat"/>
          <w:b/>
          <w:i/>
          <w:lang w:val="hy-AM"/>
        </w:rPr>
        <w:t xml:space="preserve"> </w:t>
      </w:r>
      <w:r w:rsidR="00D0690C" w:rsidRPr="00F566BF">
        <w:rPr>
          <w:rFonts w:ascii="GHEA Grapalat" w:hAnsi="GHEA Grapalat" w:cs="Sylfaen"/>
          <w:b/>
          <w:lang w:val="es-ES"/>
        </w:rPr>
        <w:t>ծածկագրով</w:t>
      </w:r>
    </w:p>
    <w:p w14:paraId="2EA0254A" w14:textId="77777777" w:rsidR="00D0690C" w:rsidRPr="00361F95" w:rsidRDefault="00D0690C" w:rsidP="00D0690C">
      <w:pPr>
        <w:ind w:firstLine="567"/>
        <w:jc w:val="right"/>
        <w:rPr>
          <w:rFonts w:ascii="GHEA Grapalat" w:hAnsi="GHEA Grapalat" w:cs="Arial"/>
          <w:b/>
          <w:sz w:val="20"/>
          <w:szCs w:val="20"/>
          <w:lang w:val="es-ES"/>
        </w:rPr>
      </w:pPr>
      <w:proofErr w:type="gramStart"/>
      <w:r w:rsidRPr="00361F95">
        <w:rPr>
          <w:rFonts w:ascii="GHEA Grapalat" w:hAnsi="GHEA Grapalat" w:cs="Sylfaen"/>
          <w:b/>
          <w:sz w:val="20"/>
          <w:szCs w:val="20"/>
          <w:lang w:val="es-ES"/>
        </w:rPr>
        <w:t>գնանշման</w:t>
      </w:r>
      <w:proofErr w:type="gramEnd"/>
      <w:r w:rsidRPr="00361F95">
        <w:rPr>
          <w:rFonts w:ascii="GHEA Grapalat" w:hAnsi="GHEA Grapalat" w:cs="Sylfaen"/>
          <w:b/>
          <w:sz w:val="20"/>
          <w:szCs w:val="20"/>
          <w:lang w:val="es-ES"/>
        </w:rPr>
        <w:t xml:space="preserve"> հարցման</w:t>
      </w:r>
      <w:r w:rsidRPr="00361F95">
        <w:rPr>
          <w:rFonts w:ascii="GHEA Grapalat" w:hAnsi="GHEA Grapalat" w:cs="Sylfaen"/>
          <w:b/>
          <w:sz w:val="20"/>
          <w:szCs w:val="20"/>
          <w:lang w:val="hy-AM"/>
        </w:rPr>
        <w:t xml:space="preserve"> </w:t>
      </w:r>
      <w:r w:rsidRPr="00361F95">
        <w:rPr>
          <w:rFonts w:ascii="GHEA Grapalat" w:hAnsi="GHEA Grapalat" w:cs="Sylfaen"/>
          <w:b/>
          <w:sz w:val="20"/>
          <w:szCs w:val="20"/>
          <w:lang w:val="es-ES"/>
        </w:rPr>
        <w:t>հրավերի</w:t>
      </w:r>
    </w:p>
    <w:p w14:paraId="50C3555C" w14:textId="77777777" w:rsidR="00D0690C" w:rsidRPr="00911C04" w:rsidRDefault="00D0690C" w:rsidP="00D0690C">
      <w:pPr>
        <w:ind w:firstLine="567"/>
        <w:jc w:val="right"/>
        <w:rPr>
          <w:rFonts w:ascii="GHEA Grapalat" w:hAnsi="GHEA Grapalat"/>
          <w:b/>
          <w:sz w:val="20"/>
          <w:szCs w:val="20"/>
          <w:lang w:val="es-ES"/>
        </w:rPr>
      </w:pPr>
    </w:p>
    <w:p w14:paraId="70AE7D37" w14:textId="77777777" w:rsidR="00D0690C" w:rsidRPr="00542454" w:rsidRDefault="00D0690C" w:rsidP="00D0690C">
      <w:pPr>
        <w:shd w:val="clear" w:color="auto" w:fill="FFFFFF"/>
        <w:jc w:val="both"/>
        <w:rPr>
          <w:rFonts w:ascii="GHEA Grapalat" w:hAnsi="GHEA Grapalat"/>
          <w:b/>
          <w:color w:val="000000"/>
          <w:sz w:val="20"/>
          <w:szCs w:val="20"/>
          <w:lang w:val="af-ZA"/>
        </w:rPr>
      </w:pPr>
    </w:p>
    <w:p w14:paraId="71069C2A" w14:textId="77777777" w:rsidR="00D0690C" w:rsidRPr="008B1458" w:rsidRDefault="00D0690C" w:rsidP="00D0690C">
      <w:pPr>
        <w:ind w:left="-66"/>
        <w:jc w:val="center"/>
        <w:rPr>
          <w:rFonts w:ascii="GHEA Grapalat" w:hAnsi="GHEA Grapalat"/>
          <w:b/>
          <w:lang w:val="af-ZA"/>
        </w:rPr>
      </w:pPr>
    </w:p>
    <w:p w14:paraId="25A1FAC2" w14:textId="77777777" w:rsidR="00D0690C" w:rsidRPr="008B1458" w:rsidRDefault="00D0690C" w:rsidP="00D0690C">
      <w:pPr>
        <w:ind w:left="-66"/>
        <w:jc w:val="center"/>
        <w:rPr>
          <w:rFonts w:ascii="GHEA Grapalat" w:hAnsi="GHEA Grapalat" w:cs="Sylfaen"/>
          <w:b/>
          <w:lang w:val="hy-AM"/>
        </w:rPr>
      </w:pPr>
      <w:r w:rsidRPr="008B1458">
        <w:rPr>
          <w:rFonts w:ascii="GHEA Grapalat" w:hAnsi="GHEA Grapalat" w:cs="Sylfaen"/>
          <w:b/>
          <w:lang w:val="hy-AM"/>
        </w:rPr>
        <w:t>ՀԱՅՏԱՐԱՐՈՒԹՅՈՒՆ</w:t>
      </w:r>
    </w:p>
    <w:p w14:paraId="521DB5EC" w14:textId="77777777" w:rsidR="00D0690C" w:rsidRPr="008B1458" w:rsidRDefault="00D0690C" w:rsidP="00D0690C">
      <w:pPr>
        <w:ind w:left="-66"/>
        <w:jc w:val="center"/>
        <w:rPr>
          <w:rFonts w:ascii="GHEA Grapalat" w:hAnsi="GHEA Grapalat"/>
          <w:b/>
          <w:sz w:val="20"/>
          <w:lang w:val="hy-AM"/>
        </w:rPr>
      </w:pPr>
      <w:r w:rsidRPr="008B1458">
        <w:rPr>
          <w:rFonts w:ascii="GHEA Grapalat" w:hAnsi="GHEA Grapalat" w:cs="Arial Armenian"/>
          <w:b/>
          <w:sz w:val="20"/>
          <w:lang w:val="hy-AM"/>
        </w:rPr>
        <w:t>«</w:t>
      </w:r>
      <w:r w:rsidRPr="008B1458">
        <w:rPr>
          <w:rFonts w:ascii="GHEA Grapalat" w:hAnsi="GHEA Grapalat"/>
          <w:b/>
          <w:color w:val="000000"/>
          <w:sz w:val="20"/>
          <w:szCs w:val="20"/>
          <w:lang w:val="hy-AM"/>
        </w:rPr>
        <w:t>Մասնագիտական</w:t>
      </w:r>
      <w:r w:rsidRPr="00542454">
        <w:rPr>
          <w:rFonts w:ascii="GHEA Grapalat" w:hAnsi="GHEA Grapalat"/>
          <w:b/>
          <w:color w:val="000000"/>
          <w:sz w:val="20"/>
          <w:szCs w:val="20"/>
          <w:lang w:val="af-ZA"/>
        </w:rPr>
        <w:t xml:space="preserve"> </w:t>
      </w:r>
      <w:r w:rsidRPr="008B1458">
        <w:rPr>
          <w:rFonts w:ascii="GHEA Grapalat" w:hAnsi="GHEA Grapalat"/>
          <w:b/>
          <w:color w:val="000000"/>
          <w:sz w:val="20"/>
          <w:szCs w:val="20"/>
          <w:lang w:val="hy-AM"/>
        </w:rPr>
        <w:t>փորձառություն</w:t>
      </w:r>
      <w:r w:rsidRPr="008B1458">
        <w:rPr>
          <w:rFonts w:ascii="GHEA Grapalat" w:hAnsi="GHEA Grapalat"/>
          <w:b/>
          <w:sz w:val="20"/>
          <w:lang w:val="hy-AM"/>
        </w:rPr>
        <w:t>» որակավորման չափանիշին համապատասխանության մասին</w:t>
      </w:r>
    </w:p>
    <w:p w14:paraId="58D90995" w14:textId="77777777" w:rsidR="00D0690C" w:rsidRPr="008B1458" w:rsidRDefault="00D0690C" w:rsidP="00D0690C">
      <w:pPr>
        <w:ind w:firstLine="567"/>
        <w:jc w:val="both"/>
        <w:rPr>
          <w:rFonts w:ascii="GHEA Grapalat" w:hAnsi="GHEA Grapalat" w:cs="Sylfaen"/>
          <w:sz w:val="20"/>
          <w:highlight w:val="yellow"/>
          <w:lang w:val="hy-AM"/>
        </w:rPr>
      </w:pPr>
    </w:p>
    <w:p w14:paraId="195173B8" w14:textId="77777777" w:rsidR="00D0690C" w:rsidRPr="008B1458" w:rsidRDefault="00D0690C" w:rsidP="00D0690C">
      <w:pPr>
        <w:ind w:firstLine="709"/>
        <w:jc w:val="both"/>
        <w:rPr>
          <w:rFonts w:ascii="GHEA Grapalat" w:hAnsi="GHEA Grapalat" w:cs="Arial"/>
          <w:sz w:val="20"/>
          <w:szCs w:val="20"/>
          <w:lang w:val="hy-AM"/>
        </w:rPr>
      </w:pPr>
      <w:r w:rsidRPr="008B1458">
        <w:rPr>
          <w:rFonts w:ascii="GHEA Grapalat" w:hAnsi="GHEA Grapalat" w:cs="Arial"/>
          <w:sz w:val="20"/>
          <w:szCs w:val="20"/>
          <w:lang w:val="hy-AM"/>
        </w:rPr>
        <w:t xml:space="preserve">Ստորև   </w:t>
      </w:r>
      <w:r w:rsidRPr="008B1458">
        <w:rPr>
          <w:rFonts w:ascii="GHEA Grapalat" w:hAnsi="GHEA Grapalat"/>
          <w:sz w:val="20"/>
          <w:u w:val="single"/>
          <w:lang w:val="hy-AM"/>
        </w:rPr>
        <w:t xml:space="preserve">                                                </w:t>
      </w:r>
      <w:r w:rsidRPr="008B1458">
        <w:rPr>
          <w:rFonts w:ascii="GHEA Grapalat" w:hAnsi="GHEA Grapalat"/>
          <w:sz w:val="20"/>
          <w:u w:val="single"/>
          <w:lang w:val="es-ES"/>
        </w:rPr>
        <w:t xml:space="preserve">                         </w:t>
      </w:r>
      <w:r w:rsidRPr="008B1458">
        <w:rPr>
          <w:rFonts w:ascii="GHEA Grapalat" w:hAnsi="GHEA Grapalat"/>
          <w:sz w:val="20"/>
          <w:u w:val="single"/>
          <w:lang w:val="hy-AM"/>
        </w:rPr>
        <w:t xml:space="preserve">          </w:t>
      </w:r>
      <w:r w:rsidRPr="008B1458">
        <w:rPr>
          <w:rFonts w:ascii="GHEA Grapalat" w:hAnsi="GHEA Grapalat"/>
          <w:lang w:val="hy-AM"/>
        </w:rPr>
        <w:t>-</w:t>
      </w:r>
      <w:r w:rsidRPr="008B1458">
        <w:rPr>
          <w:rFonts w:ascii="GHEA Grapalat" w:hAnsi="GHEA Grapalat" w:cs="Arial"/>
          <w:sz w:val="20"/>
          <w:szCs w:val="20"/>
          <w:lang w:val="es-ES"/>
        </w:rPr>
        <w:t xml:space="preserve">ն </w:t>
      </w:r>
      <w:r w:rsidRPr="008B1458">
        <w:rPr>
          <w:rFonts w:ascii="GHEA Grapalat" w:hAnsi="GHEA Grapalat" w:cs="Arial"/>
          <w:sz w:val="20"/>
          <w:szCs w:val="20"/>
          <w:lang w:val="hy-AM"/>
        </w:rPr>
        <w:t xml:space="preserve">ներկայացնում է </w:t>
      </w:r>
      <w:r>
        <w:rPr>
          <w:rFonts w:ascii="GHEA Grapalat" w:hAnsi="GHEA Grapalat" w:cs="Arial"/>
          <w:b/>
          <w:sz w:val="20"/>
          <w:szCs w:val="20"/>
          <w:lang w:val="hy-AM"/>
        </w:rPr>
        <w:t xml:space="preserve">2021-2023 </w:t>
      </w:r>
      <w:r w:rsidRPr="008B1458">
        <w:rPr>
          <w:rFonts w:ascii="GHEA Grapalat" w:hAnsi="GHEA Grapalat" w:cs="Arial"/>
          <w:b/>
          <w:sz w:val="20"/>
          <w:szCs w:val="20"/>
          <w:lang w:val="hy-AM"/>
        </w:rPr>
        <w:t>թթ</w:t>
      </w:r>
      <w:r w:rsidRPr="008B1458">
        <w:rPr>
          <w:rFonts w:ascii="GHEA Grapalat" w:hAnsi="GHEA Grapalat" w:cs="Arial"/>
          <w:sz w:val="20"/>
          <w:szCs w:val="20"/>
          <w:lang w:val="hy-AM"/>
        </w:rPr>
        <w:t xml:space="preserve">-ին </w:t>
      </w:r>
    </w:p>
    <w:p w14:paraId="64D12478" w14:textId="77777777" w:rsidR="00D0690C" w:rsidRPr="008B1458" w:rsidRDefault="00D0690C" w:rsidP="00D0690C">
      <w:pPr>
        <w:jc w:val="both"/>
        <w:rPr>
          <w:rFonts w:ascii="GHEA Grapalat" w:hAnsi="GHEA Grapalat" w:cs="Sylfaen"/>
          <w:vertAlign w:val="superscript"/>
          <w:lang w:val="hy-AM"/>
        </w:rPr>
      </w:pPr>
      <w:r w:rsidRPr="008B1458">
        <w:rPr>
          <w:rFonts w:ascii="GHEA Grapalat" w:hAnsi="GHEA Grapalat"/>
          <w:sz w:val="20"/>
          <w:lang w:val="hy-AM"/>
        </w:rPr>
        <w:tab/>
      </w:r>
      <w:r w:rsidRPr="008B1458">
        <w:rPr>
          <w:rFonts w:ascii="GHEA Grapalat" w:hAnsi="GHEA Grapalat"/>
          <w:sz w:val="20"/>
          <w:lang w:val="hy-AM"/>
        </w:rPr>
        <w:tab/>
      </w:r>
      <w:r w:rsidRPr="008B1458">
        <w:rPr>
          <w:rFonts w:ascii="GHEA Grapalat" w:hAnsi="GHEA Grapalat"/>
          <w:sz w:val="20"/>
          <w:lang w:val="es-ES"/>
        </w:rPr>
        <w:t xml:space="preserve">                                    </w:t>
      </w:r>
      <w:r w:rsidRPr="008B1458">
        <w:rPr>
          <w:rFonts w:ascii="GHEA Grapalat" w:hAnsi="GHEA Grapalat" w:cs="Sylfaen"/>
          <w:vertAlign w:val="superscript"/>
          <w:lang w:val="hy-AM"/>
        </w:rPr>
        <w:t>մասնակցի անվանում</w:t>
      </w:r>
    </w:p>
    <w:p w14:paraId="46710C80" w14:textId="77777777" w:rsidR="00D0690C" w:rsidRPr="008B1458" w:rsidRDefault="00D0690C" w:rsidP="00D0690C">
      <w:pPr>
        <w:jc w:val="both"/>
        <w:rPr>
          <w:rFonts w:ascii="GHEA Grapalat" w:hAnsi="GHEA Grapalat" w:cs="Arial"/>
          <w:sz w:val="20"/>
          <w:szCs w:val="20"/>
          <w:lang w:val="es-ES"/>
        </w:rPr>
      </w:pPr>
      <w:r w:rsidRPr="008B1458">
        <w:rPr>
          <w:rFonts w:ascii="GHEA Grapalat" w:hAnsi="GHEA Grapalat" w:cs="Arial"/>
          <w:sz w:val="20"/>
          <w:szCs w:val="20"/>
          <w:lang w:val="hy-AM"/>
        </w:rPr>
        <w:t>իրականացված պայմանագրերի ցանկը՝</w:t>
      </w:r>
    </w:p>
    <w:p w14:paraId="79F95C78" w14:textId="77777777" w:rsidR="00D0690C" w:rsidRPr="008B1458" w:rsidRDefault="00D0690C" w:rsidP="00D0690C">
      <w:pPr>
        <w:jc w:val="both"/>
        <w:rPr>
          <w:rFonts w:ascii="GHEA Grapalat" w:hAnsi="GHEA Grapalat"/>
          <w:i/>
          <w:sz w:val="16"/>
          <w:vertAlign w:val="superscript"/>
          <w:lang w:val="es-ES"/>
        </w:rPr>
      </w:pPr>
    </w:p>
    <w:p w14:paraId="6E5D5CDB" w14:textId="77777777" w:rsidR="00D0690C" w:rsidRPr="008B1458" w:rsidRDefault="00D0690C" w:rsidP="00D0690C">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D0690C" w:rsidRPr="00C5477B" w14:paraId="7BDB23F3" w14:textId="77777777" w:rsidTr="00D0690C">
        <w:tc>
          <w:tcPr>
            <w:tcW w:w="10350" w:type="dxa"/>
            <w:gridSpan w:val="5"/>
            <w:tcBorders>
              <w:top w:val="single" w:sz="4" w:space="0" w:color="auto"/>
              <w:left w:val="single" w:sz="4" w:space="0" w:color="auto"/>
              <w:bottom w:val="single" w:sz="4" w:space="0" w:color="auto"/>
              <w:right w:val="single" w:sz="4" w:space="0" w:color="auto"/>
            </w:tcBorders>
            <w:vAlign w:val="center"/>
          </w:tcPr>
          <w:p w14:paraId="0EC021BE" w14:textId="77777777" w:rsidR="00D0690C" w:rsidRPr="0008507E" w:rsidRDefault="00D0690C" w:rsidP="00D0690C">
            <w:pPr>
              <w:jc w:val="center"/>
              <w:rPr>
                <w:rFonts w:ascii="GHEA Grapalat" w:hAnsi="GHEA Grapalat" w:cs="Arial"/>
                <w:sz w:val="20"/>
                <w:szCs w:val="20"/>
                <w:lang w:val="hy-AM"/>
              </w:rPr>
            </w:pPr>
            <w:r w:rsidRPr="0008507E">
              <w:rPr>
                <w:rFonts w:ascii="GHEA Grapalat" w:hAnsi="GHEA Grapalat" w:cs="Arial"/>
                <w:sz w:val="20"/>
                <w:szCs w:val="20"/>
                <w:lang w:val="hy-AM"/>
              </w:rPr>
              <w:t xml:space="preserve">Կազմակերպության կողմից իրականացված նմանատիպ` </w:t>
            </w:r>
            <w:r w:rsidRPr="00F46294">
              <w:rPr>
                <w:rFonts w:ascii="GHEA Grapalat" w:hAnsi="GHEA Grapalat" w:cs="Arial Armenian"/>
                <w:b/>
                <w:sz w:val="20"/>
                <w:szCs w:val="20"/>
                <w:lang w:val="hy-AM" w:eastAsia="ru-RU"/>
              </w:rPr>
              <w:t>շինարարական աշխատանքների որակի տեխնիկական հսկողության</w:t>
            </w:r>
            <w:r>
              <w:rPr>
                <w:rFonts w:ascii="GHEA Grapalat" w:hAnsi="GHEA Grapalat" w:cs="Arial"/>
                <w:sz w:val="20"/>
                <w:szCs w:val="20"/>
                <w:lang w:val="hy-AM"/>
              </w:rPr>
              <w:t xml:space="preserve"> </w:t>
            </w:r>
            <w:r w:rsidRPr="0027230E">
              <w:rPr>
                <w:rFonts w:ascii="GHEA Grapalat" w:hAnsi="GHEA Grapalat" w:cs="Arial"/>
                <w:sz w:val="20"/>
                <w:szCs w:val="20"/>
                <w:lang w:val="hy-AM"/>
              </w:rPr>
              <w:t>ծառայութունն</w:t>
            </w:r>
            <w:r w:rsidRPr="0008507E">
              <w:rPr>
                <w:rFonts w:ascii="GHEA Grapalat" w:hAnsi="GHEA Grapalat" w:cs="Arial"/>
                <w:sz w:val="20"/>
                <w:szCs w:val="20"/>
                <w:lang w:val="hy-AM"/>
              </w:rPr>
              <w:t>երի</w:t>
            </w:r>
          </w:p>
        </w:tc>
      </w:tr>
      <w:tr w:rsidR="00D0690C" w:rsidRPr="008B1458" w14:paraId="78B10676" w14:textId="77777777" w:rsidTr="00D0690C">
        <w:tblPrEx>
          <w:tblLook w:val="01E0" w:firstRow="1" w:lastRow="1" w:firstColumn="1" w:lastColumn="1" w:noHBand="0" w:noVBand="0"/>
        </w:tblPrEx>
        <w:tc>
          <w:tcPr>
            <w:tcW w:w="10350" w:type="dxa"/>
            <w:gridSpan w:val="5"/>
            <w:vAlign w:val="center"/>
          </w:tcPr>
          <w:p w14:paraId="20FF2EBF" w14:textId="77777777" w:rsidR="00D0690C" w:rsidRPr="0008507E" w:rsidRDefault="00D0690C" w:rsidP="00D0690C">
            <w:pPr>
              <w:jc w:val="center"/>
              <w:rPr>
                <w:rFonts w:ascii="GHEA Grapalat" w:hAnsi="GHEA Grapalat" w:cs="Arial"/>
                <w:sz w:val="20"/>
                <w:szCs w:val="20"/>
                <w:lang w:val="hy-AM"/>
              </w:rPr>
            </w:pPr>
            <w:r w:rsidRPr="0008507E">
              <w:rPr>
                <w:rFonts w:ascii="GHEA Grapalat" w:hAnsi="GHEA Grapalat" w:cs="Arial"/>
                <w:sz w:val="20"/>
                <w:szCs w:val="20"/>
                <w:lang w:val="hy-AM"/>
              </w:rPr>
              <w:t>Պայմանագրերի</w:t>
            </w:r>
            <w:r w:rsidRPr="0008507E">
              <w:rPr>
                <w:rFonts w:ascii="GHEA Grapalat" w:hAnsi="GHEA Grapalat" w:cs="Arial"/>
                <w:sz w:val="20"/>
                <w:szCs w:val="20"/>
                <w:lang w:val="hy-AM"/>
              </w:rPr>
              <w:footnoteReference w:customMarkFollows="1" w:id="7"/>
              <w:t>*</w:t>
            </w:r>
          </w:p>
        </w:tc>
      </w:tr>
      <w:tr w:rsidR="00D0690C" w:rsidRPr="00C5477B" w14:paraId="0A57F368" w14:textId="77777777" w:rsidTr="00D0690C">
        <w:tblPrEx>
          <w:tblLook w:val="01E0" w:firstRow="1" w:lastRow="1" w:firstColumn="1" w:lastColumn="1" w:noHBand="0" w:noVBand="0"/>
        </w:tblPrEx>
        <w:tc>
          <w:tcPr>
            <w:tcW w:w="720" w:type="dxa"/>
          </w:tcPr>
          <w:p w14:paraId="3A51DC19" w14:textId="77777777" w:rsidR="00D0690C" w:rsidRPr="0008507E" w:rsidRDefault="00D0690C" w:rsidP="00D0690C">
            <w:pPr>
              <w:jc w:val="center"/>
              <w:rPr>
                <w:rFonts w:ascii="GHEA Grapalat" w:hAnsi="GHEA Grapalat" w:cs="Arial"/>
                <w:sz w:val="20"/>
                <w:szCs w:val="20"/>
                <w:lang w:val="hy-AM"/>
              </w:rPr>
            </w:pPr>
            <w:r w:rsidRPr="0008507E">
              <w:rPr>
                <w:rFonts w:ascii="GHEA Grapalat" w:hAnsi="GHEA Grapalat" w:cs="Arial"/>
                <w:sz w:val="20"/>
                <w:szCs w:val="20"/>
                <w:lang w:val="hy-AM"/>
              </w:rPr>
              <w:t>Հ/հ</w:t>
            </w:r>
          </w:p>
        </w:tc>
        <w:tc>
          <w:tcPr>
            <w:tcW w:w="1350" w:type="dxa"/>
          </w:tcPr>
          <w:p w14:paraId="71756F0A" w14:textId="77777777" w:rsidR="00D0690C" w:rsidRPr="0008507E" w:rsidRDefault="00D0690C" w:rsidP="00D0690C">
            <w:pPr>
              <w:jc w:val="center"/>
              <w:rPr>
                <w:rFonts w:ascii="GHEA Grapalat" w:hAnsi="GHEA Grapalat" w:cs="Arial"/>
                <w:sz w:val="20"/>
                <w:szCs w:val="20"/>
                <w:lang w:val="hy-AM"/>
              </w:rPr>
            </w:pPr>
            <w:r w:rsidRPr="0008507E">
              <w:rPr>
                <w:rFonts w:ascii="GHEA Grapalat" w:hAnsi="GHEA Grapalat" w:cs="Arial"/>
                <w:sz w:val="20"/>
                <w:szCs w:val="20"/>
                <w:lang w:val="hy-AM"/>
              </w:rPr>
              <w:t>Տարեթիվը</w:t>
            </w:r>
          </w:p>
        </w:tc>
        <w:tc>
          <w:tcPr>
            <w:tcW w:w="1350" w:type="dxa"/>
          </w:tcPr>
          <w:p w14:paraId="4131C92B" w14:textId="77777777" w:rsidR="00D0690C" w:rsidRPr="0008507E" w:rsidRDefault="00D0690C" w:rsidP="00D0690C">
            <w:pPr>
              <w:jc w:val="center"/>
              <w:rPr>
                <w:rFonts w:ascii="GHEA Grapalat" w:hAnsi="GHEA Grapalat" w:cs="Arial"/>
                <w:sz w:val="20"/>
                <w:szCs w:val="20"/>
                <w:lang w:val="hy-AM"/>
              </w:rPr>
            </w:pPr>
            <w:r w:rsidRPr="0008507E">
              <w:rPr>
                <w:rFonts w:ascii="GHEA Grapalat" w:hAnsi="GHEA Grapalat" w:cs="Arial"/>
                <w:sz w:val="20"/>
                <w:szCs w:val="20"/>
                <w:lang w:val="hy-AM"/>
              </w:rPr>
              <w:t>գումարի չափը</w:t>
            </w:r>
          </w:p>
        </w:tc>
        <w:tc>
          <w:tcPr>
            <w:tcW w:w="2700" w:type="dxa"/>
          </w:tcPr>
          <w:p w14:paraId="2DFF5E40" w14:textId="77777777" w:rsidR="00D0690C" w:rsidRPr="0008507E" w:rsidRDefault="00D0690C" w:rsidP="00D0690C">
            <w:pPr>
              <w:jc w:val="center"/>
              <w:rPr>
                <w:rFonts w:ascii="GHEA Grapalat" w:hAnsi="GHEA Grapalat" w:cs="Arial"/>
                <w:sz w:val="20"/>
                <w:szCs w:val="20"/>
                <w:lang w:val="hy-AM"/>
              </w:rPr>
            </w:pPr>
            <w:r w:rsidRPr="0008507E">
              <w:rPr>
                <w:rFonts w:ascii="GHEA Grapalat" w:hAnsi="GHEA Grapalat" w:cs="Arial"/>
                <w:sz w:val="20"/>
                <w:szCs w:val="20"/>
                <w:lang w:val="hy-AM"/>
              </w:rPr>
              <w:t>անվանումը</w:t>
            </w:r>
          </w:p>
        </w:tc>
        <w:tc>
          <w:tcPr>
            <w:tcW w:w="4230" w:type="dxa"/>
            <w:vAlign w:val="center"/>
          </w:tcPr>
          <w:p w14:paraId="38CF78BE" w14:textId="77777777" w:rsidR="00D0690C" w:rsidRPr="0008507E" w:rsidRDefault="00D0690C" w:rsidP="00D0690C">
            <w:pPr>
              <w:jc w:val="center"/>
              <w:rPr>
                <w:rFonts w:ascii="GHEA Grapalat" w:hAnsi="GHEA Grapalat" w:cs="Arial"/>
                <w:sz w:val="20"/>
                <w:szCs w:val="20"/>
                <w:lang w:val="hy-AM"/>
              </w:rPr>
            </w:pPr>
            <w:r w:rsidRPr="0008507E">
              <w:rPr>
                <w:rFonts w:ascii="GHEA Grapalat" w:hAnsi="GHEA Grapalat" w:cs="Arial"/>
                <w:sz w:val="20"/>
                <w:szCs w:val="20"/>
                <w:lang w:val="hy-AM"/>
              </w:rPr>
              <w:t>Պատվիրատուի հետ կապ հաստատելու տվյալները՝ հեռախոս, էլ. փոստ</w:t>
            </w:r>
          </w:p>
        </w:tc>
      </w:tr>
      <w:tr w:rsidR="00D0690C" w:rsidRPr="00C5477B" w14:paraId="109769A4" w14:textId="77777777" w:rsidTr="00D0690C">
        <w:tblPrEx>
          <w:tblLook w:val="01E0" w:firstRow="1" w:lastRow="1" w:firstColumn="1" w:lastColumn="1" w:noHBand="0" w:noVBand="0"/>
        </w:tblPrEx>
        <w:tc>
          <w:tcPr>
            <w:tcW w:w="720" w:type="dxa"/>
            <w:vAlign w:val="center"/>
          </w:tcPr>
          <w:p w14:paraId="6B21A336" w14:textId="77777777" w:rsidR="00D0690C" w:rsidRPr="0008507E" w:rsidRDefault="00D0690C" w:rsidP="00D0690C">
            <w:pPr>
              <w:rPr>
                <w:rFonts w:ascii="GHEA Grapalat" w:hAnsi="GHEA Grapalat" w:cs="Arial"/>
                <w:sz w:val="20"/>
                <w:szCs w:val="20"/>
                <w:lang w:val="hy-AM"/>
              </w:rPr>
            </w:pPr>
          </w:p>
        </w:tc>
        <w:tc>
          <w:tcPr>
            <w:tcW w:w="1350" w:type="dxa"/>
            <w:vAlign w:val="center"/>
          </w:tcPr>
          <w:p w14:paraId="047F44EF" w14:textId="77777777" w:rsidR="00D0690C" w:rsidRPr="0008507E" w:rsidRDefault="00D0690C" w:rsidP="00D0690C">
            <w:pPr>
              <w:rPr>
                <w:rFonts w:ascii="GHEA Grapalat" w:hAnsi="GHEA Grapalat" w:cs="Arial"/>
                <w:sz w:val="20"/>
                <w:szCs w:val="20"/>
                <w:lang w:val="hy-AM"/>
              </w:rPr>
            </w:pPr>
          </w:p>
        </w:tc>
        <w:tc>
          <w:tcPr>
            <w:tcW w:w="1350" w:type="dxa"/>
            <w:vAlign w:val="center"/>
          </w:tcPr>
          <w:p w14:paraId="2184311C" w14:textId="77777777" w:rsidR="00D0690C" w:rsidRPr="0008507E" w:rsidRDefault="00D0690C" w:rsidP="00D0690C">
            <w:pPr>
              <w:rPr>
                <w:rFonts w:ascii="GHEA Grapalat" w:hAnsi="GHEA Grapalat" w:cs="Arial"/>
                <w:sz w:val="20"/>
                <w:szCs w:val="20"/>
                <w:lang w:val="hy-AM"/>
              </w:rPr>
            </w:pPr>
          </w:p>
        </w:tc>
        <w:tc>
          <w:tcPr>
            <w:tcW w:w="2700" w:type="dxa"/>
            <w:shd w:val="clear" w:color="auto" w:fill="auto"/>
            <w:vAlign w:val="center"/>
          </w:tcPr>
          <w:p w14:paraId="675CC00F" w14:textId="77777777" w:rsidR="00D0690C" w:rsidRPr="0008507E" w:rsidRDefault="00D0690C" w:rsidP="00D0690C">
            <w:pPr>
              <w:ind w:firstLine="567"/>
              <w:jc w:val="center"/>
              <w:rPr>
                <w:rFonts w:ascii="GHEA Grapalat" w:hAnsi="GHEA Grapalat" w:cs="Arial"/>
                <w:sz w:val="20"/>
                <w:szCs w:val="20"/>
                <w:lang w:val="hy-AM"/>
              </w:rPr>
            </w:pPr>
          </w:p>
        </w:tc>
        <w:tc>
          <w:tcPr>
            <w:tcW w:w="4230" w:type="dxa"/>
            <w:shd w:val="clear" w:color="auto" w:fill="auto"/>
          </w:tcPr>
          <w:p w14:paraId="6C40E4D3" w14:textId="77777777" w:rsidR="00D0690C" w:rsidRPr="0008507E" w:rsidRDefault="00D0690C" w:rsidP="00D0690C">
            <w:pPr>
              <w:ind w:firstLine="567"/>
              <w:jc w:val="center"/>
              <w:rPr>
                <w:rFonts w:ascii="GHEA Grapalat" w:hAnsi="GHEA Grapalat" w:cs="Arial"/>
                <w:sz w:val="20"/>
                <w:szCs w:val="20"/>
                <w:lang w:val="hy-AM"/>
              </w:rPr>
            </w:pPr>
          </w:p>
        </w:tc>
      </w:tr>
      <w:tr w:rsidR="00D0690C" w:rsidRPr="00C5477B" w14:paraId="64BDDCA2" w14:textId="77777777" w:rsidTr="00D0690C">
        <w:tblPrEx>
          <w:tblLook w:val="01E0" w:firstRow="1" w:lastRow="1" w:firstColumn="1" w:lastColumn="1" w:noHBand="0" w:noVBand="0"/>
        </w:tblPrEx>
        <w:tc>
          <w:tcPr>
            <w:tcW w:w="720" w:type="dxa"/>
            <w:vAlign w:val="center"/>
          </w:tcPr>
          <w:p w14:paraId="1BBC7D24" w14:textId="77777777" w:rsidR="00D0690C" w:rsidRPr="008B1458" w:rsidRDefault="00D0690C" w:rsidP="00D0690C">
            <w:pPr>
              <w:rPr>
                <w:rFonts w:ascii="Sylfaen" w:hAnsi="Sylfaen"/>
                <w:color w:val="000000"/>
                <w:lang w:val="hy-AM"/>
              </w:rPr>
            </w:pPr>
          </w:p>
        </w:tc>
        <w:tc>
          <w:tcPr>
            <w:tcW w:w="1350" w:type="dxa"/>
            <w:vAlign w:val="center"/>
          </w:tcPr>
          <w:p w14:paraId="29198946" w14:textId="77777777" w:rsidR="00D0690C" w:rsidRPr="008B1458" w:rsidRDefault="00D0690C" w:rsidP="00D0690C">
            <w:pPr>
              <w:rPr>
                <w:rFonts w:ascii="Sylfaen" w:hAnsi="Sylfaen"/>
                <w:color w:val="000000"/>
                <w:lang w:val="hy-AM"/>
              </w:rPr>
            </w:pPr>
          </w:p>
        </w:tc>
        <w:tc>
          <w:tcPr>
            <w:tcW w:w="1350" w:type="dxa"/>
            <w:vAlign w:val="center"/>
          </w:tcPr>
          <w:p w14:paraId="53B408F0" w14:textId="77777777" w:rsidR="00D0690C" w:rsidRPr="008B1458" w:rsidRDefault="00D0690C" w:rsidP="00D0690C">
            <w:pPr>
              <w:rPr>
                <w:rFonts w:ascii="Sylfaen" w:hAnsi="Sylfaen"/>
                <w:color w:val="000000"/>
                <w:lang w:val="hy-AM"/>
              </w:rPr>
            </w:pPr>
          </w:p>
        </w:tc>
        <w:tc>
          <w:tcPr>
            <w:tcW w:w="2700" w:type="dxa"/>
            <w:shd w:val="clear" w:color="auto" w:fill="auto"/>
            <w:vAlign w:val="center"/>
          </w:tcPr>
          <w:p w14:paraId="3CC7B61B" w14:textId="77777777" w:rsidR="00D0690C" w:rsidRPr="008B1458" w:rsidRDefault="00D0690C" w:rsidP="00D0690C">
            <w:pPr>
              <w:ind w:firstLine="567"/>
              <w:jc w:val="center"/>
              <w:rPr>
                <w:rFonts w:ascii="Sylfaen" w:hAnsi="Sylfaen" w:cs="Arial Armenian"/>
                <w:lang w:val="hy-AM"/>
              </w:rPr>
            </w:pPr>
          </w:p>
        </w:tc>
        <w:tc>
          <w:tcPr>
            <w:tcW w:w="4230" w:type="dxa"/>
            <w:shd w:val="clear" w:color="auto" w:fill="auto"/>
          </w:tcPr>
          <w:p w14:paraId="54A1F842" w14:textId="77777777" w:rsidR="00D0690C" w:rsidRPr="008B1458" w:rsidRDefault="00D0690C" w:rsidP="00D0690C">
            <w:pPr>
              <w:ind w:firstLine="567"/>
              <w:jc w:val="center"/>
              <w:rPr>
                <w:rFonts w:ascii="Sylfaen" w:hAnsi="Sylfaen" w:cs="Arial Armenian"/>
                <w:lang w:val="hy-AM"/>
              </w:rPr>
            </w:pPr>
          </w:p>
        </w:tc>
      </w:tr>
    </w:tbl>
    <w:p w14:paraId="62C618D4" w14:textId="77777777" w:rsidR="00D0690C" w:rsidRPr="008B1458" w:rsidRDefault="00D0690C" w:rsidP="00D0690C">
      <w:pPr>
        <w:ind w:firstLine="567"/>
        <w:jc w:val="both"/>
        <w:rPr>
          <w:rFonts w:ascii="GHEA Grapalat" w:hAnsi="GHEA Grapalat" w:cs="Sylfaen"/>
          <w:sz w:val="20"/>
          <w:highlight w:val="yellow"/>
          <w:lang w:val="es-ES"/>
        </w:rPr>
      </w:pPr>
    </w:p>
    <w:p w14:paraId="64B35F05" w14:textId="564F5539" w:rsidR="00D0690C" w:rsidRPr="00F91FBF" w:rsidRDefault="00BA64B1" w:rsidP="00D0690C">
      <w:pPr>
        <w:ind w:firstLine="709"/>
        <w:jc w:val="both"/>
        <w:rPr>
          <w:rFonts w:ascii="GHEA Grapalat" w:hAnsi="GHEA Grapalat" w:cs="Arial"/>
          <w:sz w:val="20"/>
          <w:szCs w:val="20"/>
          <w:lang w:val="hy-AM"/>
        </w:rPr>
      </w:pPr>
      <w:r w:rsidRPr="00BA64B1">
        <w:rPr>
          <w:rFonts w:ascii="GHEA Grapalat" w:hAnsi="GHEA Grapalat" w:cs="Arial"/>
          <w:b/>
          <w:sz w:val="20"/>
          <w:szCs w:val="20"/>
          <w:lang w:val="hy-AM"/>
        </w:rPr>
        <w:t xml:space="preserve">ՔԲԿ-ԳՀԾՁԲ-24/19  </w:t>
      </w:r>
      <w:r w:rsidR="00D0690C" w:rsidRPr="00F91FBF">
        <w:rPr>
          <w:rFonts w:ascii="GHEA Grapalat" w:hAnsi="GHEA Grapalat" w:cs="Arial"/>
          <w:sz w:val="20"/>
          <w:szCs w:val="20"/>
          <w:lang w:val="hy-AM"/>
        </w:rPr>
        <w:t>ծածկագրով ընթացակարգի շրջանակներում կից ներկայացնում ենք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w:t>
      </w:r>
      <w:r w:rsidR="00D0690C">
        <w:rPr>
          <w:rFonts w:ascii="GHEA Grapalat" w:hAnsi="GHEA Grapalat" w:cs="Arial"/>
          <w:sz w:val="20"/>
          <w:szCs w:val="20"/>
          <w:lang w:val="hy-AM"/>
        </w:rPr>
        <w:t>դունած կողմի գրավոր հավաստումը:</w:t>
      </w:r>
    </w:p>
    <w:p w14:paraId="50513322" w14:textId="77777777" w:rsidR="00D0690C" w:rsidRPr="009D4F90" w:rsidRDefault="00D0690C" w:rsidP="00D0690C">
      <w:pPr>
        <w:tabs>
          <w:tab w:val="left" w:pos="1134"/>
        </w:tabs>
        <w:ind w:firstLine="720"/>
        <w:jc w:val="both"/>
        <w:rPr>
          <w:rFonts w:ascii="GHEA Grapalat" w:hAnsi="GHEA Grapalat"/>
          <w:i/>
          <w:sz w:val="20"/>
          <w:lang w:val="es-ES"/>
        </w:rPr>
      </w:pPr>
    </w:p>
    <w:p w14:paraId="562383E8" w14:textId="77777777" w:rsidR="00D0690C" w:rsidRPr="009D4F90" w:rsidRDefault="00D0690C" w:rsidP="00D0690C">
      <w:pPr>
        <w:jc w:val="right"/>
        <w:rPr>
          <w:rFonts w:ascii="GHEA Grapalat" w:hAnsi="GHEA Grapalat" w:cs="Sylfaen"/>
          <w:b/>
          <w:sz w:val="20"/>
          <w:szCs w:val="20"/>
          <w:lang w:val="hy-AM"/>
        </w:rPr>
      </w:pPr>
    </w:p>
    <w:p w14:paraId="2B882BFB" w14:textId="77777777" w:rsidR="00D0690C" w:rsidRDefault="00D0690C" w:rsidP="00D0690C">
      <w:pPr>
        <w:ind w:firstLine="709"/>
        <w:jc w:val="both"/>
        <w:rPr>
          <w:rFonts w:ascii="GHEA Grapalat" w:hAnsi="GHEA Grapalat" w:cs="Arial"/>
          <w:sz w:val="20"/>
          <w:szCs w:val="20"/>
          <w:lang w:val="es-ES"/>
        </w:rPr>
      </w:pPr>
    </w:p>
    <w:p w14:paraId="220C07B7" w14:textId="77777777" w:rsidR="00D0690C" w:rsidRDefault="00D0690C" w:rsidP="00D0690C">
      <w:pPr>
        <w:ind w:firstLine="709"/>
        <w:jc w:val="both"/>
        <w:rPr>
          <w:rFonts w:ascii="GHEA Grapalat" w:hAnsi="GHEA Grapalat" w:cs="Arial"/>
          <w:sz w:val="20"/>
          <w:szCs w:val="20"/>
          <w:lang w:val="es-ES"/>
        </w:rPr>
      </w:pPr>
    </w:p>
    <w:p w14:paraId="4290AE8E" w14:textId="77777777" w:rsidR="00D0690C" w:rsidRPr="008B1458" w:rsidRDefault="00D0690C" w:rsidP="00D0690C">
      <w:pPr>
        <w:rPr>
          <w:rFonts w:ascii="GHEA Grapalat" w:hAnsi="GHEA Grapalat"/>
          <w:sz w:val="20"/>
          <w:lang w:val="es-ES"/>
        </w:rPr>
      </w:pPr>
    </w:p>
    <w:p w14:paraId="43854478" w14:textId="77777777" w:rsidR="00D0690C" w:rsidRPr="008B1458" w:rsidRDefault="00D0690C" w:rsidP="00D0690C">
      <w:pPr>
        <w:jc w:val="both"/>
        <w:rPr>
          <w:rFonts w:ascii="GHEA Grapalat" w:hAnsi="GHEA Grapalat"/>
          <w:sz w:val="20"/>
          <w:u w:val="single"/>
          <w:lang w:val="es-ES"/>
        </w:rPr>
      </w:pP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r w:rsidRPr="008B1458">
        <w:rPr>
          <w:rFonts w:ascii="GHEA Grapalat" w:hAnsi="GHEA Grapalat"/>
          <w:sz w:val="20"/>
          <w:u w:val="single"/>
          <w:lang w:val="es-ES"/>
        </w:rPr>
        <w:tab/>
      </w:r>
    </w:p>
    <w:p w14:paraId="6AA082FD" w14:textId="77777777" w:rsidR="00D0690C" w:rsidRPr="008B1458" w:rsidRDefault="00D0690C" w:rsidP="00D0690C">
      <w:pPr>
        <w:jc w:val="both"/>
        <w:rPr>
          <w:rFonts w:ascii="GHEA Grapalat" w:hAnsi="GHEA Grapalat" w:cs="Sylfaen"/>
          <w:sz w:val="20"/>
          <w:vertAlign w:val="superscript"/>
          <w:lang w:val="hy-AM"/>
        </w:rPr>
      </w:pPr>
      <w:r w:rsidRPr="008B1458">
        <w:rPr>
          <w:rFonts w:ascii="GHEA Grapalat" w:hAnsi="GHEA Grapalat" w:cs="Sylfaen"/>
          <w:sz w:val="20"/>
          <w:vertAlign w:val="superscript"/>
          <w:lang w:val="hy-AM"/>
        </w:rPr>
        <w:t xml:space="preserve">                                         մասնակցի անվանումը (ղեկավարի պաշտոնը, անուն ազգանունը)</w:t>
      </w:r>
      <w:r w:rsidRPr="008B1458">
        <w:rPr>
          <w:rFonts w:ascii="GHEA Grapalat" w:hAnsi="GHEA Grapalat" w:cs="Sylfaen"/>
          <w:sz w:val="20"/>
          <w:vertAlign w:val="superscript"/>
          <w:lang w:val="es-ES"/>
        </w:rPr>
        <w:t xml:space="preserve">  </w:t>
      </w:r>
      <w:r w:rsidRPr="008B1458">
        <w:rPr>
          <w:rFonts w:ascii="GHEA Grapalat" w:hAnsi="GHEA Grapalat" w:cs="Sylfaen"/>
          <w:sz w:val="20"/>
          <w:vertAlign w:val="superscript"/>
          <w:lang w:val="es-ES"/>
        </w:rPr>
        <w:tab/>
      </w:r>
      <w:r w:rsidRPr="008B1458">
        <w:rPr>
          <w:rFonts w:ascii="GHEA Grapalat" w:hAnsi="GHEA Grapalat" w:cs="Sylfaen"/>
          <w:sz w:val="20"/>
          <w:vertAlign w:val="superscript"/>
          <w:lang w:val="es-ES"/>
        </w:rPr>
        <w:tab/>
      </w:r>
      <w:r w:rsidRPr="008B1458">
        <w:rPr>
          <w:rFonts w:ascii="GHEA Grapalat" w:hAnsi="GHEA Grapalat" w:cs="Sylfaen"/>
          <w:sz w:val="20"/>
          <w:vertAlign w:val="superscript"/>
          <w:lang w:val="es-ES"/>
        </w:rPr>
        <w:tab/>
      </w:r>
      <w:r w:rsidRPr="008B1458">
        <w:rPr>
          <w:rFonts w:ascii="GHEA Grapalat" w:hAnsi="GHEA Grapalat" w:cs="Sylfaen"/>
          <w:sz w:val="20"/>
          <w:vertAlign w:val="superscript"/>
          <w:lang w:val="es-ES"/>
        </w:rPr>
        <w:tab/>
      </w:r>
      <w:r w:rsidRPr="008B1458">
        <w:rPr>
          <w:rFonts w:ascii="GHEA Grapalat" w:hAnsi="GHEA Grapalat" w:cs="Sylfaen"/>
          <w:sz w:val="20"/>
          <w:vertAlign w:val="superscript"/>
          <w:lang w:val="hy-AM"/>
        </w:rPr>
        <w:t>ստորագրություն</w:t>
      </w:r>
      <w:r w:rsidRPr="008B1458">
        <w:rPr>
          <w:rFonts w:ascii="GHEA Grapalat" w:hAnsi="GHEA Grapalat" w:cs="Sylfaen"/>
          <w:sz w:val="20"/>
          <w:vertAlign w:val="superscript"/>
          <w:lang w:val="hy-AM"/>
        </w:rPr>
        <w:tab/>
      </w:r>
    </w:p>
    <w:p w14:paraId="2ACE041F" w14:textId="77777777" w:rsidR="00D0690C" w:rsidRPr="008B1458" w:rsidRDefault="00D0690C" w:rsidP="00D0690C">
      <w:pPr>
        <w:jc w:val="right"/>
        <w:rPr>
          <w:rFonts w:ascii="GHEA Grapalat" w:hAnsi="GHEA Grapalat"/>
          <w:sz w:val="20"/>
          <w:lang w:val="hy-AM"/>
        </w:rPr>
      </w:pPr>
      <w:r w:rsidRPr="008B1458">
        <w:rPr>
          <w:rFonts w:ascii="GHEA Grapalat" w:hAnsi="GHEA Grapalat"/>
          <w:sz w:val="20"/>
          <w:lang w:val="hy-AM"/>
        </w:rPr>
        <w:t xml:space="preserve">    </w:t>
      </w:r>
    </w:p>
    <w:p w14:paraId="3C80D56E" w14:textId="77777777" w:rsidR="00D0690C" w:rsidRPr="008B1458" w:rsidRDefault="00D0690C" w:rsidP="00D0690C">
      <w:pPr>
        <w:jc w:val="right"/>
        <w:rPr>
          <w:rFonts w:ascii="GHEA Grapalat" w:hAnsi="GHEA Grapalat" w:cs="Arial"/>
          <w:sz w:val="20"/>
          <w:lang w:val="hy-AM"/>
        </w:rPr>
      </w:pPr>
      <w:r w:rsidRPr="008B1458">
        <w:rPr>
          <w:rFonts w:ascii="GHEA Grapalat" w:hAnsi="GHEA Grapalat" w:cs="Sylfaen"/>
          <w:sz w:val="20"/>
          <w:lang w:val="hy-AM"/>
        </w:rPr>
        <w:t>Կ</w:t>
      </w:r>
      <w:r w:rsidRPr="008B1458">
        <w:rPr>
          <w:rFonts w:ascii="GHEA Grapalat" w:hAnsi="GHEA Grapalat" w:cs="Arial"/>
          <w:sz w:val="20"/>
          <w:lang w:val="hy-AM"/>
        </w:rPr>
        <w:t xml:space="preserve">. </w:t>
      </w:r>
      <w:r w:rsidRPr="008B1458">
        <w:rPr>
          <w:rFonts w:ascii="GHEA Grapalat" w:hAnsi="GHEA Grapalat" w:cs="Sylfaen"/>
          <w:sz w:val="20"/>
          <w:lang w:val="hy-AM"/>
        </w:rPr>
        <w:t>Տ</w:t>
      </w:r>
      <w:r w:rsidRPr="008B1458">
        <w:rPr>
          <w:rFonts w:ascii="GHEA Grapalat" w:hAnsi="GHEA Grapalat" w:cs="Arial"/>
          <w:sz w:val="20"/>
          <w:lang w:val="hy-AM"/>
        </w:rPr>
        <w:t>.</w:t>
      </w:r>
    </w:p>
    <w:p w14:paraId="3588B155" w14:textId="77777777" w:rsidR="00D0690C" w:rsidRPr="008B1458" w:rsidRDefault="00D0690C" w:rsidP="00D0690C">
      <w:pPr>
        <w:jc w:val="both"/>
        <w:rPr>
          <w:rFonts w:ascii="GHEA Grapalat" w:hAnsi="GHEA Grapalat" w:cs="Sylfaen"/>
          <w:b/>
          <w:sz w:val="20"/>
          <w:szCs w:val="20"/>
          <w:lang w:val="hy-AM"/>
        </w:rPr>
      </w:pPr>
      <w:r w:rsidRPr="008B1458">
        <w:rPr>
          <w:rFonts w:ascii="GHEA Grapalat" w:hAnsi="GHEA Grapalat" w:cs="Sylfaen"/>
          <w:b/>
          <w:sz w:val="20"/>
          <w:szCs w:val="20"/>
          <w:lang w:val="hy-AM"/>
        </w:rPr>
        <w:t xml:space="preserve"> </w:t>
      </w:r>
    </w:p>
    <w:p w14:paraId="049CBB2C" w14:textId="77777777" w:rsidR="00161442" w:rsidRDefault="00161442" w:rsidP="002E6C2D">
      <w:pPr>
        <w:pStyle w:val="31"/>
        <w:spacing w:line="240" w:lineRule="auto"/>
        <w:jc w:val="left"/>
        <w:rPr>
          <w:rFonts w:ascii="GHEA Grapalat" w:hAnsi="GHEA Grapalat" w:cs="Sylfaen"/>
          <w:b/>
          <w:lang w:val="hy-AM"/>
        </w:rPr>
      </w:pPr>
    </w:p>
    <w:p w14:paraId="3F003AD0" w14:textId="77777777" w:rsidR="00D0690C" w:rsidRDefault="00D0690C" w:rsidP="002E6C2D">
      <w:pPr>
        <w:pStyle w:val="31"/>
        <w:spacing w:line="240" w:lineRule="auto"/>
        <w:jc w:val="left"/>
        <w:rPr>
          <w:rFonts w:ascii="GHEA Grapalat" w:hAnsi="GHEA Grapalat" w:cs="Sylfaen"/>
          <w:b/>
          <w:lang w:val="hy-AM"/>
        </w:rPr>
      </w:pPr>
    </w:p>
    <w:p w14:paraId="06DD16CE" w14:textId="77777777" w:rsidR="00D0690C" w:rsidRDefault="00D0690C" w:rsidP="002E6C2D">
      <w:pPr>
        <w:pStyle w:val="31"/>
        <w:spacing w:line="240" w:lineRule="auto"/>
        <w:jc w:val="left"/>
        <w:rPr>
          <w:rFonts w:ascii="GHEA Grapalat" w:hAnsi="GHEA Grapalat" w:cs="Sylfaen"/>
          <w:b/>
          <w:lang w:val="hy-AM"/>
        </w:rPr>
      </w:pPr>
    </w:p>
    <w:p w14:paraId="6AC09D1F" w14:textId="77777777" w:rsidR="00D0690C" w:rsidRDefault="00D0690C" w:rsidP="002E6C2D">
      <w:pPr>
        <w:pStyle w:val="31"/>
        <w:spacing w:line="240" w:lineRule="auto"/>
        <w:jc w:val="left"/>
        <w:rPr>
          <w:rFonts w:ascii="GHEA Grapalat" w:hAnsi="GHEA Grapalat" w:cs="Sylfaen"/>
          <w:b/>
          <w:lang w:val="hy-AM"/>
        </w:rPr>
      </w:pPr>
    </w:p>
    <w:p w14:paraId="7A58A89E" w14:textId="77777777" w:rsidR="00D0690C" w:rsidRDefault="00D0690C" w:rsidP="002E6C2D">
      <w:pPr>
        <w:pStyle w:val="31"/>
        <w:spacing w:line="240" w:lineRule="auto"/>
        <w:jc w:val="left"/>
        <w:rPr>
          <w:rFonts w:ascii="GHEA Grapalat" w:hAnsi="GHEA Grapalat" w:cs="Sylfaen"/>
          <w:b/>
          <w:lang w:val="hy-AM"/>
        </w:rPr>
      </w:pPr>
    </w:p>
    <w:p w14:paraId="3649A6FE" w14:textId="77777777" w:rsidR="00D0690C" w:rsidRDefault="00D0690C" w:rsidP="002E6C2D">
      <w:pPr>
        <w:pStyle w:val="31"/>
        <w:spacing w:line="240" w:lineRule="auto"/>
        <w:jc w:val="left"/>
        <w:rPr>
          <w:rFonts w:ascii="GHEA Grapalat" w:hAnsi="GHEA Grapalat" w:cs="Sylfaen"/>
          <w:b/>
          <w:lang w:val="hy-AM"/>
        </w:rPr>
      </w:pPr>
    </w:p>
    <w:p w14:paraId="42981FD6" w14:textId="77777777" w:rsidR="00D0690C" w:rsidRDefault="00D0690C" w:rsidP="002E6C2D">
      <w:pPr>
        <w:pStyle w:val="31"/>
        <w:spacing w:line="240" w:lineRule="auto"/>
        <w:jc w:val="left"/>
        <w:rPr>
          <w:rFonts w:ascii="GHEA Grapalat" w:hAnsi="GHEA Grapalat" w:cs="Sylfaen"/>
          <w:b/>
          <w:lang w:val="hy-AM"/>
        </w:rPr>
      </w:pPr>
    </w:p>
    <w:p w14:paraId="610A2C1B" w14:textId="77777777" w:rsidR="00D0690C" w:rsidRDefault="00D0690C" w:rsidP="002E6C2D">
      <w:pPr>
        <w:pStyle w:val="31"/>
        <w:spacing w:line="240" w:lineRule="auto"/>
        <w:jc w:val="left"/>
        <w:rPr>
          <w:rFonts w:ascii="GHEA Grapalat" w:hAnsi="GHEA Grapalat" w:cs="Sylfaen"/>
          <w:b/>
          <w:lang w:val="hy-AM"/>
        </w:rPr>
      </w:pPr>
    </w:p>
    <w:p w14:paraId="5E4B0011" w14:textId="77777777" w:rsidR="00D0690C" w:rsidRDefault="00D0690C" w:rsidP="002E6C2D">
      <w:pPr>
        <w:pStyle w:val="31"/>
        <w:spacing w:line="240" w:lineRule="auto"/>
        <w:jc w:val="left"/>
        <w:rPr>
          <w:rFonts w:ascii="GHEA Grapalat" w:hAnsi="GHEA Grapalat" w:cs="Sylfaen"/>
          <w:b/>
          <w:lang w:val="hy-AM"/>
        </w:rPr>
      </w:pPr>
    </w:p>
    <w:p w14:paraId="7E4E7A77" w14:textId="77777777" w:rsidR="00D0690C" w:rsidRDefault="00D0690C" w:rsidP="002E6C2D">
      <w:pPr>
        <w:pStyle w:val="31"/>
        <w:spacing w:line="240" w:lineRule="auto"/>
        <w:jc w:val="left"/>
        <w:rPr>
          <w:rFonts w:ascii="GHEA Grapalat" w:hAnsi="GHEA Grapalat" w:cs="Sylfaen"/>
          <w:b/>
          <w:lang w:val="hy-AM"/>
        </w:rPr>
      </w:pPr>
    </w:p>
    <w:p w14:paraId="23BD35D2" w14:textId="77777777" w:rsidR="00D0690C" w:rsidRDefault="00D0690C" w:rsidP="002E6C2D">
      <w:pPr>
        <w:pStyle w:val="31"/>
        <w:spacing w:line="240" w:lineRule="auto"/>
        <w:jc w:val="left"/>
        <w:rPr>
          <w:rFonts w:ascii="GHEA Grapalat" w:hAnsi="GHEA Grapalat" w:cs="Sylfaen"/>
          <w:b/>
          <w:lang w:val="hy-AM"/>
        </w:rPr>
      </w:pPr>
    </w:p>
    <w:p w14:paraId="2CC6863E" w14:textId="77777777" w:rsidR="00D0690C" w:rsidRDefault="00D0690C" w:rsidP="002E6C2D">
      <w:pPr>
        <w:pStyle w:val="31"/>
        <w:spacing w:line="240" w:lineRule="auto"/>
        <w:jc w:val="left"/>
        <w:rPr>
          <w:rFonts w:ascii="GHEA Grapalat" w:hAnsi="GHEA Grapalat" w:cs="Sylfaen"/>
          <w:b/>
          <w:lang w:val="hy-AM"/>
        </w:rPr>
      </w:pPr>
    </w:p>
    <w:p w14:paraId="5718C0E7" w14:textId="77777777" w:rsidR="00D0690C" w:rsidRDefault="00D0690C" w:rsidP="002E6C2D">
      <w:pPr>
        <w:pStyle w:val="31"/>
        <w:spacing w:line="240" w:lineRule="auto"/>
        <w:jc w:val="left"/>
        <w:rPr>
          <w:rFonts w:ascii="GHEA Grapalat" w:hAnsi="GHEA Grapalat" w:cs="Sylfaen"/>
          <w:b/>
          <w:lang w:val="hy-AM"/>
        </w:rPr>
      </w:pPr>
    </w:p>
    <w:p w14:paraId="6BAD4996" w14:textId="77777777" w:rsidR="00D0690C" w:rsidRDefault="00D0690C" w:rsidP="002E6C2D">
      <w:pPr>
        <w:pStyle w:val="31"/>
        <w:spacing w:line="240" w:lineRule="auto"/>
        <w:jc w:val="left"/>
        <w:rPr>
          <w:rFonts w:ascii="GHEA Grapalat" w:hAnsi="GHEA Grapalat" w:cs="Sylfaen"/>
          <w:b/>
          <w:lang w:val="hy-AM"/>
        </w:rPr>
      </w:pPr>
    </w:p>
    <w:p w14:paraId="71ED005E" w14:textId="77777777" w:rsidR="00D0690C" w:rsidRDefault="00D0690C" w:rsidP="002E6C2D">
      <w:pPr>
        <w:pStyle w:val="31"/>
        <w:spacing w:line="240" w:lineRule="auto"/>
        <w:jc w:val="left"/>
        <w:rPr>
          <w:rFonts w:ascii="GHEA Grapalat" w:hAnsi="GHEA Grapalat" w:cs="Sylfaen"/>
          <w:b/>
          <w:lang w:val="hy-AM"/>
        </w:rPr>
      </w:pPr>
    </w:p>
    <w:p w14:paraId="2C34002C" w14:textId="77777777" w:rsidR="00D0690C" w:rsidRDefault="00D0690C" w:rsidP="002E6C2D">
      <w:pPr>
        <w:pStyle w:val="31"/>
        <w:spacing w:line="240" w:lineRule="auto"/>
        <w:jc w:val="left"/>
        <w:rPr>
          <w:rFonts w:ascii="GHEA Grapalat" w:hAnsi="GHEA Grapalat" w:cs="Sylfaen"/>
          <w:b/>
          <w:lang w:val="hy-AM"/>
        </w:rPr>
      </w:pPr>
    </w:p>
    <w:p w14:paraId="61F772B9" w14:textId="77777777" w:rsidR="00D0690C" w:rsidRDefault="00D0690C" w:rsidP="002E6C2D">
      <w:pPr>
        <w:pStyle w:val="31"/>
        <w:spacing w:line="240" w:lineRule="auto"/>
        <w:jc w:val="left"/>
        <w:rPr>
          <w:rFonts w:ascii="GHEA Grapalat" w:hAnsi="GHEA Grapalat" w:cs="Sylfaen"/>
          <w:b/>
          <w:lang w:val="hy-AM"/>
        </w:rPr>
      </w:pPr>
    </w:p>
    <w:p w14:paraId="6CF8FBC5" w14:textId="77777777" w:rsidR="00D0690C" w:rsidRDefault="00D0690C" w:rsidP="002E6C2D">
      <w:pPr>
        <w:pStyle w:val="31"/>
        <w:spacing w:line="240" w:lineRule="auto"/>
        <w:jc w:val="left"/>
        <w:rPr>
          <w:rFonts w:ascii="GHEA Grapalat" w:hAnsi="GHEA Grapalat" w:cs="Sylfaen"/>
          <w:b/>
          <w:lang w:val="hy-AM"/>
        </w:rPr>
      </w:pPr>
    </w:p>
    <w:p w14:paraId="4E04049C" w14:textId="40471009" w:rsidR="00D0690C" w:rsidRPr="00D0690C" w:rsidRDefault="00D0690C" w:rsidP="00D0690C">
      <w:pPr>
        <w:pStyle w:val="31"/>
        <w:spacing w:line="240" w:lineRule="auto"/>
        <w:jc w:val="right"/>
        <w:rPr>
          <w:rFonts w:ascii="Cambria Math" w:hAnsi="Cambria Math" w:cs="Arial"/>
          <w:b/>
          <w:lang w:val="hy-AM"/>
        </w:rPr>
      </w:pPr>
      <w:r w:rsidRPr="007C2AEA">
        <w:rPr>
          <w:rFonts w:ascii="GHEA Grapalat" w:hAnsi="GHEA Grapalat" w:cs="Sylfaen"/>
          <w:b/>
          <w:lang w:val="hy-AM"/>
        </w:rPr>
        <w:lastRenderedPageBreak/>
        <w:t>Հավելված</w:t>
      </w:r>
      <w:r w:rsidRPr="007C2AEA">
        <w:rPr>
          <w:rFonts w:ascii="GHEA Grapalat" w:hAnsi="GHEA Grapalat" w:cs="Arial"/>
          <w:b/>
          <w:lang w:val="hy-AM"/>
        </w:rPr>
        <w:t xml:space="preserve"> </w:t>
      </w:r>
      <w:r>
        <w:rPr>
          <w:rFonts w:ascii="GHEA Grapalat" w:hAnsi="GHEA Grapalat" w:cs="Arial"/>
          <w:b/>
          <w:lang w:val="hy-AM"/>
        </w:rPr>
        <w:t>1</w:t>
      </w:r>
      <w:r>
        <w:rPr>
          <w:rFonts w:ascii="Cambria Math" w:hAnsi="Cambria Math" w:cs="Arial"/>
          <w:b/>
          <w:lang w:val="hy-AM"/>
        </w:rPr>
        <w:t>․</w:t>
      </w:r>
      <w:r w:rsidRPr="00D0690C">
        <w:rPr>
          <w:rFonts w:ascii="GHEA Grapalat" w:hAnsi="GHEA Grapalat" w:cs="Sylfaen"/>
          <w:b/>
          <w:lang w:val="hy-AM"/>
        </w:rPr>
        <w:t>4</w:t>
      </w:r>
    </w:p>
    <w:p w14:paraId="0B31A4C6" w14:textId="77777777" w:rsidR="00D0690C" w:rsidRPr="00C434DE" w:rsidRDefault="00D0690C" w:rsidP="00D0690C">
      <w:pPr>
        <w:pStyle w:val="31"/>
        <w:spacing w:line="240" w:lineRule="auto"/>
        <w:jc w:val="right"/>
        <w:rPr>
          <w:rFonts w:ascii="GHEA Grapalat" w:hAnsi="GHEA Grapalat" w:cs="Sylfaen"/>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w:t>
      </w:r>
      <w:r>
        <w:rPr>
          <w:rFonts w:ascii="GHEA Grapalat" w:hAnsi="GHEA Grapalat" w:cs="Sylfaen"/>
          <w:b/>
          <w:lang w:val="hy-AM"/>
        </w:rPr>
        <w:t>ԳՀԾ</w:t>
      </w:r>
      <w:r>
        <w:rPr>
          <w:rFonts w:ascii="GHEA Grapalat" w:hAnsi="GHEA Grapalat" w:cs="Sylfaen"/>
          <w:b/>
          <w:lang w:val="es-ES"/>
        </w:rPr>
        <w:t>ՁԲ-24/</w:t>
      </w:r>
      <w:r>
        <w:rPr>
          <w:rFonts w:ascii="GHEA Grapalat" w:hAnsi="GHEA Grapalat" w:cs="Sylfaen"/>
          <w:b/>
          <w:lang w:val="hy-AM"/>
        </w:rPr>
        <w:t>19</w:t>
      </w:r>
      <w:r w:rsidRPr="00F566BF">
        <w:rPr>
          <w:rFonts w:ascii="GHEA Grapalat" w:hAnsi="GHEA Grapalat"/>
          <w:lang w:val="es-ES"/>
        </w:rPr>
        <w:t xml:space="preserve">» </w:t>
      </w:r>
      <w:r>
        <w:rPr>
          <w:rFonts w:ascii="GHEA Grapalat" w:hAnsi="GHEA Grapalat"/>
          <w:lang w:val="hy-AM"/>
        </w:rPr>
        <w:t xml:space="preserve"> </w:t>
      </w:r>
      <w:r w:rsidRPr="00F566BF">
        <w:rPr>
          <w:rFonts w:ascii="GHEA Grapalat" w:hAnsi="GHEA Grapalat" w:cs="Sylfaen"/>
          <w:b/>
          <w:lang w:val="hy-AM"/>
        </w:rPr>
        <w:t>ծածկագրով</w:t>
      </w:r>
    </w:p>
    <w:p w14:paraId="0A8AFA14" w14:textId="77777777" w:rsidR="00D0690C" w:rsidRPr="00F566BF" w:rsidRDefault="00D0690C" w:rsidP="00D0690C">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F566BF">
        <w:rPr>
          <w:rFonts w:ascii="GHEA Grapalat" w:hAnsi="GHEA Grapalat" w:cs="Sylfaen"/>
          <w:b/>
          <w:lang w:val="hy-AM"/>
        </w:rPr>
        <w:t>հրավերի</w:t>
      </w:r>
    </w:p>
    <w:p w14:paraId="10A882F2" w14:textId="77777777" w:rsidR="00D0690C" w:rsidRPr="007C2AEA" w:rsidRDefault="00D0690C" w:rsidP="00D0690C">
      <w:pPr>
        <w:pStyle w:val="31"/>
        <w:jc w:val="right"/>
        <w:rPr>
          <w:rFonts w:ascii="GHEA Grapalat" w:hAnsi="GHEA Grapalat"/>
          <w:b/>
          <w:lang w:val="hy-AM"/>
        </w:rPr>
      </w:pPr>
    </w:p>
    <w:p w14:paraId="2BB441CD" w14:textId="77777777" w:rsidR="00D0690C" w:rsidRPr="007C2AEA" w:rsidRDefault="00D0690C" w:rsidP="00D0690C">
      <w:pPr>
        <w:ind w:left="-66"/>
        <w:jc w:val="right"/>
        <w:rPr>
          <w:rFonts w:ascii="GHEA Grapalat" w:hAnsi="GHEA Grapalat"/>
          <w:sz w:val="20"/>
          <w:lang w:val="hy-AM"/>
        </w:rPr>
      </w:pPr>
    </w:p>
    <w:p w14:paraId="3D4D1EAE" w14:textId="77777777" w:rsidR="00D0690C" w:rsidRPr="007C2AEA" w:rsidRDefault="00D0690C" w:rsidP="00D0690C">
      <w:pPr>
        <w:ind w:left="-66"/>
        <w:jc w:val="center"/>
        <w:rPr>
          <w:rFonts w:ascii="GHEA Grapalat" w:hAnsi="GHEA Grapalat" w:cs="Sylfaen"/>
          <w:b/>
          <w:lang w:val="hy-AM"/>
        </w:rPr>
      </w:pPr>
      <w:r w:rsidRPr="007C2AEA">
        <w:rPr>
          <w:rFonts w:ascii="GHEA Grapalat" w:hAnsi="GHEA Grapalat" w:cs="Sylfaen"/>
          <w:b/>
          <w:lang w:val="hy-AM"/>
        </w:rPr>
        <w:t>Տ Ե Ղ Ե Կ Ա Ն Ք</w:t>
      </w:r>
    </w:p>
    <w:p w14:paraId="529EBE72" w14:textId="77777777" w:rsidR="00D0690C" w:rsidRPr="007C2AEA" w:rsidRDefault="00D0690C" w:rsidP="00D0690C">
      <w:pPr>
        <w:ind w:left="-66"/>
        <w:jc w:val="center"/>
        <w:rPr>
          <w:rFonts w:ascii="GHEA Grapalat" w:hAnsi="GHEA Grapalat" w:cs="Sylfaen"/>
          <w:b/>
          <w:lang w:val="hy-AM"/>
        </w:rPr>
      </w:pPr>
      <w:r w:rsidRPr="007C2AEA">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D0690C" w:rsidRPr="007C2AEA" w14:paraId="0CE65B19" w14:textId="77777777" w:rsidTr="00D0690C">
        <w:trPr>
          <w:cantSplit/>
        </w:trPr>
        <w:tc>
          <w:tcPr>
            <w:tcW w:w="377" w:type="dxa"/>
            <w:vMerge w:val="restart"/>
            <w:vAlign w:val="center"/>
          </w:tcPr>
          <w:p w14:paraId="2EFCEEF6" w14:textId="77777777" w:rsidR="00D0690C" w:rsidRPr="007C2AEA" w:rsidRDefault="00D0690C" w:rsidP="00D0690C">
            <w:pPr>
              <w:jc w:val="center"/>
              <w:rPr>
                <w:rFonts w:ascii="GHEA Grapalat" w:hAnsi="GHEA Grapalat"/>
                <w:sz w:val="20"/>
                <w:lang w:val="hy-AM"/>
              </w:rPr>
            </w:pPr>
            <w:r w:rsidRPr="007C2AEA">
              <w:rPr>
                <w:rFonts w:ascii="GHEA Grapalat" w:hAnsi="GHEA Grapalat"/>
                <w:sz w:val="20"/>
                <w:lang w:val="hy-AM"/>
              </w:rPr>
              <w:t xml:space="preserve">N </w:t>
            </w:r>
          </w:p>
        </w:tc>
        <w:tc>
          <w:tcPr>
            <w:tcW w:w="9811" w:type="dxa"/>
            <w:gridSpan w:val="5"/>
            <w:vAlign w:val="center"/>
          </w:tcPr>
          <w:p w14:paraId="38681B26" w14:textId="77777777" w:rsidR="00D0690C" w:rsidRPr="007C2AEA" w:rsidRDefault="00D0690C" w:rsidP="00D0690C">
            <w:pPr>
              <w:jc w:val="center"/>
              <w:rPr>
                <w:rFonts w:ascii="GHEA Grapalat" w:hAnsi="GHEA Grapalat" w:cs="Arial"/>
                <w:sz w:val="20"/>
                <w:lang w:val="hy-AM"/>
              </w:rPr>
            </w:pPr>
            <w:r w:rsidRPr="007C2AEA">
              <w:rPr>
                <w:rFonts w:ascii="GHEA Grapalat" w:hAnsi="GHEA Grapalat" w:cs="Sylfaen"/>
                <w:sz w:val="20"/>
                <w:lang w:val="hy-AM"/>
              </w:rPr>
              <w:t>Հիմնական</w:t>
            </w:r>
            <w:r w:rsidRPr="007C2AEA">
              <w:rPr>
                <w:rFonts w:ascii="GHEA Grapalat" w:hAnsi="GHEA Grapalat" w:cs="Arial"/>
                <w:sz w:val="20"/>
                <w:lang w:val="hy-AM"/>
              </w:rPr>
              <w:t xml:space="preserve"> </w:t>
            </w:r>
            <w:r w:rsidRPr="007C2AEA">
              <w:rPr>
                <w:rFonts w:ascii="GHEA Grapalat" w:hAnsi="GHEA Grapalat" w:cs="Sylfaen"/>
                <w:sz w:val="20"/>
                <w:lang w:val="hy-AM"/>
              </w:rPr>
              <w:t>աշխատակազմում</w:t>
            </w:r>
            <w:r w:rsidRPr="007C2AEA">
              <w:rPr>
                <w:rFonts w:ascii="GHEA Grapalat" w:hAnsi="GHEA Grapalat" w:cs="Arial"/>
                <w:sz w:val="20"/>
                <w:lang w:val="hy-AM"/>
              </w:rPr>
              <w:t xml:space="preserve"> </w:t>
            </w:r>
            <w:r w:rsidRPr="007C2AEA">
              <w:rPr>
                <w:rFonts w:ascii="GHEA Grapalat" w:hAnsi="GHEA Grapalat" w:cs="Sylfaen"/>
                <w:sz w:val="20"/>
                <w:lang w:val="hy-AM"/>
              </w:rPr>
              <w:t>ներառված</w:t>
            </w:r>
            <w:r w:rsidRPr="007C2AEA">
              <w:rPr>
                <w:rFonts w:ascii="GHEA Grapalat" w:hAnsi="GHEA Grapalat" w:cs="Arial"/>
                <w:sz w:val="20"/>
                <w:lang w:val="hy-AM"/>
              </w:rPr>
              <w:t xml:space="preserve"> </w:t>
            </w:r>
            <w:r w:rsidRPr="007C2AEA">
              <w:rPr>
                <w:rFonts w:ascii="GHEA Grapalat" w:hAnsi="GHEA Grapalat" w:cs="Sylfaen"/>
                <w:sz w:val="20"/>
                <w:lang w:val="hy-AM"/>
              </w:rPr>
              <w:t>մասնա</w:t>
            </w:r>
            <w:r w:rsidRPr="007C2AEA">
              <w:rPr>
                <w:rFonts w:ascii="GHEA Grapalat" w:hAnsi="GHEA Grapalat" w:cs="Sylfaen"/>
                <w:sz w:val="20"/>
              </w:rPr>
              <w:t>գ</w:t>
            </w:r>
            <w:r w:rsidRPr="007C2AEA">
              <w:rPr>
                <w:rFonts w:ascii="GHEA Grapalat" w:hAnsi="GHEA Grapalat" w:cs="Sylfaen"/>
                <w:sz w:val="20"/>
                <w:lang w:val="hy-AM"/>
              </w:rPr>
              <w:t>ետների</w:t>
            </w:r>
          </w:p>
        </w:tc>
      </w:tr>
      <w:tr w:rsidR="00D0690C" w:rsidRPr="007C2AEA" w14:paraId="7FC02D60" w14:textId="77777777" w:rsidTr="00D0690C">
        <w:trPr>
          <w:cantSplit/>
          <w:trHeight w:val="1073"/>
        </w:trPr>
        <w:tc>
          <w:tcPr>
            <w:tcW w:w="377" w:type="dxa"/>
            <w:vMerge/>
            <w:vAlign w:val="center"/>
          </w:tcPr>
          <w:p w14:paraId="7C417CD5" w14:textId="77777777" w:rsidR="00D0690C" w:rsidRPr="007C2AEA" w:rsidRDefault="00D0690C" w:rsidP="00D0690C">
            <w:pPr>
              <w:jc w:val="center"/>
              <w:rPr>
                <w:rFonts w:ascii="GHEA Grapalat" w:hAnsi="GHEA Grapalat"/>
                <w:sz w:val="20"/>
                <w:lang w:val="hy-AM"/>
              </w:rPr>
            </w:pPr>
          </w:p>
        </w:tc>
        <w:tc>
          <w:tcPr>
            <w:tcW w:w="2881" w:type="dxa"/>
            <w:vMerge w:val="restart"/>
            <w:vAlign w:val="center"/>
          </w:tcPr>
          <w:p w14:paraId="775F04C4" w14:textId="77777777" w:rsidR="00D0690C" w:rsidRPr="007C2AEA" w:rsidRDefault="00D0690C" w:rsidP="00D0690C">
            <w:pPr>
              <w:jc w:val="center"/>
              <w:rPr>
                <w:rFonts w:ascii="GHEA Grapalat" w:hAnsi="GHEA Grapalat" w:cs="Arial"/>
                <w:sz w:val="20"/>
                <w:lang w:val="hy-AM"/>
              </w:rPr>
            </w:pPr>
            <w:r w:rsidRPr="007C2AEA">
              <w:rPr>
                <w:rFonts w:ascii="GHEA Grapalat" w:hAnsi="GHEA Grapalat" w:cs="Sylfaen"/>
                <w:sz w:val="20"/>
                <w:lang w:val="hy-AM"/>
              </w:rPr>
              <w:t>Անուն</w:t>
            </w:r>
            <w:r w:rsidRPr="007C2AEA">
              <w:rPr>
                <w:rFonts w:ascii="GHEA Grapalat" w:hAnsi="GHEA Grapalat" w:cs="Sylfaen"/>
                <w:sz w:val="20"/>
              </w:rPr>
              <w:t>ը,</w:t>
            </w:r>
            <w:r>
              <w:rPr>
                <w:rFonts w:ascii="GHEA Grapalat" w:hAnsi="GHEA Grapalat" w:cs="Arial"/>
                <w:sz w:val="20"/>
                <w:lang w:val="hy-AM"/>
              </w:rPr>
              <w:t xml:space="preserve"> </w:t>
            </w:r>
            <w:r w:rsidRPr="007C2AEA">
              <w:rPr>
                <w:rFonts w:ascii="GHEA Grapalat" w:hAnsi="GHEA Grapalat" w:cs="Sylfaen"/>
                <w:sz w:val="20"/>
                <w:lang w:val="hy-AM"/>
              </w:rPr>
              <w:t>Ազ</w:t>
            </w:r>
            <w:r w:rsidRPr="007C2AEA">
              <w:rPr>
                <w:rFonts w:ascii="GHEA Grapalat" w:hAnsi="GHEA Grapalat" w:cs="Sylfaen"/>
                <w:sz w:val="20"/>
              </w:rPr>
              <w:t>գ</w:t>
            </w:r>
            <w:r w:rsidRPr="007C2AEA">
              <w:rPr>
                <w:rFonts w:ascii="GHEA Grapalat" w:hAnsi="GHEA Grapalat" w:cs="Sylfaen"/>
                <w:sz w:val="20"/>
                <w:lang w:val="hy-AM"/>
              </w:rPr>
              <w:t>անունը</w:t>
            </w:r>
          </w:p>
        </w:tc>
        <w:tc>
          <w:tcPr>
            <w:tcW w:w="1708" w:type="dxa"/>
            <w:vMerge w:val="restart"/>
            <w:vAlign w:val="center"/>
          </w:tcPr>
          <w:p w14:paraId="1346CA1E" w14:textId="77777777" w:rsidR="00D0690C" w:rsidRPr="007C2AEA" w:rsidRDefault="00D0690C" w:rsidP="00D0690C">
            <w:pPr>
              <w:jc w:val="center"/>
              <w:rPr>
                <w:rFonts w:ascii="GHEA Grapalat" w:hAnsi="GHEA Grapalat" w:cs="Arial"/>
                <w:sz w:val="20"/>
              </w:rPr>
            </w:pPr>
            <w:r w:rsidRPr="007C2AEA">
              <w:rPr>
                <w:rFonts w:ascii="GHEA Grapalat" w:hAnsi="GHEA Grapalat" w:cs="Sylfaen"/>
                <w:sz w:val="20"/>
              </w:rPr>
              <w:t>Որակավորումը</w:t>
            </w:r>
          </w:p>
        </w:tc>
        <w:tc>
          <w:tcPr>
            <w:tcW w:w="3512" w:type="dxa"/>
            <w:gridSpan w:val="2"/>
            <w:vAlign w:val="center"/>
          </w:tcPr>
          <w:p w14:paraId="1DC49E91" w14:textId="77777777" w:rsidR="00D0690C" w:rsidRPr="007C2AEA" w:rsidRDefault="00D0690C" w:rsidP="00D0690C">
            <w:pPr>
              <w:jc w:val="center"/>
              <w:rPr>
                <w:rFonts w:ascii="GHEA Grapalat" w:hAnsi="GHEA Grapalat" w:cs="Arial"/>
                <w:sz w:val="20"/>
              </w:rPr>
            </w:pPr>
            <w:r w:rsidRPr="007C2AEA">
              <w:rPr>
                <w:rFonts w:ascii="GHEA Grapalat" w:hAnsi="GHEA Grapalat" w:cs="Sylfaen"/>
                <w:sz w:val="20"/>
              </w:rPr>
              <w:t>Աշխատանքային</w:t>
            </w:r>
            <w:r w:rsidRPr="007C2AEA">
              <w:rPr>
                <w:rFonts w:ascii="GHEA Grapalat" w:hAnsi="GHEA Grapalat" w:cs="Arial"/>
                <w:sz w:val="20"/>
              </w:rPr>
              <w:t xml:space="preserve"> </w:t>
            </w:r>
            <w:r w:rsidRPr="007C2AEA">
              <w:rPr>
                <w:rFonts w:ascii="GHEA Grapalat" w:hAnsi="GHEA Grapalat" w:cs="Sylfaen"/>
                <w:sz w:val="20"/>
              </w:rPr>
              <w:t>փորձը</w:t>
            </w:r>
          </w:p>
        </w:tc>
        <w:tc>
          <w:tcPr>
            <w:tcW w:w="1710" w:type="dxa"/>
            <w:vMerge w:val="restart"/>
            <w:vAlign w:val="center"/>
          </w:tcPr>
          <w:p w14:paraId="1B03E6F6" w14:textId="77777777" w:rsidR="00D0690C" w:rsidRPr="007C2AEA" w:rsidRDefault="00D0690C" w:rsidP="00D0690C">
            <w:pPr>
              <w:jc w:val="center"/>
              <w:rPr>
                <w:rFonts w:ascii="GHEA Grapalat" w:hAnsi="GHEA Grapalat" w:cs="Arial"/>
                <w:sz w:val="20"/>
              </w:rPr>
            </w:pPr>
            <w:r w:rsidRPr="007C2AEA">
              <w:rPr>
                <w:rFonts w:ascii="GHEA Grapalat" w:hAnsi="GHEA Grapalat" w:cs="Sylfaen"/>
                <w:sz w:val="20"/>
              </w:rPr>
              <w:t>Գործատուի անվանումը</w:t>
            </w:r>
          </w:p>
        </w:tc>
      </w:tr>
      <w:tr w:rsidR="00D0690C" w:rsidRPr="007C2AEA" w14:paraId="725ED218" w14:textId="77777777" w:rsidTr="00D0690C">
        <w:trPr>
          <w:cantSplit/>
          <w:trHeight w:val="299"/>
        </w:trPr>
        <w:tc>
          <w:tcPr>
            <w:tcW w:w="377" w:type="dxa"/>
            <w:vMerge/>
            <w:vAlign w:val="center"/>
          </w:tcPr>
          <w:p w14:paraId="0A99BD0E" w14:textId="77777777" w:rsidR="00D0690C" w:rsidRPr="007C2AEA" w:rsidRDefault="00D0690C" w:rsidP="00D0690C">
            <w:pPr>
              <w:jc w:val="center"/>
              <w:rPr>
                <w:rFonts w:ascii="GHEA Grapalat" w:hAnsi="GHEA Grapalat"/>
                <w:sz w:val="20"/>
                <w:lang w:val="hy-AM"/>
              </w:rPr>
            </w:pPr>
          </w:p>
        </w:tc>
        <w:tc>
          <w:tcPr>
            <w:tcW w:w="2881" w:type="dxa"/>
            <w:vMerge/>
            <w:vAlign w:val="center"/>
          </w:tcPr>
          <w:p w14:paraId="46F67B42" w14:textId="77777777" w:rsidR="00D0690C" w:rsidRPr="007C2AEA" w:rsidRDefault="00D0690C" w:rsidP="00D0690C">
            <w:pPr>
              <w:jc w:val="center"/>
              <w:rPr>
                <w:rFonts w:ascii="GHEA Grapalat" w:hAnsi="GHEA Grapalat"/>
                <w:sz w:val="20"/>
                <w:lang w:val="hy-AM"/>
              </w:rPr>
            </w:pPr>
          </w:p>
        </w:tc>
        <w:tc>
          <w:tcPr>
            <w:tcW w:w="1708" w:type="dxa"/>
            <w:vMerge/>
            <w:vAlign w:val="center"/>
          </w:tcPr>
          <w:p w14:paraId="78E35D27" w14:textId="77777777" w:rsidR="00D0690C" w:rsidRPr="007C2AEA" w:rsidDel="006B374D" w:rsidRDefault="00D0690C" w:rsidP="00D0690C">
            <w:pPr>
              <w:jc w:val="center"/>
              <w:rPr>
                <w:rFonts w:ascii="GHEA Grapalat" w:hAnsi="GHEA Grapalat"/>
                <w:sz w:val="20"/>
                <w:lang w:val="hy-AM"/>
              </w:rPr>
            </w:pPr>
          </w:p>
        </w:tc>
        <w:tc>
          <w:tcPr>
            <w:tcW w:w="1442" w:type="dxa"/>
            <w:vAlign w:val="center"/>
          </w:tcPr>
          <w:p w14:paraId="45799AA0" w14:textId="77777777" w:rsidR="00D0690C" w:rsidRPr="007C2AEA" w:rsidDel="00B57526" w:rsidRDefault="00D0690C" w:rsidP="00D0690C">
            <w:pPr>
              <w:jc w:val="center"/>
              <w:rPr>
                <w:rFonts w:ascii="GHEA Grapalat" w:hAnsi="GHEA Grapalat"/>
                <w:sz w:val="20"/>
              </w:rPr>
            </w:pPr>
            <w:r w:rsidRPr="007C2AEA">
              <w:rPr>
                <w:rFonts w:ascii="GHEA Grapalat" w:hAnsi="GHEA Grapalat" w:cs="Sylfaen"/>
                <w:sz w:val="20"/>
              </w:rPr>
              <w:t>Ժամանակա</w:t>
            </w:r>
            <w:r w:rsidRPr="007C2AEA">
              <w:rPr>
                <w:rFonts w:ascii="GHEA Grapalat" w:hAnsi="GHEA Grapalat" w:cs="Arial"/>
                <w:sz w:val="20"/>
              </w:rPr>
              <w:t>-</w:t>
            </w:r>
            <w:r w:rsidRPr="007C2AEA">
              <w:rPr>
                <w:rFonts w:ascii="GHEA Grapalat" w:hAnsi="GHEA Grapalat" w:cs="Sylfaen"/>
                <w:sz w:val="20"/>
              </w:rPr>
              <w:t>հատվածը</w:t>
            </w:r>
          </w:p>
        </w:tc>
        <w:tc>
          <w:tcPr>
            <w:tcW w:w="2070" w:type="dxa"/>
            <w:vAlign w:val="center"/>
          </w:tcPr>
          <w:p w14:paraId="652DD6E5" w14:textId="77777777" w:rsidR="00D0690C" w:rsidRPr="007C2AEA" w:rsidDel="00B57526" w:rsidRDefault="00D0690C" w:rsidP="00D0690C">
            <w:pPr>
              <w:jc w:val="center"/>
              <w:rPr>
                <w:rFonts w:ascii="GHEA Grapalat" w:hAnsi="GHEA Grapalat"/>
                <w:sz w:val="20"/>
              </w:rPr>
            </w:pPr>
            <w:r w:rsidRPr="007C2AEA">
              <w:rPr>
                <w:rFonts w:ascii="GHEA Grapalat" w:hAnsi="GHEA Grapalat" w:cs="Sylfaen"/>
                <w:sz w:val="20"/>
              </w:rPr>
              <w:t>Գործունեության</w:t>
            </w:r>
            <w:r w:rsidRPr="007C2AEA">
              <w:rPr>
                <w:rFonts w:ascii="GHEA Grapalat" w:hAnsi="GHEA Grapalat" w:cs="Arial"/>
                <w:sz w:val="20"/>
              </w:rPr>
              <w:t xml:space="preserve"> </w:t>
            </w:r>
            <w:r w:rsidRPr="007C2AEA">
              <w:rPr>
                <w:rFonts w:ascii="GHEA Grapalat" w:hAnsi="GHEA Grapalat" w:cs="Sylfaen"/>
                <w:sz w:val="20"/>
              </w:rPr>
              <w:t>ոլորտը</w:t>
            </w:r>
            <w:r w:rsidRPr="007C2AEA">
              <w:rPr>
                <w:rFonts w:ascii="GHEA Grapalat" w:hAnsi="GHEA Grapalat" w:cs="Arial"/>
                <w:sz w:val="20"/>
              </w:rPr>
              <w:t xml:space="preserve"> </w:t>
            </w:r>
            <w:r w:rsidRPr="007C2AEA">
              <w:rPr>
                <w:rFonts w:ascii="GHEA Grapalat" w:hAnsi="GHEA Grapalat" w:cs="Sylfaen"/>
                <w:sz w:val="20"/>
              </w:rPr>
              <w:t>և</w:t>
            </w:r>
            <w:r w:rsidRPr="007C2AEA">
              <w:rPr>
                <w:rFonts w:ascii="GHEA Grapalat" w:hAnsi="GHEA Grapalat" w:cs="Arial"/>
                <w:sz w:val="20"/>
              </w:rPr>
              <w:t xml:space="preserve"> </w:t>
            </w:r>
            <w:r w:rsidRPr="007C2AEA">
              <w:rPr>
                <w:rFonts w:ascii="GHEA Grapalat" w:hAnsi="GHEA Grapalat" w:cs="Sylfaen"/>
                <w:sz w:val="20"/>
              </w:rPr>
              <w:t>կատարած</w:t>
            </w:r>
            <w:r w:rsidRPr="007C2AEA">
              <w:rPr>
                <w:rFonts w:ascii="GHEA Grapalat" w:hAnsi="GHEA Grapalat" w:cs="Arial"/>
                <w:sz w:val="20"/>
              </w:rPr>
              <w:t xml:space="preserve"> </w:t>
            </w:r>
            <w:r w:rsidRPr="007C2AEA">
              <w:rPr>
                <w:rFonts w:ascii="GHEA Grapalat" w:hAnsi="GHEA Grapalat" w:cs="Sylfaen"/>
                <w:sz w:val="20"/>
              </w:rPr>
              <w:t>աշխատանքը</w:t>
            </w:r>
          </w:p>
        </w:tc>
        <w:tc>
          <w:tcPr>
            <w:tcW w:w="1710" w:type="dxa"/>
            <w:vMerge/>
            <w:vAlign w:val="center"/>
          </w:tcPr>
          <w:p w14:paraId="2A9A092D" w14:textId="77777777" w:rsidR="00D0690C" w:rsidRPr="007C2AEA" w:rsidRDefault="00D0690C" w:rsidP="00D0690C">
            <w:pPr>
              <w:jc w:val="center"/>
              <w:rPr>
                <w:rFonts w:ascii="GHEA Grapalat" w:hAnsi="GHEA Grapalat"/>
                <w:sz w:val="20"/>
                <w:lang w:val="hy-AM"/>
              </w:rPr>
            </w:pPr>
          </w:p>
        </w:tc>
      </w:tr>
      <w:tr w:rsidR="00D0690C" w:rsidRPr="007C2AEA" w14:paraId="75B6AF89" w14:textId="77777777" w:rsidTr="00D0690C">
        <w:trPr>
          <w:cantSplit/>
        </w:trPr>
        <w:tc>
          <w:tcPr>
            <w:tcW w:w="377" w:type="dxa"/>
            <w:shd w:val="clear" w:color="auto" w:fill="D9D9D9"/>
          </w:tcPr>
          <w:p w14:paraId="3AAEDF40" w14:textId="77777777" w:rsidR="00D0690C" w:rsidRPr="007C2AEA" w:rsidRDefault="00D0690C" w:rsidP="00D0690C">
            <w:pPr>
              <w:jc w:val="center"/>
              <w:rPr>
                <w:rFonts w:ascii="GHEA Grapalat" w:hAnsi="GHEA Grapalat"/>
                <w:i/>
                <w:sz w:val="18"/>
              </w:rPr>
            </w:pPr>
            <w:r w:rsidRPr="007C2AEA">
              <w:rPr>
                <w:rFonts w:ascii="GHEA Grapalat" w:hAnsi="GHEA Grapalat"/>
                <w:i/>
                <w:sz w:val="18"/>
              </w:rPr>
              <w:t>1</w:t>
            </w:r>
          </w:p>
        </w:tc>
        <w:tc>
          <w:tcPr>
            <w:tcW w:w="2881" w:type="dxa"/>
            <w:shd w:val="clear" w:color="auto" w:fill="D9D9D9"/>
          </w:tcPr>
          <w:p w14:paraId="61B76FE4" w14:textId="77777777" w:rsidR="00D0690C" w:rsidRPr="007C2AEA" w:rsidRDefault="00D0690C" w:rsidP="00D0690C">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14:paraId="554C6F45" w14:textId="77777777" w:rsidR="00D0690C" w:rsidRPr="007C2AEA" w:rsidRDefault="00D0690C" w:rsidP="00D0690C">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14:paraId="7055840D" w14:textId="77777777" w:rsidR="00D0690C" w:rsidRPr="007C2AEA" w:rsidRDefault="00D0690C" w:rsidP="00D0690C">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14:paraId="1BB7ECB2" w14:textId="77777777" w:rsidR="00D0690C" w:rsidRPr="007C2AEA" w:rsidRDefault="00D0690C" w:rsidP="00D0690C">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14:paraId="7A0039CF" w14:textId="77777777" w:rsidR="00D0690C" w:rsidRPr="007C2AEA" w:rsidRDefault="00D0690C" w:rsidP="00D0690C">
            <w:pPr>
              <w:jc w:val="center"/>
              <w:rPr>
                <w:rFonts w:ascii="GHEA Grapalat" w:hAnsi="GHEA Grapalat"/>
                <w:i/>
                <w:sz w:val="18"/>
              </w:rPr>
            </w:pPr>
            <w:r w:rsidRPr="007C2AEA">
              <w:rPr>
                <w:rFonts w:ascii="GHEA Grapalat" w:hAnsi="GHEA Grapalat"/>
                <w:i/>
                <w:sz w:val="18"/>
              </w:rPr>
              <w:t>6</w:t>
            </w:r>
          </w:p>
        </w:tc>
      </w:tr>
      <w:tr w:rsidR="00D0690C" w:rsidRPr="007C2AEA" w14:paraId="5942E997" w14:textId="77777777" w:rsidTr="00D0690C">
        <w:trPr>
          <w:cantSplit/>
        </w:trPr>
        <w:tc>
          <w:tcPr>
            <w:tcW w:w="377" w:type="dxa"/>
          </w:tcPr>
          <w:p w14:paraId="7C7905FD" w14:textId="77777777" w:rsidR="00D0690C" w:rsidRPr="007C2AEA" w:rsidRDefault="00D0690C" w:rsidP="00D0690C">
            <w:pPr>
              <w:jc w:val="center"/>
              <w:rPr>
                <w:rFonts w:ascii="GHEA Grapalat" w:hAnsi="GHEA Grapalat"/>
                <w:sz w:val="20"/>
              </w:rPr>
            </w:pPr>
            <w:r w:rsidRPr="007C2AEA">
              <w:rPr>
                <w:rFonts w:ascii="GHEA Grapalat" w:hAnsi="GHEA Grapalat"/>
                <w:sz w:val="20"/>
              </w:rPr>
              <w:t>1.</w:t>
            </w:r>
          </w:p>
        </w:tc>
        <w:tc>
          <w:tcPr>
            <w:tcW w:w="2881" w:type="dxa"/>
          </w:tcPr>
          <w:p w14:paraId="49E7B86A" w14:textId="77777777" w:rsidR="00D0690C" w:rsidRPr="007C2AEA" w:rsidRDefault="00D0690C" w:rsidP="00D0690C">
            <w:pPr>
              <w:jc w:val="center"/>
              <w:rPr>
                <w:rFonts w:ascii="GHEA Grapalat" w:hAnsi="GHEA Grapalat"/>
                <w:sz w:val="20"/>
                <w:lang w:val="hy-AM"/>
              </w:rPr>
            </w:pPr>
          </w:p>
        </w:tc>
        <w:tc>
          <w:tcPr>
            <w:tcW w:w="1708" w:type="dxa"/>
          </w:tcPr>
          <w:p w14:paraId="599A9DF0" w14:textId="77777777" w:rsidR="00D0690C" w:rsidRPr="007C2AEA" w:rsidRDefault="00D0690C" w:rsidP="00D0690C">
            <w:pPr>
              <w:jc w:val="center"/>
              <w:rPr>
                <w:rFonts w:ascii="GHEA Grapalat" w:hAnsi="GHEA Grapalat"/>
                <w:sz w:val="20"/>
                <w:lang w:val="hy-AM"/>
              </w:rPr>
            </w:pPr>
          </w:p>
        </w:tc>
        <w:tc>
          <w:tcPr>
            <w:tcW w:w="1442" w:type="dxa"/>
          </w:tcPr>
          <w:p w14:paraId="1BA9DB74" w14:textId="77777777" w:rsidR="00D0690C" w:rsidRPr="007C2AEA" w:rsidRDefault="00D0690C" w:rsidP="00D0690C">
            <w:pPr>
              <w:jc w:val="center"/>
              <w:rPr>
                <w:rFonts w:ascii="GHEA Grapalat" w:hAnsi="GHEA Grapalat"/>
                <w:sz w:val="20"/>
                <w:lang w:val="hy-AM"/>
              </w:rPr>
            </w:pPr>
          </w:p>
        </w:tc>
        <w:tc>
          <w:tcPr>
            <w:tcW w:w="2070" w:type="dxa"/>
          </w:tcPr>
          <w:p w14:paraId="5E54ADC2" w14:textId="77777777" w:rsidR="00D0690C" w:rsidRPr="007C2AEA" w:rsidRDefault="00D0690C" w:rsidP="00D0690C">
            <w:pPr>
              <w:jc w:val="center"/>
              <w:rPr>
                <w:rFonts w:ascii="GHEA Grapalat" w:hAnsi="GHEA Grapalat"/>
                <w:sz w:val="20"/>
                <w:lang w:val="hy-AM"/>
              </w:rPr>
            </w:pPr>
          </w:p>
        </w:tc>
        <w:tc>
          <w:tcPr>
            <w:tcW w:w="1710" w:type="dxa"/>
          </w:tcPr>
          <w:p w14:paraId="719AC34A" w14:textId="77777777" w:rsidR="00D0690C" w:rsidRPr="007C2AEA" w:rsidRDefault="00D0690C" w:rsidP="00D0690C">
            <w:pPr>
              <w:jc w:val="center"/>
              <w:rPr>
                <w:rFonts w:ascii="GHEA Grapalat" w:hAnsi="GHEA Grapalat"/>
                <w:sz w:val="20"/>
                <w:lang w:val="hy-AM"/>
              </w:rPr>
            </w:pPr>
          </w:p>
        </w:tc>
      </w:tr>
      <w:tr w:rsidR="00D0690C" w:rsidRPr="007C2AEA" w14:paraId="559066B7" w14:textId="77777777" w:rsidTr="00D0690C">
        <w:trPr>
          <w:cantSplit/>
        </w:trPr>
        <w:tc>
          <w:tcPr>
            <w:tcW w:w="377" w:type="dxa"/>
          </w:tcPr>
          <w:p w14:paraId="77081B7F" w14:textId="77777777" w:rsidR="00D0690C" w:rsidRPr="007C2AEA" w:rsidRDefault="00D0690C" w:rsidP="00D0690C">
            <w:pPr>
              <w:jc w:val="center"/>
              <w:rPr>
                <w:rFonts w:ascii="GHEA Grapalat" w:hAnsi="GHEA Grapalat"/>
                <w:sz w:val="20"/>
              </w:rPr>
            </w:pPr>
            <w:r w:rsidRPr="007C2AEA">
              <w:rPr>
                <w:rFonts w:ascii="GHEA Grapalat" w:hAnsi="GHEA Grapalat"/>
                <w:sz w:val="20"/>
              </w:rPr>
              <w:t>2.</w:t>
            </w:r>
          </w:p>
        </w:tc>
        <w:tc>
          <w:tcPr>
            <w:tcW w:w="2881" w:type="dxa"/>
          </w:tcPr>
          <w:p w14:paraId="0D13C895" w14:textId="77777777" w:rsidR="00D0690C" w:rsidRPr="007C2AEA" w:rsidRDefault="00D0690C" w:rsidP="00D0690C">
            <w:pPr>
              <w:jc w:val="center"/>
              <w:rPr>
                <w:rFonts w:ascii="GHEA Grapalat" w:hAnsi="GHEA Grapalat"/>
                <w:sz w:val="20"/>
                <w:lang w:val="hy-AM"/>
              </w:rPr>
            </w:pPr>
          </w:p>
        </w:tc>
        <w:tc>
          <w:tcPr>
            <w:tcW w:w="1708" w:type="dxa"/>
          </w:tcPr>
          <w:p w14:paraId="4B02AFE7" w14:textId="77777777" w:rsidR="00D0690C" w:rsidRPr="007C2AEA" w:rsidRDefault="00D0690C" w:rsidP="00D0690C">
            <w:pPr>
              <w:jc w:val="center"/>
              <w:rPr>
                <w:rFonts w:ascii="GHEA Grapalat" w:hAnsi="GHEA Grapalat"/>
                <w:sz w:val="20"/>
                <w:lang w:val="hy-AM"/>
              </w:rPr>
            </w:pPr>
          </w:p>
        </w:tc>
        <w:tc>
          <w:tcPr>
            <w:tcW w:w="1442" w:type="dxa"/>
          </w:tcPr>
          <w:p w14:paraId="41231E77" w14:textId="77777777" w:rsidR="00D0690C" w:rsidRPr="007C2AEA" w:rsidRDefault="00D0690C" w:rsidP="00D0690C">
            <w:pPr>
              <w:jc w:val="center"/>
              <w:rPr>
                <w:rFonts w:ascii="GHEA Grapalat" w:hAnsi="GHEA Grapalat"/>
                <w:sz w:val="20"/>
                <w:lang w:val="hy-AM"/>
              </w:rPr>
            </w:pPr>
          </w:p>
        </w:tc>
        <w:tc>
          <w:tcPr>
            <w:tcW w:w="2070" w:type="dxa"/>
          </w:tcPr>
          <w:p w14:paraId="7B548422" w14:textId="77777777" w:rsidR="00D0690C" w:rsidRPr="007C2AEA" w:rsidRDefault="00D0690C" w:rsidP="00D0690C">
            <w:pPr>
              <w:jc w:val="center"/>
              <w:rPr>
                <w:rFonts w:ascii="GHEA Grapalat" w:hAnsi="GHEA Grapalat"/>
                <w:sz w:val="20"/>
                <w:lang w:val="hy-AM"/>
              </w:rPr>
            </w:pPr>
          </w:p>
        </w:tc>
        <w:tc>
          <w:tcPr>
            <w:tcW w:w="1710" w:type="dxa"/>
          </w:tcPr>
          <w:p w14:paraId="745E0270" w14:textId="77777777" w:rsidR="00D0690C" w:rsidRPr="007C2AEA" w:rsidRDefault="00D0690C" w:rsidP="00D0690C">
            <w:pPr>
              <w:jc w:val="center"/>
              <w:rPr>
                <w:rFonts w:ascii="GHEA Grapalat" w:hAnsi="GHEA Grapalat"/>
                <w:sz w:val="20"/>
                <w:lang w:val="hy-AM"/>
              </w:rPr>
            </w:pPr>
          </w:p>
        </w:tc>
      </w:tr>
      <w:tr w:rsidR="00D0690C" w:rsidRPr="007C2AEA" w14:paraId="293E0B2E" w14:textId="77777777" w:rsidTr="00D0690C">
        <w:trPr>
          <w:cantSplit/>
        </w:trPr>
        <w:tc>
          <w:tcPr>
            <w:tcW w:w="377" w:type="dxa"/>
          </w:tcPr>
          <w:p w14:paraId="1FC16734" w14:textId="77777777" w:rsidR="00D0690C" w:rsidRPr="007C2AEA" w:rsidRDefault="00D0690C" w:rsidP="00D0690C">
            <w:pPr>
              <w:jc w:val="center"/>
              <w:rPr>
                <w:rFonts w:ascii="GHEA Grapalat" w:hAnsi="GHEA Grapalat"/>
                <w:sz w:val="20"/>
              </w:rPr>
            </w:pPr>
            <w:r w:rsidRPr="007C2AEA">
              <w:rPr>
                <w:rFonts w:ascii="GHEA Grapalat" w:hAnsi="GHEA Grapalat"/>
                <w:sz w:val="20"/>
              </w:rPr>
              <w:t>3.</w:t>
            </w:r>
          </w:p>
        </w:tc>
        <w:tc>
          <w:tcPr>
            <w:tcW w:w="2881" w:type="dxa"/>
          </w:tcPr>
          <w:p w14:paraId="59A0FEDF" w14:textId="77777777" w:rsidR="00D0690C" w:rsidRPr="007C2AEA" w:rsidRDefault="00D0690C" w:rsidP="00D0690C">
            <w:pPr>
              <w:jc w:val="center"/>
              <w:rPr>
                <w:rFonts w:ascii="GHEA Grapalat" w:hAnsi="GHEA Grapalat"/>
                <w:sz w:val="20"/>
                <w:lang w:val="hy-AM"/>
              </w:rPr>
            </w:pPr>
          </w:p>
        </w:tc>
        <w:tc>
          <w:tcPr>
            <w:tcW w:w="1708" w:type="dxa"/>
          </w:tcPr>
          <w:p w14:paraId="105E87B5" w14:textId="77777777" w:rsidR="00D0690C" w:rsidRPr="007C2AEA" w:rsidRDefault="00D0690C" w:rsidP="00D0690C">
            <w:pPr>
              <w:jc w:val="center"/>
              <w:rPr>
                <w:rFonts w:ascii="GHEA Grapalat" w:hAnsi="GHEA Grapalat"/>
                <w:sz w:val="20"/>
                <w:lang w:val="hy-AM"/>
              </w:rPr>
            </w:pPr>
          </w:p>
        </w:tc>
        <w:tc>
          <w:tcPr>
            <w:tcW w:w="1442" w:type="dxa"/>
          </w:tcPr>
          <w:p w14:paraId="1588E44D" w14:textId="77777777" w:rsidR="00D0690C" w:rsidRPr="007C2AEA" w:rsidRDefault="00D0690C" w:rsidP="00D0690C">
            <w:pPr>
              <w:jc w:val="center"/>
              <w:rPr>
                <w:rFonts w:ascii="GHEA Grapalat" w:hAnsi="GHEA Grapalat"/>
                <w:sz w:val="20"/>
                <w:lang w:val="hy-AM"/>
              </w:rPr>
            </w:pPr>
          </w:p>
        </w:tc>
        <w:tc>
          <w:tcPr>
            <w:tcW w:w="2070" w:type="dxa"/>
          </w:tcPr>
          <w:p w14:paraId="3FAB24A1" w14:textId="77777777" w:rsidR="00D0690C" w:rsidRPr="007C2AEA" w:rsidRDefault="00D0690C" w:rsidP="00D0690C">
            <w:pPr>
              <w:jc w:val="center"/>
              <w:rPr>
                <w:rFonts w:ascii="GHEA Grapalat" w:hAnsi="GHEA Grapalat"/>
                <w:sz w:val="20"/>
                <w:lang w:val="hy-AM"/>
              </w:rPr>
            </w:pPr>
          </w:p>
        </w:tc>
        <w:tc>
          <w:tcPr>
            <w:tcW w:w="1710" w:type="dxa"/>
          </w:tcPr>
          <w:p w14:paraId="23A91958" w14:textId="77777777" w:rsidR="00D0690C" w:rsidRPr="007C2AEA" w:rsidRDefault="00D0690C" w:rsidP="00D0690C">
            <w:pPr>
              <w:jc w:val="center"/>
              <w:rPr>
                <w:rFonts w:ascii="GHEA Grapalat" w:hAnsi="GHEA Grapalat"/>
                <w:sz w:val="20"/>
                <w:lang w:val="hy-AM"/>
              </w:rPr>
            </w:pPr>
          </w:p>
        </w:tc>
      </w:tr>
      <w:tr w:rsidR="00D0690C" w:rsidRPr="007C2AEA" w14:paraId="23FF9B89" w14:textId="77777777" w:rsidTr="00D0690C">
        <w:trPr>
          <w:cantSplit/>
        </w:trPr>
        <w:tc>
          <w:tcPr>
            <w:tcW w:w="377" w:type="dxa"/>
          </w:tcPr>
          <w:p w14:paraId="4C3F9EC1" w14:textId="77777777" w:rsidR="00D0690C" w:rsidRPr="007C2AEA" w:rsidRDefault="00D0690C" w:rsidP="00D0690C">
            <w:pPr>
              <w:jc w:val="center"/>
              <w:rPr>
                <w:rFonts w:ascii="GHEA Grapalat" w:hAnsi="GHEA Grapalat"/>
                <w:sz w:val="20"/>
              </w:rPr>
            </w:pPr>
            <w:r w:rsidRPr="007C2AEA">
              <w:rPr>
                <w:rFonts w:ascii="GHEA Grapalat" w:hAnsi="GHEA Grapalat"/>
                <w:sz w:val="20"/>
              </w:rPr>
              <w:t>...</w:t>
            </w:r>
          </w:p>
        </w:tc>
        <w:tc>
          <w:tcPr>
            <w:tcW w:w="2881" w:type="dxa"/>
          </w:tcPr>
          <w:p w14:paraId="3FBA310C" w14:textId="77777777" w:rsidR="00D0690C" w:rsidRPr="007C2AEA" w:rsidRDefault="00D0690C" w:rsidP="00D0690C">
            <w:pPr>
              <w:jc w:val="center"/>
              <w:rPr>
                <w:rFonts w:ascii="GHEA Grapalat" w:hAnsi="GHEA Grapalat"/>
                <w:sz w:val="20"/>
                <w:lang w:val="hy-AM"/>
              </w:rPr>
            </w:pPr>
          </w:p>
        </w:tc>
        <w:tc>
          <w:tcPr>
            <w:tcW w:w="1708" w:type="dxa"/>
          </w:tcPr>
          <w:p w14:paraId="64F87884" w14:textId="77777777" w:rsidR="00D0690C" w:rsidRPr="007C2AEA" w:rsidRDefault="00D0690C" w:rsidP="00D0690C">
            <w:pPr>
              <w:jc w:val="center"/>
              <w:rPr>
                <w:rFonts w:ascii="GHEA Grapalat" w:hAnsi="GHEA Grapalat"/>
                <w:sz w:val="20"/>
                <w:lang w:val="hy-AM"/>
              </w:rPr>
            </w:pPr>
          </w:p>
        </w:tc>
        <w:tc>
          <w:tcPr>
            <w:tcW w:w="1442" w:type="dxa"/>
          </w:tcPr>
          <w:p w14:paraId="2B345405" w14:textId="77777777" w:rsidR="00D0690C" w:rsidRPr="007C2AEA" w:rsidRDefault="00D0690C" w:rsidP="00D0690C">
            <w:pPr>
              <w:jc w:val="center"/>
              <w:rPr>
                <w:rFonts w:ascii="GHEA Grapalat" w:hAnsi="GHEA Grapalat"/>
                <w:sz w:val="20"/>
                <w:lang w:val="hy-AM"/>
              </w:rPr>
            </w:pPr>
          </w:p>
        </w:tc>
        <w:tc>
          <w:tcPr>
            <w:tcW w:w="2070" w:type="dxa"/>
          </w:tcPr>
          <w:p w14:paraId="11880528" w14:textId="77777777" w:rsidR="00D0690C" w:rsidRPr="007C2AEA" w:rsidRDefault="00D0690C" w:rsidP="00D0690C">
            <w:pPr>
              <w:jc w:val="center"/>
              <w:rPr>
                <w:rFonts w:ascii="GHEA Grapalat" w:hAnsi="GHEA Grapalat"/>
                <w:sz w:val="20"/>
                <w:lang w:val="hy-AM"/>
              </w:rPr>
            </w:pPr>
          </w:p>
        </w:tc>
        <w:tc>
          <w:tcPr>
            <w:tcW w:w="1710" w:type="dxa"/>
          </w:tcPr>
          <w:p w14:paraId="2A3A91FF" w14:textId="77777777" w:rsidR="00D0690C" w:rsidRPr="007C2AEA" w:rsidRDefault="00D0690C" w:rsidP="00D0690C">
            <w:pPr>
              <w:jc w:val="center"/>
              <w:rPr>
                <w:rFonts w:ascii="GHEA Grapalat" w:hAnsi="GHEA Grapalat"/>
                <w:sz w:val="20"/>
                <w:lang w:val="hy-AM"/>
              </w:rPr>
            </w:pPr>
          </w:p>
        </w:tc>
      </w:tr>
      <w:tr w:rsidR="00D0690C" w:rsidRPr="007C2AEA" w14:paraId="2DA66040" w14:textId="77777777" w:rsidTr="00D0690C">
        <w:trPr>
          <w:cantSplit/>
        </w:trPr>
        <w:tc>
          <w:tcPr>
            <w:tcW w:w="377" w:type="dxa"/>
          </w:tcPr>
          <w:p w14:paraId="1FFE9D94" w14:textId="77777777" w:rsidR="00D0690C" w:rsidRPr="007C2AEA" w:rsidRDefault="00D0690C" w:rsidP="00D0690C">
            <w:pPr>
              <w:jc w:val="center"/>
              <w:rPr>
                <w:rFonts w:ascii="GHEA Grapalat" w:hAnsi="GHEA Grapalat"/>
                <w:sz w:val="20"/>
              </w:rPr>
            </w:pPr>
            <w:r w:rsidRPr="007C2AEA">
              <w:rPr>
                <w:rFonts w:ascii="GHEA Grapalat" w:hAnsi="GHEA Grapalat"/>
                <w:sz w:val="20"/>
              </w:rPr>
              <w:t>...</w:t>
            </w:r>
          </w:p>
        </w:tc>
        <w:tc>
          <w:tcPr>
            <w:tcW w:w="2881" w:type="dxa"/>
          </w:tcPr>
          <w:p w14:paraId="05F00332" w14:textId="77777777" w:rsidR="00D0690C" w:rsidRPr="007C2AEA" w:rsidRDefault="00D0690C" w:rsidP="00D0690C">
            <w:pPr>
              <w:jc w:val="center"/>
              <w:rPr>
                <w:rFonts w:ascii="GHEA Grapalat" w:hAnsi="GHEA Grapalat"/>
                <w:sz w:val="20"/>
                <w:lang w:val="hy-AM"/>
              </w:rPr>
            </w:pPr>
          </w:p>
        </w:tc>
        <w:tc>
          <w:tcPr>
            <w:tcW w:w="1708" w:type="dxa"/>
          </w:tcPr>
          <w:p w14:paraId="63B75321" w14:textId="77777777" w:rsidR="00D0690C" w:rsidRPr="007C2AEA" w:rsidRDefault="00D0690C" w:rsidP="00D0690C">
            <w:pPr>
              <w:jc w:val="center"/>
              <w:rPr>
                <w:rFonts w:ascii="GHEA Grapalat" w:hAnsi="GHEA Grapalat"/>
                <w:sz w:val="20"/>
                <w:lang w:val="hy-AM"/>
              </w:rPr>
            </w:pPr>
          </w:p>
        </w:tc>
        <w:tc>
          <w:tcPr>
            <w:tcW w:w="1442" w:type="dxa"/>
          </w:tcPr>
          <w:p w14:paraId="0AFCFB26" w14:textId="77777777" w:rsidR="00D0690C" w:rsidRPr="007C2AEA" w:rsidRDefault="00D0690C" w:rsidP="00D0690C">
            <w:pPr>
              <w:jc w:val="center"/>
              <w:rPr>
                <w:rFonts w:ascii="GHEA Grapalat" w:hAnsi="GHEA Grapalat"/>
                <w:sz w:val="20"/>
                <w:lang w:val="hy-AM"/>
              </w:rPr>
            </w:pPr>
          </w:p>
        </w:tc>
        <w:tc>
          <w:tcPr>
            <w:tcW w:w="2070" w:type="dxa"/>
          </w:tcPr>
          <w:p w14:paraId="263B9256" w14:textId="77777777" w:rsidR="00D0690C" w:rsidRPr="007C2AEA" w:rsidRDefault="00D0690C" w:rsidP="00D0690C">
            <w:pPr>
              <w:jc w:val="center"/>
              <w:rPr>
                <w:rFonts w:ascii="GHEA Grapalat" w:hAnsi="GHEA Grapalat"/>
                <w:sz w:val="20"/>
                <w:lang w:val="hy-AM"/>
              </w:rPr>
            </w:pPr>
          </w:p>
        </w:tc>
        <w:tc>
          <w:tcPr>
            <w:tcW w:w="1710" w:type="dxa"/>
          </w:tcPr>
          <w:p w14:paraId="5669A331" w14:textId="77777777" w:rsidR="00D0690C" w:rsidRPr="007C2AEA" w:rsidRDefault="00D0690C" w:rsidP="00D0690C">
            <w:pPr>
              <w:jc w:val="center"/>
              <w:rPr>
                <w:rFonts w:ascii="GHEA Grapalat" w:hAnsi="GHEA Grapalat"/>
                <w:sz w:val="20"/>
                <w:lang w:val="hy-AM"/>
              </w:rPr>
            </w:pPr>
          </w:p>
        </w:tc>
      </w:tr>
    </w:tbl>
    <w:p w14:paraId="62C73BBC" w14:textId="77777777" w:rsidR="00D0690C" w:rsidRPr="007C2AEA" w:rsidRDefault="00D0690C" w:rsidP="00D0690C">
      <w:pPr>
        <w:tabs>
          <w:tab w:val="left" w:pos="1134"/>
        </w:tabs>
        <w:ind w:firstLine="720"/>
        <w:jc w:val="both"/>
        <w:rPr>
          <w:rFonts w:ascii="GHEA Grapalat" w:hAnsi="GHEA Grapalat"/>
          <w:sz w:val="20"/>
        </w:rPr>
      </w:pPr>
    </w:p>
    <w:p w14:paraId="104B75E3" w14:textId="77777777" w:rsidR="00D0690C" w:rsidRPr="007C2AEA" w:rsidRDefault="00D0690C" w:rsidP="00D0690C">
      <w:pPr>
        <w:tabs>
          <w:tab w:val="left" w:pos="1134"/>
        </w:tabs>
        <w:ind w:firstLine="720"/>
        <w:jc w:val="both"/>
        <w:rPr>
          <w:rFonts w:ascii="GHEA Grapalat" w:hAnsi="GHEA Grapalat"/>
          <w:sz w:val="20"/>
        </w:rPr>
      </w:pPr>
    </w:p>
    <w:p w14:paraId="39F65018" w14:textId="77777777" w:rsidR="00D0690C" w:rsidRPr="007C2AEA" w:rsidRDefault="00D0690C" w:rsidP="00D0690C">
      <w:pPr>
        <w:tabs>
          <w:tab w:val="left" w:pos="1134"/>
        </w:tabs>
        <w:ind w:firstLine="720"/>
        <w:jc w:val="both"/>
        <w:rPr>
          <w:rFonts w:ascii="GHEA Grapalat" w:hAnsi="GHEA Grapalat"/>
          <w:i/>
          <w:sz w:val="18"/>
          <w:lang w:val="es-ES"/>
        </w:rPr>
      </w:pPr>
    </w:p>
    <w:p w14:paraId="396B7F43" w14:textId="77777777" w:rsidR="00D0690C" w:rsidRPr="00F566BF" w:rsidRDefault="00D0690C" w:rsidP="00D0690C">
      <w:pPr>
        <w:pStyle w:val="31"/>
        <w:spacing w:line="240" w:lineRule="auto"/>
        <w:jc w:val="left"/>
        <w:rPr>
          <w:rFonts w:ascii="GHEA Grapalat" w:hAnsi="GHEA Grapalat"/>
          <w:i/>
          <w:lang w:val="es-ES" w:eastAsia="ru-RU"/>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w:t>
      </w:r>
      <w:r>
        <w:rPr>
          <w:rFonts w:ascii="GHEA Grapalat" w:hAnsi="GHEA Grapalat" w:cs="Sylfaen"/>
          <w:b/>
          <w:lang w:val="hy-AM"/>
        </w:rPr>
        <w:t>ԳՀԾ</w:t>
      </w:r>
      <w:r>
        <w:rPr>
          <w:rFonts w:ascii="GHEA Grapalat" w:hAnsi="GHEA Grapalat" w:cs="Sylfaen"/>
          <w:b/>
          <w:lang w:val="es-ES"/>
        </w:rPr>
        <w:t>ՁԲ-24/</w:t>
      </w:r>
      <w:r>
        <w:rPr>
          <w:rFonts w:ascii="GHEA Grapalat" w:hAnsi="GHEA Grapalat" w:cs="Sylfaen"/>
          <w:b/>
          <w:lang w:val="hy-AM"/>
        </w:rPr>
        <w:t>19</w:t>
      </w:r>
      <w:r w:rsidRPr="00F566BF">
        <w:rPr>
          <w:rFonts w:ascii="GHEA Grapalat" w:hAnsi="GHEA Grapalat"/>
          <w:lang w:val="es-ES"/>
        </w:rPr>
        <w:t xml:space="preserve">» </w:t>
      </w:r>
      <w:r>
        <w:rPr>
          <w:rFonts w:ascii="GHEA Grapalat" w:hAnsi="GHEA Grapalat"/>
          <w:lang w:val="hy-AM"/>
        </w:rPr>
        <w:t xml:space="preserve"> </w:t>
      </w:r>
      <w:r w:rsidRPr="00DC1FFA">
        <w:rPr>
          <w:rFonts w:ascii="GHEA Grapalat" w:hAnsi="GHEA Grapalat" w:cs="Sylfaen"/>
          <w:sz w:val="22"/>
          <w:lang w:val="hy-AM"/>
        </w:rPr>
        <w:t>ծածկագրով</w:t>
      </w:r>
      <w:r>
        <w:rPr>
          <w:rFonts w:ascii="GHEA Grapalat" w:hAnsi="GHEA Grapalat" w:cs="Sylfaen"/>
          <w:sz w:val="22"/>
          <w:lang w:val="hy-AM"/>
        </w:rPr>
        <w:t xml:space="preserve"> </w:t>
      </w:r>
      <w:r w:rsidRPr="00DC1FFA">
        <w:rPr>
          <w:rFonts w:ascii="GHEA Grapalat" w:hAnsi="GHEA Grapalat" w:cs="Sylfaen"/>
          <w:sz w:val="22"/>
          <w:lang w:val="hy-AM"/>
        </w:rPr>
        <w:t>ընթացակարգի</w:t>
      </w:r>
      <w:r w:rsidRPr="00DC1FFA">
        <w:rPr>
          <w:rFonts w:ascii="GHEA Grapalat" w:hAnsi="GHEA Grapalat" w:cs="Arial"/>
          <w:sz w:val="22"/>
          <w:lang w:val="hy-AM"/>
        </w:rPr>
        <w:t xml:space="preserve"> շրջանակներում </w:t>
      </w:r>
      <w:r w:rsidRPr="00DC1FFA">
        <w:rPr>
          <w:rFonts w:ascii="GHEA Grapalat" w:hAnsi="GHEA Grapalat" w:cs="Arial"/>
          <w:sz w:val="22"/>
        </w:rPr>
        <w:t>կ</w:t>
      </w:r>
      <w:r w:rsidRPr="00DC1FFA">
        <w:rPr>
          <w:rFonts w:ascii="GHEA Grapalat" w:hAnsi="GHEA Grapalat" w:cs="Sylfaen"/>
          <w:sz w:val="22"/>
          <w:lang w:val="hy-AM"/>
        </w:rPr>
        <w:t>ից</w:t>
      </w:r>
      <w:r w:rsidRPr="00DC1FFA">
        <w:rPr>
          <w:rFonts w:ascii="GHEA Grapalat" w:hAnsi="GHEA Grapalat" w:cs="Arial"/>
          <w:sz w:val="22"/>
          <w:lang w:val="hy-AM"/>
        </w:rPr>
        <w:t xml:space="preserve"> </w:t>
      </w:r>
      <w:r w:rsidRPr="00DC1FFA">
        <w:rPr>
          <w:rFonts w:ascii="GHEA Grapalat" w:hAnsi="GHEA Grapalat" w:cs="Sylfaen"/>
          <w:sz w:val="22"/>
          <w:lang w:val="hy-AM"/>
        </w:rPr>
        <w:t>ներկայացնում</w:t>
      </w:r>
      <w:r w:rsidRPr="00DC1FFA">
        <w:rPr>
          <w:rFonts w:ascii="GHEA Grapalat" w:hAnsi="GHEA Grapalat" w:cs="Arial"/>
          <w:sz w:val="22"/>
          <w:lang w:val="hy-AM"/>
        </w:rPr>
        <w:t xml:space="preserve"> </w:t>
      </w:r>
      <w:r w:rsidRPr="00DC1FFA">
        <w:rPr>
          <w:rFonts w:ascii="GHEA Grapalat" w:hAnsi="GHEA Grapalat" w:cs="Sylfaen"/>
          <w:sz w:val="22"/>
          <w:lang w:val="hy-AM"/>
        </w:rPr>
        <w:t>ենք</w:t>
      </w:r>
      <w:r w:rsidRPr="00DC1FFA">
        <w:rPr>
          <w:rFonts w:ascii="GHEA Grapalat" w:hAnsi="GHEA Grapalat"/>
          <w:sz w:val="18"/>
          <w:lang w:val="hy-AM"/>
        </w:rPr>
        <w:t xml:space="preserve"> </w:t>
      </w:r>
      <w:r>
        <w:rPr>
          <w:rFonts w:ascii="GHEA Grapalat" w:hAnsi="GHEA Grapalat"/>
          <w:sz w:val="18"/>
          <w:lang w:val="hy-AM"/>
        </w:rPr>
        <w:t>՝</w:t>
      </w:r>
    </w:p>
    <w:p w14:paraId="6BFDFF4F" w14:textId="77777777" w:rsidR="00D0690C" w:rsidRPr="007C2AEA" w:rsidRDefault="00D0690C" w:rsidP="00D0690C">
      <w:pPr>
        <w:tabs>
          <w:tab w:val="left" w:pos="1134"/>
        </w:tabs>
        <w:ind w:firstLine="720"/>
        <w:jc w:val="both"/>
        <w:rPr>
          <w:rFonts w:ascii="GHEA Grapalat" w:hAnsi="GHEA Grapalat"/>
          <w:i/>
          <w:sz w:val="20"/>
          <w:lang w:val="es-ES"/>
        </w:rPr>
      </w:pPr>
      <w:r w:rsidRPr="007C2AEA">
        <w:rPr>
          <w:rFonts w:ascii="GHEA Grapalat" w:hAnsi="GHEA Grapalat"/>
          <w:sz w:val="20"/>
          <w:u w:val="single"/>
          <w:lang w:val="hy-AM"/>
        </w:rPr>
        <w:tab/>
      </w:r>
      <w:r w:rsidRPr="007C2AEA">
        <w:rPr>
          <w:rFonts w:ascii="GHEA Grapalat" w:hAnsi="GHEA Grapalat"/>
          <w:sz w:val="20"/>
          <w:u w:val="single"/>
          <w:lang w:val="hy-AM"/>
        </w:rPr>
        <w:tab/>
      </w:r>
      <w:r>
        <w:rPr>
          <w:rFonts w:ascii="GHEA Grapalat" w:hAnsi="GHEA Grapalat"/>
          <w:sz w:val="20"/>
          <w:u w:val="single"/>
          <w:lang w:val="hy-AM"/>
        </w:rPr>
        <w:t xml:space="preserve">                                         </w:t>
      </w:r>
      <w:r w:rsidRPr="007C2AEA">
        <w:rPr>
          <w:rFonts w:ascii="GHEA Grapalat" w:hAnsi="GHEA Grapalat"/>
          <w:sz w:val="20"/>
          <w:u w:val="single"/>
          <w:lang w:val="hy-AM"/>
        </w:rPr>
        <w:t xml:space="preserve"> </w:t>
      </w:r>
      <w:r w:rsidRPr="007C2AEA">
        <w:rPr>
          <w:rFonts w:ascii="GHEA Grapalat" w:hAnsi="GHEA Grapalat"/>
          <w:sz w:val="20"/>
          <w:u w:val="single"/>
          <w:lang w:val="hy-AM"/>
        </w:rPr>
        <w:tab/>
      </w:r>
    </w:p>
    <w:p w14:paraId="0A386EF7" w14:textId="77777777" w:rsidR="00D0690C" w:rsidRPr="007C2AEA" w:rsidRDefault="00D0690C" w:rsidP="00D0690C">
      <w:pPr>
        <w:ind w:left="-66"/>
        <w:jc w:val="both"/>
        <w:rPr>
          <w:rFonts w:ascii="GHEA Grapalat" w:hAnsi="GHEA Grapalat"/>
          <w:sz w:val="20"/>
          <w:lang w:val="es-ES"/>
        </w:rPr>
      </w:pPr>
      <w:r w:rsidRPr="007C2AEA">
        <w:rPr>
          <w:rFonts w:ascii="GHEA Grapalat" w:hAnsi="GHEA Grapalat"/>
          <w:i/>
          <w:sz w:val="18"/>
          <w:lang w:val="es-ES"/>
        </w:rPr>
        <w:t>(</w:t>
      </w:r>
      <w:proofErr w:type="gramStart"/>
      <w:r w:rsidRPr="007C2AEA">
        <w:rPr>
          <w:rFonts w:ascii="GHEA Grapalat" w:hAnsi="GHEA Grapalat" w:cs="Sylfaen"/>
          <w:i/>
          <w:sz w:val="18"/>
          <w:lang w:val="es-ES"/>
        </w:rPr>
        <w:t>հիմնական</w:t>
      </w:r>
      <w:proofErr w:type="gramEnd"/>
      <w:r w:rsidRPr="007C2AEA">
        <w:rPr>
          <w:rFonts w:ascii="GHEA Grapalat" w:hAnsi="GHEA Grapalat" w:cs="Arial"/>
          <w:i/>
          <w:sz w:val="18"/>
          <w:lang w:val="es-ES"/>
        </w:rPr>
        <w:t xml:space="preserve"> </w:t>
      </w:r>
      <w:r w:rsidRPr="007C2AEA">
        <w:rPr>
          <w:rFonts w:ascii="GHEA Grapalat" w:hAnsi="GHEA Grapalat" w:cs="Sylfaen"/>
          <w:i/>
          <w:sz w:val="18"/>
          <w:lang w:val="es-ES"/>
        </w:rPr>
        <w:t>աշխատակազմում</w:t>
      </w:r>
      <w:r w:rsidRPr="007C2AEA">
        <w:rPr>
          <w:rFonts w:ascii="GHEA Grapalat" w:hAnsi="GHEA Grapalat" w:cs="Arial"/>
          <w:i/>
          <w:sz w:val="18"/>
          <w:lang w:val="es-ES"/>
        </w:rPr>
        <w:t xml:space="preserve"> </w:t>
      </w:r>
      <w:r w:rsidRPr="007C2AEA">
        <w:rPr>
          <w:rFonts w:ascii="GHEA Grapalat" w:hAnsi="GHEA Grapalat" w:cs="Sylfaen"/>
          <w:i/>
          <w:sz w:val="18"/>
          <w:lang w:val="es-ES"/>
        </w:rPr>
        <w:t>ներգրավված</w:t>
      </w:r>
      <w:r w:rsidRPr="007C2AEA">
        <w:rPr>
          <w:rFonts w:ascii="GHEA Grapalat" w:hAnsi="GHEA Grapalat" w:cs="Arial"/>
          <w:i/>
          <w:sz w:val="18"/>
          <w:lang w:val="es-ES"/>
        </w:rPr>
        <w:t xml:space="preserve"> </w:t>
      </w:r>
      <w:r w:rsidRPr="007C2AEA">
        <w:rPr>
          <w:rFonts w:ascii="GHEA Grapalat" w:hAnsi="GHEA Grapalat" w:cs="Sylfaen"/>
          <w:i/>
          <w:sz w:val="18"/>
          <w:lang w:val="es-ES"/>
        </w:rPr>
        <w:t>մասնագետների</w:t>
      </w:r>
      <w:r w:rsidRPr="007C2AEA">
        <w:rPr>
          <w:rFonts w:ascii="GHEA Grapalat" w:hAnsi="GHEA Grapalat" w:cs="Arial"/>
          <w:i/>
          <w:sz w:val="18"/>
          <w:lang w:val="es-ES"/>
        </w:rPr>
        <w:t xml:space="preserve"> </w:t>
      </w:r>
      <w:r w:rsidRPr="007C2AEA">
        <w:rPr>
          <w:rFonts w:ascii="GHEA Grapalat" w:hAnsi="GHEA Grapalat" w:cs="Sylfaen"/>
          <w:i/>
          <w:sz w:val="18"/>
          <w:lang w:val="es-ES"/>
        </w:rPr>
        <w:t>հաստատած</w:t>
      </w:r>
      <w:r w:rsidRPr="007C2AEA">
        <w:rPr>
          <w:rFonts w:ascii="GHEA Grapalat" w:hAnsi="GHEA Grapalat" w:cs="Arial"/>
          <w:i/>
          <w:sz w:val="18"/>
          <w:lang w:val="es-ES"/>
        </w:rPr>
        <w:t xml:space="preserve"> </w:t>
      </w:r>
      <w:r w:rsidRPr="007C2AEA">
        <w:rPr>
          <w:rFonts w:ascii="GHEA Grapalat" w:hAnsi="GHEA Grapalat" w:cs="Sylfaen"/>
          <w:i/>
          <w:sz w:val="18"/>
          <w:lang w:val="es-ES"/>
        </w:rPr>
        <w:t>գրավոր</w:t>
      </w:r>
      <w:r w:rsidRPr="007C2AEA">
        <w:rPr>
          <w:rFonts w:ascii="GHEA Grapalat" w:hAnsi="GHEA Grapalat" w:cs="Arial"/>
          <w:i/>
          <w:sz w:val="18"/>
          <w:lang w:val="es-ES"/>
        </w:rPr>
        <w:t xml:space="preserve"> </w:t>
      </w:r>
      <w:r w:rsidRPr="007C2AEA">
        <w:rPr>
          <w:rFonts w:ascii="GHEA Grapalat" w:hAnsi="GHEA Grapalat" w:cs="Sylfaen"/>
          <w:i/>
          <w:sz w:val="18"/>
          <w:lang w:val="es-ES"/>
        </w:rPr>
        <w:t>համաձայնությունները</w:t>
      </w:r>
      <w:r w:rsidRPr="007C2AEA">
        <w:rPr>
          <w:rFonts w:ascii="GHEA Grapalat" w:hAnsi="GHEA Grapalat" w:cs="Arial"/>
          <w:i/>
          <w:sz w:val="18"/>
          <w:lang w:val="es-ES"/>
        </w:rPr>
        <w:t xml:space="preserve">` </w:t>
      </w:r>
      <w:r w:rsidRPr="007C2AEA">
        <w:rPr>
          <w:rFonts w:ascii="GHEA Grapalat" w:hAnsi="GHEA Grapalat" w:cs="Sylfaen"/>
          <w:i/>
          <w:sz w:val="18"/>
          <w:lang w:val="es-ES"/>
        </w:rPr>
        <w:t>իրականացվելիք</w:t>
      </w:r>
      <w:r w:rsidRPr="007C2AEA">
        <w:rPr>
          <w:rFonts w:ascii="GHEA Grapalat" w:hAnsi="GHEA Grapalat" w:cs="Arial"/>
          <w:i/>
          <w:sz w:val="18"/>
          <w:lang w:val="es-ES"/>
        </w:rPr>
        <w:t xml:space="preserve"> </w:t>
      </w:r>
      <w:r w:rsidRPr="007C2AEA">
        <w:rPr>
          <w:rFonts w:ascii="GHEA Grapalat" w:hAnsi="GHEA Grapalat" w:cs="Sylfaen"/>
          <w:i/>
          <w:sz w:val="18"/>
          <w:lang w:val="es-ES"/>
        </w:rPr>
        <w:t>աշխատանքներում</w:t>
      </w:r>
      <w:r w:rsidRPr="007C2AEA">
        <w:rPr>
          <w:rFonts w:ascii="GHEA Grapalat" w:hAnsi="GHEA Grapalat" w:cs="Arial"/>
          <w:i/>
          <w:sz w:val="18"/>
          <w:lang w:val="es-ES"/>
        </w:rPr>
        <w:t xml:space="preserve"> </w:t>
      </w:r>
      <w:r w:rsidRPr="007C2AEA">
        <w:rPr>
          <w:rFonts w:ascii="GHEA Grapalat" w:hAnsi="GHEA Grapalat" w:cs="Sylfaen"/>
          <w:i/>
          <w:sz w:val="18"/>
          <w:lang w:val="es-ES"/>
        </w:rPr>
        <w:t>վերջիններիս</w:t>
      </w:r>
      <w:r w:rsidRPr="007C2AEA">
        <w:rPr>
          <w:rFonts w:ascii="GHEA Grapalat" w:hAnsi="GHEA Grapalat" w:cs="Arial"/>
          <w:i/>
          <w:sz w:val="18"/>
          <w:lang w:val="es-ES"/>
        </w:rPr>
        <w:t xml:space="preserve"> </w:t>
      </w:r>
      <w:r w:rsidRPr="007C2AEA">
        <w:rPr>
          <w:rFonts w:ascii="GHEA Grapalat" w:hAnsi="GHEA Grapalat" w:cs="Sylfaen"/>
          <w:i/>
          <w:sz w:val="18"/>
          <w:lang w:val="es-ES"/>
        </w:rPr>
        <w:t>ներգրավվելու</w:t>
      </w:r>
      <w:r w:rsidRPr="007C2AEA">
        <w:rPr>
          <w:rFonts w:ascii="GHEA Grapalat" w:hAnsi="GHEA Grapalat" w:cs="Arial"/>
          <w:i/>
          <w:sz w:val="18"/>
          <w:lang w:val="es-ES"/>
        </w:rPr>
        <w:t xml:space="preserve"> </w:t>
      </w:r>
      <w:r w:rsidRPr="007C2AEA">
        <w:rPr>
          <w:rFonts w:ascii="GHEA Grapalat" w:hAnsi="GHEA Grapalat" w:cs="Sylfaen"/>
          <w:i/>
          <w:sz w:val="18"/>
          <w:lang w:val="es-ES"/>
        </w:rPr>
        <w:t>մասին</w:t>
      </w:r>
      <w:r w:rsidRPr="007C2AEA">
        <w:rPr>
          <w:rFonts w:ascii="GHEA Grapalat" w:hAnsi="GHEA Grapalat" w:cs="Arial"/>
          <w:i/>
          <w:sz w:val="18"/>
          <w:lang w:val="es-ES"/>
        </w:rPr>
        <w:t xml:space="preserve">, </w:t>
      </w:r>
      <w:r w:rsidRPr="007C2AEA">
        <w:rPr>
          <w:rFonts w:ascii="GHEA Grapalat" w:hAnsi="GHEA Grapalat" w:cs="Sylfaen"/>
          <w:i/>
          <w:sz w:val="18"/>
          <w:lang w:val="es-ES"/>
        </w:rPr>
        <w:t>ինչպես</w:t>
      </w:r>
      <w:r w:rsidRPr="007C2AEA">
        <w:rPr>
          <w:rFonts w:ascii="GHEA Grapalat" w:hAnsi="GHEA Grapalat" w:cs="Arial"/>
          <w:i/>
          <w:sz w:val="18"/>
          <w:lang w:val="es-ES"/>
        </w:rPr>
        <w:t xml:space="preserve"> </w:t>
      </w:r>
      <w:r w:rsidRPr="007C2AEA">
        <w:rPr>
          <w:rFonts w:ascii="GHEA Grapalat" w:hAnsi="GHEA Grapalat" w:cs="Sylfaen"/>
          <w:i/>
          <w:sz w:val="18"/>
          <w:lang w:val="es-ES"/>
        </w:rPr>
        <w:t>նաև</w:t>
      </w:r>
      <w:r w:rsidRPr="007C2AEA">
        <w:rPr>
          <w:rFonts w:ascii="GHEA Grapalat" w:hAnsi="GHEA Grapalat" w:cs="Arial"/>
          <w:i/>
          <w:sz w:val="18"/>
          <w:lang w:val="es-ES"/>
        </w:rPr>
        <w:t xml:space="preserve"> </w:t>
      </w:r>
      <w:r w:rsidRPr="007C2AEA">
        <w:rPr>
          <w:rFonts w:ascii="GHEA Grapalat" w:hAnsi="GHEA Grapalat" w:cs="Sylfaen"/>
          <w:i/>
          <w:sz w:val="18"/>
          <w:lang w:val="es-ES"/>
        </w:rPr>
        <w:t>մասնագետների</w:t>
      </w:r>
      <w:r w:rsidRPr="007C2AEA">
        <w:rPr>
          <w:rFonts w:ascii="GHEA Grapalat" w:hAnsi="GHEA Grapalat" w:cs="Arial"/>
          <w:i/>
          <w:sz w:val="18"/>
          <w:lang w:val="es-ES"/>
        </w:rPr>
        <w:t xml:space="preserve"> </w:t>
      </w:r>
      <w:r w:rsidRPr="007C2AEA">
        <w:rPr>
          <w:rFonts w:ascii="GHEA Grapalat" w:hAnsi="GHEA Grapalat" w:cs="Sylfaen"/>
          <w:i/>
          <w:sz w:val="18"/>
          <w:lang w:val="es-ES"/>
        </w:rPr>
        <w:t>անձնագրերի</w:t>
      </w:r>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r w:rsidRPr="007C2AEA">
        <w:rPr>
          <w:rFonts w:ascii="GHEA Grapalat" w:hAnsi="GHEA Grapalat" w:cs="Sylfaen"/>
          <w:i/>
          <w:sz w:val="18"/>
          <w:lang w:val="es-ES"/>
        </w:rPr>
        <w:t>որակավորումը</w:t>
      </w:r>
      <w:r w:rsidRPr="007C2AEA">
        <w:rPr>
          <w:rFonts w:ascii="GHEA Grapalat" w:hAnsi="GHEA Grapalat" w:cs="Arial"/>
          <w:i/>
          <w:sz w:val="18"/>
          <w:lang w:val="es-ES"/>
        </w:rPr>
        <w:t xml:space="preserve"> </w:t>
      </w:r>
      <w:r w:rsidRPr="007C2AEA">
        <w:rPr>
          <w:rFonts w:ascii="GHEA Grapalat" w:hAnsi="GHEA Grapalat" w:cs="Sylfaen"/>
          <w:i/>
          <w:sz w:val="18"/>
          <w:lang w:val="es-ES"/>
        </w:rPr>
        <w:t>հավաստող</w:t>
      </w:r>
      <w:r w:rsidRPr="007C2AEA">
        <w:rPr>
          <w:rFonts w:ascii="GHEA Grapalat" w:hAnsi="GHEA Grapalat" w:cs="Arial"/>
          <w:i/>
          <w:sz w:val="18"/>
          <w:lang w:val="es-ES"/>
        </w:rPr>
        <w:t xml:space="preserve"> </w:t>
      </w:r>
      <w:r w:rsidRPr="007C2AEA">
        <w:rPr>
          <w:rFonts w:ascii="GHEA Grapalat" w:hAnsi="GHEA Grapalat" w:cs="Sylfaen"/>
          <w:i/>
          <w:sz w:val="18"/>
          <w:lang w:val="es-ES"/>
        </w:rPr>
        <w:t>փաստաթղթերի</w:t>
      </w:r>
      <w:r w:rsidRPr="007C2AEA">
        <w:rPr>
          <w:rFonts w:ascii="GHEA Grapalat" w:hAnsi="GHEA Grapalat" w:cs="Arial"/>
          <w:i/>
          <w:sz w:val="18"/>
          <w:lang w:val="es-ES"/>
        </w:rPr>
        <w:t xml:space="preserve"> (</w:t>
      </w:r>
      <w:r w:rsidRPr="007C2AEA">
        <w:rPr>
          <w:rFonts w:ascii="GHEA Grapalat" w:hAnsi="GHEA Grapalat" w:cs="Sylfaen"/>
          <w:i/>
          <w:sz w:val="18"/>
          <w:lang w:val="es-ES"/>
        </w:rPr>
        <w:t>դիպլոմ</w:t>
      </w:r>
      <w:r w:rsidRPr="007C2AEA">
        <w:rPr>
          <w:rFonts w:ascii="GHEA Grapalat" w:hAnsi="GHEA Grapalat" w:cs="Arial"/>
          <w:i/>
          <w:sz w:val="18"/>
          <w:lang w:val="es-ES"/>
        </w:rPr>
        <w:t xml:space="preserve">, </w:t>
      </w:r>
      <w:r w:rsidRPr="007C2AEA">
        <w:rPr>
          <w:rFonts w:ascii="GHEA Grapalat" w:hAnsi="GHEA Grapalat" w:cs="Sylfaen"/>
          <w:i/>
          <w:sz w:val="18"/>
          <w:lang w:val="es-ES"/>
        </w:rPr>
        <w:t>վկայագիր</w:t>
      </w:r>
      <w:r w:rsidRPr="007C2AEA">
        <w:rPr>
          <w:rFonts w:ascii="GHEA Grapalat" w:hAnsi="GHEA Grapalat" w:cs="Arial"/>
          <w:i/>
          <w:sz w:val="18"/>
          <w:lang w:val="es-ES"/>
        </w:rPr>
        <w:t xml:space="preserve">, </w:t>
      </w:r>
      <w:r w:rsidRPr="007C2AEA">
        <w:rPr>
          <w:rFonts w:ascii="GHEA Grapalat" w:hAnsi="GHEA Grapalat" w:cs="Sylfaen"/>
          <w:i/>
          <w:sz w:val="18"/>
          <w:lang w:val="es-ES"/>
        </w:rPr>
        <w:t>հավաստագիր</w:t>
      </w:r>
      <w:r w:rsidRPr="007C2AEA">
        <w:rPr>
          <w:rFonts w:ascii="GHEA Grapalat" w:hAnsi="GHEA Grapalat" w:cs="Arial"/>
          <w:i/>
          <w:sz w:val="18"/>
          <w:lang w:val="es-ES"/>
        </w:rPr>
        <w:t xml:space="preserve"> </w:t>
      </w:r>
      <w:r w:rsidRPr="007C2AEA">
        <w:rPr>
          <w:rFonts w:ascii="GHEA Grapalat" w:hAnsi="GHEA Grapalat" w:cs="Sylfaen"/>
          <w:i/>
          <w:sz w:val="18"/>
          <w:lang w:val="es-ES"/>
        </w:rPr>
        <w:t>և</w:t>
      </w:r>
      <w:r w:rsidRPr="007C2AEA">
        <w:rPr>
          <w:rFonts w:ascii="GHEA Grapalat" w:hAnsi="GHEA Grapalat" w:cs="Arial"/>
          <w:i/>
          <w:sz w:val="18"/>
          <w:lang w:val="es-ES"/>
        </w:rPr>
        <w:t xml:space="preserve"> </w:t>
      </w:r>
      <w:r w:rsidRPr="007C2AEA">
        <w:rPr>
          <w:rFonts w:ascii="GHEA Grapalat" w:hAnsi="GHEA Grapalat" w:cs="Sylfaen"/>
          <w:i/>
          <w:sz w:val="18"/>
          <w:lang w:val="es-ES"/>
        </w:rPr>
        <w:t>այլն</w:t>
      </w:r>
      <w:r w:rsidRPr="007C2AEA">
        <w:rPr>
          <w:rFonts w:ascii="GHEA Grapalat" w:hAnsi="GHEA Grapalat" w:cs="Arial"/>
          <w:i/>
          <w:sz w:val="18"/>
          <w:lang w:val="es-ES"/>
        </w:rPr>
        <w:t xml:space="preserve">) </w:t>
      </w:r>
      <w:r w:rsidRPr="007C2AEA">
        <w:rPr>
          <w:rFonts w:ascii="GHEA Grapalat" w:hAnsi="GHEA Grapalat" w:cs="Sylfaen"/>
          <w:i/>
          <w:sz w:val="18"/>
          <w:lang w:val="es-ES"/>
        </w:rPr>
        <w:t>պատճենները</w:t>
      </w:r>
      <w:r w:rsidRPr="007C2AEA">
        <w:rPr>
          <w:rFonts w:ascii="GHEA Grapalat" w:hAnsi="GHEA Grapalat" w:cs="Tahoma"/>
          <w:i/>
          <w:sz w:val="18"/>
          <w:lang w:val="es-ES"/>
        </w:rPr>
        <w:t>։</w:t>
      </w:r>
      <w:r w:rsidRPr="007C2AEA">
        <w:rPr>
          <w:rFonts w:ascii="GHEA Grapalat" w:hAnsi="GHEA Grapalat"/>
          <w:i/>
          <w:sz w:val="18"/>
          <w:lang w:val="es-ES"/>
        </w:rPr>
        <w:t>)</w:t>
      </w:r>
    </w:p>
    <w:p w14:paraId="3205B78C" w14:textId="77777777" w:rsidR="00D0690C" w:rsidRDefault="00D0690C" w:rsidP="00D0690C">
      <w:pPr>
        <w:pStyle w:val="31"/>
        <w:spacing w:line="240" w:lineRule="auto"/>
        <w:jc w:val="right"/>
        <w:rPr>
          <w:rFonts w:ascii="GHEA Grapalat" w:hAnsi="GHEA Grapalat" w:cs="Sylfaen"/>
          <w:b/>
          <w:lang w:val="hy-AM"/>
        </w:rPr>
      </w:pPr>
    </w:p>
    <w:p w14:paraId="205F4A15" w14:textId="77777777" w:rsidR="00D0690C" w:rsidRDefault="00D0690C" w:rsidP="00D0690C">
      <w:pPr>
        <w:pStyle w:val="31"/>
        <w:spacing w:line="240" w:lineRule="auto"/>
        <w:jc w:val="right"/>
        <w:rPr>
          <w:rFonts w:ascii="GHEA Grapalat" w:hAnsi="GHEA Grapalat" w:cs="Sylfaen"/>
          <w:b/>
          <w:lang w:val="hy-AM"/>
        </w:rPr>
      </w:pPr>
    </w:p>
    <w:p w14:paraId="02A9C167" w14:textId="77777777" w:rsidR="00D0690C" w:rsidRDefault="00D0690C" w:rsidP="00D0690C">
      <w:pPr>
        <w:pStyle w:val="31"/>
        <w:spacing w:line="240" w:lineRule="auto"/>
        <w:jc w:val="right"/>
        <w:rPr>
          <w:rFonts w:ascii="GHEA Grapalat" w:hAnsi="GHEA Grapalat" w:cs="Sylfaen"/>
          <w:b/>
          <w:lang w:val="hy-AM"/>
        </w:rPr>
      </w:pPr>
    </w:p>
    <w:p w14:paraId="456D419E" w14:textId="77777777" w:rsidR="00D0690C" w:rsidRDefault="00D0690C" w:rsidP="00D0690C">
      <w:pPr>
        <w:pStyle w:val="31"/>
        <w:spacing w:line="240" w:lineRule="auto"/>
        <w:jc w:val="right"/>
        <w:rPr>
          <w:rFonts w:ascii="GHEA Grapalat" w:hAnsi="GHEA Grapalat" w:cs="Sylfaen"/>
          <w:b/>
          <w:lang w:val="hy-AM"/>
        </w:rPr>
      </w:pPr>
    </w:p>
    <w:p w14:paraId="26DFA93B" w14:textId="77777777" w:rsidR="00D0690C" w:rsidRDefault="00D0690C" w:rsidP="002E6C2D">
      <w:pPr>
        <w:pStyle w:val="31"/>
        <w:spacing w:line="240" w:lineRule="auto"/>
        <w:jc w:val="left"/>
        <w:rPr>
          <w:rFonts w:ascii="GHEA Grapalat" w:hAnsi="GHEA Grapalat" w:cs="Sylfaen"/>
          <w:b/>
          <w:lang w:val="hy-AM"/>
        </w:rPr>
      </w:pPr>
    </w:p>
    <w:p w14:paraId="6D6C0F3A" w14:textId="77777777" w:rsidR="00D0690C" w:rsidRDefault="00D0690C" w:rsidP="002E6C2D">
      <w:pPr>
        <w:pStyle w:val="31"/>
        <w:spacing w:line="240" w:lineRule="auto"/>
        <w:jc w:val="left"/>
        <w:rPr>
          <w:rFonts w:ascii="GHEA Grapalat" w:hAnsi="GHEA Grapalat" w:cs="Sylfaen"/>
          <w:b/>
          <w:lang w:val="hy-AM"/>
        </w:rPr>
      </w:pPr>
    </w:p>
    <w:p w14:paraId="65911942" w14:textId="77777777" w:rsidR="00D0690C" w:rsidRDefault="00D0690C" w:rsidP="002E6C2D">
      <w:pPr>
        <w:pStyle w:val="31"/>
        <w:spacing w:line="240" w:lineRule="auto"/>
        <w:jc w:val="left"/>
        <w:rPr>
          <w:rFonts w:ascii="GHEA Grapalat" w:hAnsi="GHEA Grapalat" w:cs="Sylfaen"/>
          <w:b/>
          <w:lang w:val="hy-AM"/>
        </w:rPr>
      </w:pPr>
    </w:p>
    <w:p w14:paraId="0A82D61E" w14:textId="77777777" w:rsidR="00D0690C" w:rsidRDefault="00D0690C" w:rsidP="002E6C2D">
      <w:pPr>
        <w:pStyle w:val="31"/>
        <w:spacing w:line="240" w:lineRule="auto"/>
        <w:jc w:val="left"/>
        <w:rPr>
          <w:rFonts w:ascii="GHEA Grapalat" w:hAnsi="GHEA Grapalat" w:cs="Sylfaen"/>
          <w:b/>
          <w:lang w:val="hy-AM"/>
        </w:rPr>
      </w:pPr>
    </w:p>
    <w:p w14:paraId="585CE7E8" w14:textId="77777777" w:rsidR="00D0690C" w:rsidRDefault="00D0690C" w:rsidP="002E6C2D">
      <w:pPr>
        <w:pStyle w:val="31"/>
        <w:spacing w:line="240" w:lineRule="auto"/>
        <w:jc w:val="left"/>
        <w:rPr>
          <w:rFonts w:ascii="GHEA Grapalat" w:hAnsi="GHEA Grapalat" w:cs="Sylfaen"/>
          <w:b/>
          <w:lang w:val="hy-AM"/>
        </w:rPr>
      </w:pPr>
    </w:p>
    <w:p w14:paraId="6720DF71" w14:textId="77777777" w:rsidR="00D0690C" w:rsidRDefault="00D0690C" w:rsidP="002E6C2D">
      <w:pPr>
        <w:pStyle w:val="31"/>
        <w:spacing w:line="240" w:lineRule="auto"/>
        <w:jc w:val="left"/>
        <w:rPr>
          <w:rFonts w:ascii="GHEA Grapalat" w:hAnsi="GHEA Grapalat" w:cs="Sylfaen"/>
          <w:b/>
          <w:lang w:val="hy-AM"/>
        </w:rPr>
      </w:pPr>
    </w:p>
    <w:p w14:paraId="7328E729" w14:textId="77777777" w:rsidR="00D0690C" w:rsidRDefault="00D0690C" w:rsidP="002E6C2D">
      <w:pPr>
        <w:pStyle w:val="31"/>
        <w:spacing w:line="240" w:lineRule="auto"/>
        <w:jc w:val="left"/>
        <w:rPr>
          <w:rFonts w:ascii="GHEA Grapalat" w:hAnsi="GHEA Grapalat" w:cs="Sylfaen"/>
          <w:b/>
          <w:lang w:val="hy-AM"/>
        </w:rPr>
      </w:pPr>
    </w:p>
    <w:p w14:paraId="03390C6E" w14:textId="77777777" w:rsidR="00D0690C" w:rsidRDefault="00D0690C" w:rsidP="002E6C2D">
      <w:pPr>
        <w:pStyle w:val="31"/>
        <w:spacing w:line="240" w:lineRule="auto"/>
        <w:jc w:val="left"/>
        <w:rPr>
          <w:rFonts w:ascii="GHEA Grapalat" w:hAnsi="GHEA Grapalat" w:cs="Sylfaen"/>
          <w:b/>
          <w:lang w:val="hy-AM"/>
        </w:rPr>
      </w:pPr>
    </w:p>
    <w:p w14:paraId="3E9E873E" w14:textId="77777777" w:rsidR="00D0690C" w:rsidRDefault="00D0690C" w:rsidP="002E6C2D">
      <w:pPr>
        <w:pStyle w:val="31"/>
        <w:spacing w:line="240" w:lineRule="auto"/>
        <w:jc w:val="left"/>
        <w:rPr>
          <w:rFonts w:ascii="GHEA Grapalat" w:hAnsi="GHEA Grapalat" w:cs="Sylfaen"/>
          <w:b/>
          <w:lang w:val="hy-AM"/>
        </w:rPr>
      </w:pPr>
    </w:p>
    <w:p w14:paraId="62B7209A" w14:textId="77777777" w:rsidR="00D0690C" w:rsidRDefault="00D0690C" w:rsidP="002E6C2D">
      <w:pPr>
        <w:pStyle w:val="31"/>
        <w:spacing w:line="240" w:lineRule="auto"/>
        <w:jc w:val="left"/>
        <w:rPr>
          <w:rFonts w:ascii="GHEA Grapalat" w:hAnsi="GHEA Grapalat" w:cs="Sylfaen"/>
          <w:b/>
          <w:lang w:val="hy-AM"/>
        </w:rPr>
      </w:pPr>
    </w:p>
    <w:p w14:paraId="266AA4F0" w14:textId="77777777" w:rsidR="00D0690C" w:rsidRDefault="00D0690C" w:rsidP="002E6C2D">
      <w:pPr>
        <w:pStyle w:val="31"/>
        <w:spacing w:line="240" w:lineRule="auto"/>
        <w:jc w:val="left"/>
        <w:rPr>
          <w:rFonts w:ascii="GHEA Grapalat" w:hAnsi="GHEA Grapalat" w:cs="Sylfaen"/>
          <w:b/>
          <w:lang w:val="hy-AM"/>
        </w:rPr>
      </w:pPr>
    </w:p>
    <w:p w14:paraId="644661BA" w14:textId="77777777" w:rsidR="00D0690C" w:rsidRDefault="00D0690C" w:rsidP="002E6C2D">
      <w:pPr>
        <w:pStyle w:val="31"/>
        <w:spacing w:line="240" w:lineRule="auto"/>
        <w:jc w:val="left"/>
        <w:rPr>
          <w:rFonts w:ascii="GHEA Grapalat" w:hAnsi="GHEA Grapalat" w:cs="Sylfaen"/>
          <w:b/>
          <w:lang w:val="hy-AM"/>
        </w:rPr>
      </w:pPr>
    </w:p>
    <w:p w14:paraId="7B2014E7" w14:textId="77777777" w:rsidR="00D0690C" w:rsidRDefault="00D0690C" w:rsidP="002E6C2D">
      <w:pPr>
        <w:pStyle w:val="31"/>
        <w:spacing w:line="240" w:lineRule="auto"/>
        <w:jc w:val="left"/>
        <w:rPr>
          <w:rFonts w:ascii="GHEA Grapalat" w:hAnsi="GHEA Grapalat" w:cs="Sylfaen"/>
          <w:b/>
          <w:lang w:val="hy-AM"/>
        </w:rPr>
      </w:pPr>
    </w:p>
    <w:p w14:paraId="18CED72F" w14:textId="77777777" w:rsidR="00D0690C" w:rsidRDefault="00D0690C" w:rsidP="002E6C2D">
      <w:pPr>
        <w:pStyle w:val="31"/>
        <w:spacing w:line="240" w:lineRule="auto"/>
        <w:jc w:val="left"/>
        <w:rPr>
          <w:rFonts w:ascii="GHEA Grapalat" w:hAnsi="GHEA Grapalat" w:cs="Sylfaen"/>
          <w:b/>
          <w:lang w:val="hy-AM"/>
        </w:rPr>
      </w:pPr>
    </w:p>
    <w:p w14:paraId="5221E3E4" w14:textId="77777777" w:rsidR="00D0690C" w:rsidRDefault="00D0690C" w:rsidP="002E6C2D">
      <w:pPr>
        <w:pStyle w:val="31"/>
        <w:spacing w:line="240" w:lineRule="auto"/>
        <w:jc w:val="left"/>
        <w:rPr>
          <w:rFonts w:ascii="GHEA Grapalat" w:hAnsi="GHEA Grapalat" w:cs="Sylfaen"/>
          <w:b/>
          <w:lang w:val="hy-AM"/>
        </w:rPr>
      </w:pPr>
    </w:p>
    <w:p w14:paraId="7930760B" w14:textId="77777777" w:rsidR="00D0690C" w:rsidRDefault="00D0690C" w:rsidP="002E6C2D">
      <w:pPr>
        <w:pStyle w:val="31"/>
        <w:spacing w:line="240" w:lineRule="auto"/>
        <w:jc w:val="left"/>
        <w:rPr>
          <w:rFonts w:ascii="GHEA Grapalat" w:hAnsi="GHEA Grapalat" w:cs="Sylfaen"/>
          <w:b/>
          <w:lang w:val="hy-AM"/>
        </w:rPr>
      </w:pPr>
    </w:p>
    <w:p w14:paraId="532D8A7E" w14:textId="77777777" w:rsidR="00D0690C" w:rsidRDefault="00D0690C" w:rsidP="002E6C2D">
      <w:pPr>
        <w:pStyle w:val="31"/>
        <w:spacing w:line="240" w:lineRule="auto"/>
        <w:jc w:val="left"/>
        <w:rPr>
          <w:rFonts w:ascii="GHEA Grapalat" w:hAnsi="GHEA Grapalat" w:cs="Sylfaen"/>
          <w:b/>
          <w:lang w:val="hy-AM"/>
        </w:rPr>
      </w:pPr>
    </w:p>
    <w:p w14:paraId="7F399328" w14:textId="77777777" w:rsidR="00D0690C" w:rsidRDefault="00D0690C" w:rsidP="002E6C2D">
      <w:pPr>
        <w:pStyle w:val="31"/>
        <w:spacing w:line="240" w:lineRule="auto"/>
        <w:jc w:val="left"/>
        <w:rPr>
          <w:rFonts w:ascii="GHEA Grapalat" w:hAnsi="GHEA Grapalat" w:cs="Sylfaen"/>
          <w:b/>
          <w:lang w:val="hy-AM"/>
        </w:rPr>
      </w:pPr>
    </w:p>
    <w:p w14:paraId="5ECF6A9A" w14:textId="77777777" w:rsidR="00D0690C" w:rsidRPr="00F566BF" w:rsidRDefault="00D0690C" w:rsidP="002E6C2D">
      <w:pPr>
        <w:pStyle w:val="31"/>
        <w:spacing w:line="240" w:lineRule="auto"/>
        <w:jc w:val="left"/>
        <w:rPr>
          <w:rFonts w:ascii="GHEA Grapalat" w:hAnsi="GHEA Grapalat" w:cs="Sylfaen"/>
          <w:b/>
          <w:lang w:val="hy-AM"/>
        </w:rPr>
      </w:pPr>
    </w:p>
    <w:p w14:paraId="0BC5319F" w14:textId="77777777" w:rsidR="00B2572B" w:rsidRPr="00F566BF" w:rsidRDefault="00B2572B" w:rsidP="000B1088">
      <w:pPr>
        <w:pStyle w:val="31"/>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5CD42D7E" w:rsidR="00B2572B" w:rsidRPr="00F566BF" w:rsidRDefault="00620D97" w:rsidP="00EF3662">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w:t>
      </w:r>
      <w:r>
        <w:rPr>
          <w:rFonts w:ascii="GHEA Grapalat" w:hAnsi="GHEA Grapalat" w:cs="Sylfaen"/>
          <w:b/>
          <w:lang w:val="hy-AM"/>
        </w:rPr>
        <w:t>ԳՀԾ</w:t>
      </w:r>
      <w:r>
        <w:rPr>
          <w:rFonts w:ascii="GHEA Grapalat" w:hAnsi="GHEA Grapalat" w:cs="Sylfaen"/>
          <w:b/>
          <w:lang w:val="es-ES"/>
        </w:rPr>
        <w:t>ՁԲ-24/</w:t>
      </w:r>
      <w:r>
        <w:rPr>
          <w:rFonts w:ascii="GHEA Grapalat" w:hAnsi="GHEA Grapalat" w:cs="Sylfaen"/>
          <w:b/>
          <w:lang w:val="hy-AM"/>
        </w:rPr>
        <w:t>19</w:t>
      </w:r>
      <w:r w:rsidRPr="00F566BF">
        <w:rPr>
          <w:rFonts w:ascii="GHEA Grapalat" w:hAnsi="GHEA Grapalat"/>
          <w:lang w:val="es-ES"/>
        </w:rPr>
        <w:t xml:space="preserve">» </w:t>
      </w:r>
      <w:r w:rsidR="00B2572B" w:rsidRPr="00F566BF">
        <w:rPr>
          <w:rFonts w:ascii="GHEA Grapalat" w:hAnsi="GHEA Grapalat" w:cs="Sylfaen"/>
          <w:b/>
          <w:lang w:val="hy-AM"/>
        </w:rPr>
        <w:t>*</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476DC26D" w14:textId="5E3E9776" w:rsidR="00B2572B" w:rsidRPr="00F566BF" w:rsidRDefault="00A30BF4"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Գնանաշման հարցման </w:t>
      </w:r>
      <w:r w:rsidR="00B2572B" w:rsidRPr="00F566BF">
        <w:rPr>
          <w:rFonts w:ascii="GHEA Grapalat" w:hAnsi="GHEA Grapalat" w:cs="Arial"/>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5E8160B9"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620D97" w:rsidRPr="00F566BF">
        <w:rPr>
          <w:rFonts w:ascii="GHEA Grapalat" w:hAnsi="GHEA Grapalat"/>
          <w:lang w:val="es-ES"/>
        </w:rPr>
        <w:t>«</w:t>
      </w:r>
      <w:r w:rsidR="00620D97">
        <w:rPr>
          <w:rFonts w:ascii="GHEA Grapalat" w:hAnsi="GHEA Grapalat" w:cs="Sylfaen"/>
          <w:b/>
          <w:lang w:val="hy-AM"/>
        </w:rPr>
        <w:t>ՔԲԿ</w:t>
      </w:r>
      <w:r w:rsidR="00620D97">
        <w:rPr>
          <w:rFonts w:ascii="GHEA Grapalat" w:hAnsi="GHEA Grapalat" w:cs="Sylfaen"/>
          <w:b/>
          <w:lang w:val="es-ES"/>
        </w:rPr>
        <w:t>-</w:t>
      </w:r>
      <w:r w:rsidR="00620D97">
        <w:rPr>
          <w:rFonts w:ascii="GHEA Grapalat" w:hAnsi="GHEA Grapalat" w:cs="Sylfaen"/>
          <w:b/>
          <w:lang w:val="hy-AM"/>
        </w:rPr>
        <w:t>ԳՀԾ</w:t>
      </w:r>
      <w:r w:rsidR="00620D97">
        <w:rPr>
          <w:rFonts w:ascii="GHEA Grapalat" w:hAnsi="GHEA Grapalat" w:cs="Sylfaen"/>
          <w:b/>
          <w:lang w:val="es-ES"/>
        </w:rPr>
        <w:t>ՁԲ-24/</w:t>
      </w:r>
      <w:r w:rsidR="00620D97">
        <w:rPr>
          <w:rFonts w:ascii="GHEA Grapalat" w:hAnsi="GHEA Grapalat" w:cs="Sylfaen"/>
          <w:b/>
          <w:lang w:val="hy-AM"/>
        </w:rPr>
        <w:t>19</w:t>
      </w:r>
      <w:r w:rsidR="00620D97" w:rsidRPr="00F566BF">
        <w:rPr>
          <w:rFonts w:ascii="GHEA Grapalat" w:hAnsi="GHEA Grapalat"/>
          <w:lang w:val="es-ES"/>
        </w:rPr>
        <w:t>»</w:t>
      </w:r>
      <w:r w:rsidR="00620D97" w:rsidRPr="00F566BF">
        <w:rPr>
          <w:rFonts w:ascii="GHEA Grapalat" w:hAnsi="GHEA Grapalat"/>
          <w:sz w:val="20"/>
          <w:szCs w:val="20"/>
          <w:lang w:val="es-ES"/>
        </w:rPr>
        <w:t xml:space="preserve"> </w:t>
      </w:r>
      <w:r w:rsidR="00B2572B" w:rsidRPr="00F566BF">
        <w:rPr>
          <w:rFonts w:ascii="GHEA Grapalat" w:hAnsi="GHEA Grapalat" w:cs="Arial"/>
          <w:sz w:val="20"/>
          <w:szCs w:val="20"/>
          <w:lang w:val="es-ES"/>
        </w:rPr>
        <w:t xml:space="preserve">* ծածկագրով </w:t>
      </w:r>
      <w:r w:rsidR="00A30BF4">
        <w:rPr>
          <w:rFonts w:ascii="GHEA Grapalat" w:hAnsi="GHEA Grapalat" w:cs="Arial"/>
          <w:sz w:val="20"/>
          <w:szCs w:val="20"/>
          <w:lang w:val="hy-AM"/>
        </w:rPr>
        <w:t>գնանաշման հարցման</w:t>
      </w:r>
      <w:r w:rsidR="00B2572B" w:rsidRPr="00F566BF">
        <w:rPr>
          <w:rFonts w:ascii="GHEA Grapalat" w:hAnsi="GHEA Grapalat" w:cs="Arial"/>
          <w:sz w:val="20"/>
          <w:szCs w:val="20"/>
          <w:lang w:val="es-ES"/>
        </w:rPr>
        <w:t xml:space="preserve"> հրավերը, այդ թվում կնքվելիք  պայմանագրի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gramStart"/>
      <w:r w:rsidRPr="00F566BF">
        <w:rPr>
          <w:rFonts w:ascii="GHEA Grapalat" w:hAnsi="GHEA Grapalat" w:cs="Arial"/>
          <w:sz w:val="20"/>
          <w:szCs w:val="20"/>
          <w:lang w:val="es-ES"/>
        </w:rPr>
        <w:t>պայմանագիրը</w:t>
      </w:r>
      <w:proofErr w:type="gramEnd"/>
      <w:r w:rsidRPr="00F566BF">
        <w:rPr>
          <w:rFonts w:ascii="GHEA Grapalat" w:hAnsi="GHEA Grapalat" w:cs="Arial"/>
          <w:sz w:val="20"/>
          <w:szCs w:val="20"/>
          <w:lang w:val="es-ES"/>
        </w:rPr>
        <w:t xml:space="preserve">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C5477B"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B33F3A" w:rsidRPr="00C5477B"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33F3A" w:rsidRPr="00F566BF" w:rsidRDefault="00B33F3A" w:rsidP="00B33F3A">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3E813F59" w14:textId="77777777" w:rsidR="00B33F3A" w:rsidRDefault="00B33F3A" w:rsidP="00B33F3A">
            <w:pPr>
              <w:rPr>
                <w:rFonts w:ascii="GHEA Grapalat" w:hAnsi="GHEA Grapalat"/>
                <w:sz w:val="20"/>
                <w:lang w:val="hy-AM"/>
              </w:rPr>
            </w:pPr>
          </w:p>
          <w:p w14:paraId="1FD3D72C" w14:textId="3C85452C" w:rsidR="00620D97" w:rsidRPr="00620D97" w:rsidRDefault="00F214C1" w:rsidP="00B33F3A">
            <w:pPr>
              <w:rPr>
                <w:rFonts w:ascii="GHEA Grapalat" w:hAnsi="GHEA Grapalat"/>
                <w:sz w:val="20"/>
                <w:lang w:val="hy-AM"/>
              </w:rPr>
            </w:pPr>
            <w:r w:rsidRPr="007A0A6D">
              <w:rPr>
                <w:rFonts w:ascii="GHEA Grapalat" w:hAnsi="GHEA Grapalat"/>
                <w:b/>
                <w:lang w:val="hy-AM"/>
              </w:rPr>
              <w:t>Արմավիր</w:t>
            </w:r>
            <w:r>
              <w:rPr>
                <w:rFonts w:ascii="GHEA Grapalat" w:hAnsi="GHEA Grapalat"/>
                <w:b/>
                <w:lang w:val="hy-AM"/>
              </w:rPr>
              <w:t xml:space="preserve"> ՔԿՀ</w:t>
            </w:r>
            <w:r w:rsidRPr="007A0A6D">
              <w:rPr>
                <w:rFonts w:ascii="GHEA Grapalat" w:hAnsi="GHEA Grapalat"/>
                <w:b/>
                <w:lang w:val="hy-AM"/>
              </w:rPr>
              <w:t>»</w:t>
            </w:r>
            <w:r>
              <w:rPr>
                <w:rFonts w:ascii="GHEA Grapalat" w:hAnsi="GHEA Grapalat"/>
                <w:b/>
                <w:lang w:val="hy-AM"/>
              </w:rPr>
              <w:t xml:space="preserve"> տարածքում գտնվող  </w:t>
            </w:r>
            <w:r w:rsidRPr="007A0A6D">
              <w:rPr>
                <w:rFonts w:ascii="GHEA Grapalat" w:hAnsi="GHEA Grapalat"/>
                <w:b/>
                <w:lang w:val="hy-AM"/>
              </w:rPr>
              <w:t>բժշկական</w:t>
            </w:r>
            <w:r>
              <w:rPr>
                <w:rFonts w:ascii="GHEA Grapalat" w:hAnsi="GHEA Grapalat"/>
                <w:b/>
                <w:lang w:val="hy-AM"/>
              </w:rPr>
              <w:t xml:space="preserve"> մասի վերանորոգման </w:t>
            </w:r>
            <w:r w:rsidRPr="00FB0143">
              <w:rPr>
                <w:rFonts w:ascii="GHEA Grapalat" w:hAnsi="GHEA Grapalat"/>
                <w:b/>
                <w:color w:val="000000" w:themeColor="text1"/>
                <w:lang w:val="hy-AM"/>
              </w:rPr>
              <w:t>աշխատանքների</w:t>
            </w:r>
            <w:r>
              <w:rPr>
                <w:rFonts w:ascii="GHEA Grapalat" w:hAnsi="GHEA Grapalat" w:cs="Sylfaen"/>
                <w:b/>
                <w:lang w:val="hy-AM"/>
              </w:rPr>
              <w:t xml:space="preserve"> որակի տեխնիկական հսկողության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B33F3A" w:rsidRPr="00F566BF" w:rsidRDefault="00B33F3A" w:rsidP="00B33F3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B33F3A" w:rsidRPr="00F566BF" w:rsidRDefault="00B33F3A" w:rsidP="00B33F3A">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B33F3A" w:rsidRPr="00F566BF" w:rsidRDefault="00B33F3A" w:rsidP="00B33F3A">
            <w:pPr>
              <w:jc w:val="center"/>
              <w:rPr>
                <w:rFonts w:ascii="GHEA Grapalat" w:hAnsi="GHEA Grapalat"/>
                <w:lang w:val="es-ES"/>
              </w:rPr>
            </w:pPr>
          </w:p>
        </w:tc>
      </w:tr>
    </w:tbl>
    <w:p w14:paraId="1C403E4C" w14:textId="77777777" w:rsidR="00B2572B" w:rsidRPr="00F566BF" w:rsidRDefault="00B2572B" w:rsidP="00EF3662">
      <w:pPr>
        <w:rPr>
          <w:rFonts w:ascii="GHEA Grapalat" w:hAnsi="GHEA Grapalat"/>
          <w:sz w:val="18"/>
          <w:szCs w:val="18"/>
          <w:lang w:val="es-ES"/>
        </w:rPr>
      </w:pPr>
    </w:p>
    <w:p w14:paraId="67A2AE2B" w14:textId="77777777" w:rsidR="00B2572B" w:rsidRPr="00F566BF" w:rsidRDefault="00B2572B" w:rsidP="00EF3662">
      <w:pPr>
        <w:rPr>
          <w:rFonts w:ascii="GHEA Grapalat" w:hAnsi="GHEA Grapalat"/>
          <w:sz w:val="18"/>
          <w:szCs w:val="18"/>
          <w:lang w:val="es-ES"/>
        </w:rPr>
      </w:pPr>
    </w:p>
    <w:p w14:paraId="6700892D" w14:textId="77777777" w:rsidR="00B2572B" w:rsidRPr="00F566BF" w:rsidRDefault="00B2572B" w:rsidP="00EF3662">
      <w:pPr>
        <w:rPr>
          <w:rFonts w:ascii="GHEA Grapalat" w:hAnsi="GHEA Grapalat"/>
          <w:sz w:val="18"/>
          <w:szCs w:val="18"/>
          <w:lang w:val="hy-AM"/>
        </w:rPr>
      </w:pPr>
    </w:p>
    <w:p w14:paraId="1A9B7039" w14:textId="77777777" w:rsidR="00B2572B" w:rsidRPr="00F566BF" w:rsidRDefault="00B2572B" w:rsidP="00EF3662">
      <w:pPr>
        <w:ind w:left="720" w:firstLine="720"/>
        <w:jc w:val="both"/>
        <w:rPr>
          <w:rFonts w:ascii="GHEA Grapalat" w:hAnsi="GHEA Grapalat"/>
          <w:sz w:val="20"/>
          <w:lang w:val="hy-AM"/>
        </w:rPr>
      </w:pPr>
      <w:r w:rsidRPr="00B83A57">
        <w:rPr>
          <w:rFonts w:ascii="GHEA Grapalat" w:hAnsi="GHEA Grapalat"/>
          <w:sz w:val="20"/>
          <w:lang w:val="hy-AM"/>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882B3F">
        <w:rPr>
          <w:rFonts w:ascii="GHEA Grapalat" w:hAnsi="GHEA Grapalat"/>
          <w:sz w:val="20"/>
          <w:lang w:val="hy-AM"/>
        </w:rPr>
        <w:t xml:space="preserve">       </w:t>
      </w:r>
      <w:r w:rsidRPr="00F566BF">
        <w:rPr>
          <w:rFonts w:ascii="GHEA Grapalat" w:hAnsi="GHEA Grapalat"/>
          <w:sz w:val="20"/>
          <w:lang w:val="hy-AM"/>
        </w:rPr>
        <w:t xml:space="preserve">_____________ </w:t>
      </w:r>
    </w:p>
    <w:p w14:paraId="582CEB42" w14:textId="77777777"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14:paraId="4E4A37CA"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14:paraId="73B6DCAD" w14:textId="77777777" w:rsidR="00B2572B" w:rsidRPr="00F566BF" w:rsidRDefault="00B2572B" w:rsidP="00EF3662">
      <w:pPr>
        <w:rPr>
          <w:rFonts w:ascii="GHEA Grapalat" w:hAnsi="GHEA Grapalat" w:cs="Sylfaen"/>
          <w:i/>
          <w:sz w:val="16"/>
          <w:szCs w:val="16"/>
          <w:lang w:val="hy-AM" w:eastAsia="ru-RU"/>
        </w:rPr>
      </w:pPr>
    </w:p>
    <w:p w14:paraId="493CC92A" w14:textId="77777777" w:rsidR="00B2572B" w:rsidRPr="00F566BF" w:rsidRDefault="00B2572B" w:rsidP="00EF3662">
      <w:pPr>
        <w:rPr>
          <w:rFonts w:ascii="GHEA Grapalat" w:hAnsi="GHEA Grapalat" w:cs="Sylfaen"/>
          <w:i/>
          <w:sz w:val="16"/>
          <w:szCs w:val="16"/>
          <w:lang w:val="hy-AM" w:eastAsia="ru-RU"/>
        </w:rPr>
      </w:pPr>
    </w:p>
    <w:p w14:paraId="3BFE34E3" w14:textId="77777777" w:rsidR="00B2572B" w:rsidRPr="00F566BF" w:rsidRDefault="00B2572B" w:rsidP="00EF3662">
      <w:pPr>
        <w:rPr>
          <w:rFonts w:ascii="GHEA Grapalat" w:hAnsi="GHEA Grapalat" w:cs="Sylfaen"/>
          <w:i/>
          <w:sz w:val="16"/>
          <w:szCs w:val="16"/>
          <w:lang w:val="hy-AM" w:eastAsia="ru-RU"/>
        </w:rPr>
      </w:pPr>
    </w:p>
    <w:p w14:paraId="223FC022" w14:textId="77777777" w:rsidR="00B2572B" w:rsidRPr="00F566BF" w:rsidRDefault="00B2572B" w:rsidP="00EF3662">
      <w:pPr>
        <w:rPr>
          <w:rFonts w:ascii="GHEA Grapalat" w:hAnsi="GHEA Grapalat" w:cs="Sylfaen"/>
          <w:i/>
          <w:sz w:val="16"/>
          <w:szCs w:val="16"/>
          <w:lang w:val="hy-AM" w:eastAsia="ru-RU"/>
        </w:rPr>
      </w:pPr>
    </w:p>
    <w:p w14:paraId="02BA9FC3" w14:textId="77777777" w:rsidR="00B2572B" w:rsidRPr="00F566BF"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7390059F" w14:textId="77777777" w:rsidR="00B2572B" w:rsidRPr="00F566BF" w:rsidRDefault="00B2572B" w:rsidP="00EF3662">
      <w:pPr>
        <w:rPr>
          <w:rFonts w:ascii="GHEA Grapalat" w:hAnsi="GHEA Grapalat" w:cs="Sylfaen"/>
          <w:i/>
          <w:sz w:val="16"/>
          <w:szCs w:val="16"/>
          <w:lang w:val="hy-AM" w:eastAsia="ru-RU"/>
        </w:rPr>
      </w:pPr>
    </w:p>
    <w:p w14:paraId="77349753" w14:textId="77777777" w:rsidR="00B2572B" w:rsidRPr="00F566BF" w:rsidRDefault="00B2572B" w:rsidP="00EF3662">
      <w:pPr>
        <w:pStyle w:val="31"/>
        <w:spacing w:line="240" w:lineRule="auto"/>
        <w:jc w:val="right"/>
        <w:rPr>
          <w:rFonts w:ascii="GHEA Grapalat" w:hAnsi="GHEA Grapalat"/>
          <w:i/>
          <w:lang w:val="hy-AM"/>
        </w:rPr>
      </w:pPr>
    </w:p>
    <w:p w14:paraId="379E4104" w14:textId="77777777" w:rsidR="00B2572B" w:rsidRPr="00F566BF" w:rsidRDefault="00B2572B" w:rsidP="00EF3662">
      <w:pPr>
        <w:pStyle w:val="31"/>
        <w:spacing w:line="240" w:lineRule="auto"/>
        <w:jc w:val="right"/>
        <w:rPr>
          <w:rFonts w:ascii="GHEA Grapalat" w:hAnsi="GHEA Grapalat"/>
          <w:i/>
          <w:lang w:val="hy-AM"/>
        </w:rPr>
      </w:pPr>
    </w:p>
    <w:p w14:paraId="4D3105A7" w14:textId="77777777" w:rsidR="00B2572B" w:rsidRPr="00F566BF" w:rsidRDefault="00B2572B" w:rsidP="00EF3662">
      <w:pPr>
        <w:pStyle w:val="31"/>
        <w:spacing w:line="240" w:lineRule="auto"/>
        <w:jc w:val="right"/>
        <w:rPr>
          <w:rFonts w:ascii="GHEA Grapalat" w:hAnsi="GHEA Grapalat"/>
          <w:i/>
          <w:lang w:val="hy-AM"/>
        </w:rPr>
      </w:pPr>
    </w:p>
    <w:p w14:paraId="6CB2B148" w14:textId="77777777" w:rsidR="00B2572B" w:rsidRPr="00F566BF" w:rsidRDefault="00B2572B" w:rsidP="00EF3662">
      <w:pPr>
        <w:pStyle w:val="31"/>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31"/>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159B766" w14:textId="1526DF6A" w:rsidR="000440AD" w:rsidRPr="002D4DC4" w:rsidRDefault="000440AD" w:rsidP="000440AD">
      <w:pPr>
        <w:pStyle w:val="31"/>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p>
    <w:p w14:paraId="59DD840B" w14:textId="19CA923C" w:rsidR="000440AD" w:rsidRPr="00F566BF" w:rsidRDefault="001A5EF2" w:rsidP="000440AD">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w:t>
      </w:r>
      <w:r>
        <w:rPr>
          <w:rFonts w:ascii="GHEA Grapalat" w:hAnsi="GHEA Grapalat" w:cs="Sylfaen"/>
          <w:b/>
          <w:lang w:val="hy-AM"/>
        </w:rPr>
        <w:t>ԳՀԾ</w:t>
      </w:r>
      <w:r>
        <w:rPr>
          <w:rFonts w:ascii="GHEA Grapalat" w:hAnsi="GHEA Grapalat" w:cs="Sylfaen"/>
          <w:b/>
          <w:lang w:val="es-ES"/>
        </w:rPr>
        <w:t>ՁԲ-24/</w:t>
      </w:r>
      <w:r>
        <w:rPr>
          <w:rFonts w:ascii="GHEA Grapalat" w:hAnsi="GHEA Grapalat" w:cs="Sylfaen"/>
          <w:b/>
          <w:lang w:val="hy-AM"/>
        </w:rPr>
        <w:t>19</w:t>
      </w:r>
      <w:r w:rsidRPr="00F566BF">
        <w:rPr>
          <w:rFonts w:ascii="GHEA Grapalat" w:hAnsi="GHEA Grapalat"/>
          <w:lang w:val="es-ES"/>
        </w:rPr>
        <w:t xml:space="preserve">» </w:t>
      </w:r>
      <w:r w:rsidR="000440AD" w:rsidRPr="00F566BF">
        <w:rPr>
          <w:rFonts w:ascii="GHEA Grapalat" w:hAnsi="GHEA Grapalat" w:cs="Sylfaen"/>
          <w:b/>
          <w:lang w:val="es-ES"/>
        </w:rPr>
        <w:t>*</w:t>
      </w:r>
      <w:r w:rsidR="000440AD" w:rsidRPr="00F566BF">
        <w:rPr>
          <w:rFonts w:ascii="GHEA Grapalat" w:hAnsi="GHEA Grapalat"/>
          <w:b/>
          <w:lang w:val="hy-AM"/>
        </w:rPr>
        <w:t xml:space="preserve">  </w:t>
      </w:r>
      <w:r w:rsidR="000440AD" w:rsidRPr="00F566BF">
        <w:rPr>
          <w:rFonts w:ascii="GHEA Grapalat" w:hAnsi="GHEA Grapalat" w:cs="Sylfaen"/>
          <w:b/>
          <w:lang w:val="hy-AM"/>
        </w:rPr>
        <w:t>ծածկագրով</w:t>
      </w:r>
    </w:p>
    <w:p w14:paraId="221F787C" w14:textId="6FC973D7" w:rsidR="000440AD" w:rsidRPr="00F566BF" w:rsidRDefault="00A30BF4" w:rsidP="000440AD">
      <w:pPr>
        <w:pStyle w:val="31"/>
        <w:spacing w:line="240" w:lineRule="auto"/>
        <w:jc w:val="right"/>
        <w:rPr>
          <w:rFonts w:ascii="GHEA Grapalat" w:hAnsi="GHEA Grapalat"/>
          <w:szCs w:val="24"/>
          <w:lang w:val="hy-AM"/>
        </w:rPr>
      </w:pPr>
      <w:r>
        <w:rPr>
          <w:rFonts w:ascii="GHEA Grapalat" w:hAnsi="GHEA Grapalat" w:cs="Sylfaen"/>
          <w:b/>
          <w:lang w:val="hy-AM"/>
        </w:rPr>
        <w:t xml:space="preserve">Գնանաշման հարցման </w:t>
      </w:r>
      <w:r w:rsidR="000440AD" w:rsidRPr="00F566BF">
        <w:rPr>
          <w:rFonts w:ascii="GHEA Grapalat" w:hAnsi="GHEA Grapalat" w:cs="Arial"/>
          <w:b/>
          <w:lang w:val="hy-AM"/>
        </w:rPr>
        <w:t xml:space="preserve"> </w:t>
      </w:r>
      <w:r w:rsidR="000440AD" w:rsidRPr="00F566BF">
        <w:rPr>
          <w:rFonts w:ascii="GHEA Grapalat" w:hAnsi="GHEA Grapalat" w:cs="Sylfaen"/>
          <w:b/>
          <w:lang w:val="hy-AM"/>
        </w:rPr>
        <w:t>հրավերի</w:t>
      </w:r>
    </w:p>
    <w:p w14:paraId="2C5DE266" w14:textId="77777777" w:rsidR="000440AD" w:rsidRPr="002D4DC4" w:rsidRDefault="000440AD" w:rsidP="000440AD">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D4DC4">
        <w:rPr>
          <w:rStyle w:val="af5"/>
          <w:rFonts w:ascii="GHEA Grapalat" w:hAnsi="GHEA Grapalat"/>
          <w:color w:val="000000"/>
          <w:sz w:val="20"/>
          <w:szCs w:val="20"/>
          <w:lang w:val="hy-AM"/>
        </w:rPr>
        <w:t>ԵՐԱՇԽԻՔ N __________</w:t>
      </w:r>
    </w:p>
    <w:p w14:paraId="28C3231F" w14:textId="77777777" w:rsidR="000440AD" w:rsidRPr="002D4DC4" w:rsidRDefault="000440AD" w:rsidP="000440AD">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D4DC4">
        <w:rPr>
          <w:rStyle w:val="af5"/>
          <w:rFonts w:ascii="GHEA Grapalat" w:hAnsi="GHEA Grapalat"/>
          <w:color w:val="000000"/>
          <w:sz w:val="20"/>
          <w:szCs w:val="20"/>
          <w:lang w:val="hy-AM"/>
        </w:rPr>
        <w:t>(որակավորման ապահովում)</w:t>
      </w:r>
    </w:p>
    <w:p w14:paraId="61271B5A" w14:textId="77777777" w:rsidR="000440AD" w:rsidRPr="002D4DC4" w:rsidRDefault="000440AD" w:rsidP="000440AD">
      <w:pPr>
        <w:pStyle w:val="af4"/>
        <w:shd w:val="clear" w:color="auto" w:fill="FFFFFF"/>
        <w:spacing w:before="0" w:beforeAutospacing="0" w:after="0" w:afterAutospacing="0"/>
        <w:ind w:firstLine="375"/>
        <w:rPr>
          <w:rStyle w:val="af5"/>
          <w:lang w:val="hy-AM"/>
        </w:rPr>
      </w:pPr>
    </w:p>
    <w:p w14:paraId="3451234A" w14:textId="77777777" w:rsidR="000440AD" w:rsidRPr="002D4DC4" w:rsidRDefault="000440AD" w:rsidP="000440AD">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2D4DC4">
        <w:rPr>
          <w:rStyle w:val="af5"/>
          <w:rFonts w:ascii="GHEA Grapalat" w:hAnsi="GHEA Grapalat"/>
          <w:b w:val="0"/>
          <w:bCs w:val="0"/>
          <w:sz w:val="20"/>
          <w:szCs w:val="20"/>
          <w:lang w:val="hy-AM"/>
        </w:rPr>
        <w:tab/>
        <w:t xml:space="preserve">1.Սույն երաշխիքը (այսուհետ՝ երաշխիք) հանդիսանում է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p>
    <w:p w14:paraId="27C38E53" w14:textId="77777777" w:rsidR="000440AD" w:rsidRPr="002D4DC4" w:rsidRDefault="000440AD" w:rsidP="000440AD">
      <w:pPr>
        <w:pStyle w:val="af4"/>
        <w:shd w:val="clear" w:color="auto" w:fill="FFFFFF"/>
        <w:spacing w:before="0" w:beforeAutospacing="0" w:after="0" w:afterAutospacing="0"/>
        <w:ind w:left="5664" w:firstLine="708"/>
        <w:rPr>
          <w:rStyle w:val="af5"/>
          <w:lang w:val="hy-AM"/>
        </w:rPr>
      </w:pPr>
      <w:r w:rsidRPr="002D4DC4">
        <w:rPr>
          <w:rFonts w:ascii="GHEA Grapalat" w:hAnsi="GHEA Grapalat" w:cs="Sylfaen"/>
          <w:vertAlign w:val="superscript"/>
          <w:lang w:val="hy-AM"/>
        </w:rPr>
        <w:t xml:space="preserve">          պատվիրատուի անվանումը</w:t>
      </w:r>
    </w:p>
    <w:p w14:paraId="1437C1B9" w14:textId="77777777" w:rsidR="000440AD" w:rsidRPr="00F566BF" w:rsidRDefault="000440AD" w:rsidP="000440AD">
      <w:pPr>
        <w:pStyle w:val="af4"/>
        <w:shd w:val="clear" w:color="auto" w:fill="FFFFFF"/>
        <w:spacing w:before="0" w:beforeAutospacing="0" w:after="0" w:afterAutospacing="0"/>
        <w:rPr>
          <w:rFonts w:ascii="GHEA Grapalat" w:hAnsi="GHEA Grapalat" w:cs="Sylfaen"/>
          <w:vertAlign w:val="superscript"/>
          <w:lang w:val="hy-AM"/>
        </w:rPr>
      </w:pPr>
      <w:r w:rsidRPr="002D4DC4">
        <w:rPr>
          <w:rStyle w:val="af5"/>
          <w:rFonts w:ascii="GHEA Grapalat" w:hAnsi="GHEA Grapalat"/>
          <w:b w:val="0"/>
          <w:bCs w:val="0"/>
          <w:sz w:val="20"/>
          <w:szCs w:val="20"/>
          <w:lang w:val="hy-AM"/>
        </w:rPr>
        <w:t xml:space="preserve">(այսուհետ՝ բենեֆիցիար) կողմից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3A0F9932" w14:textId="77777777"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գնման ընթացակարգի արդյունքում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w:t>
      </w:r>
    </w:p>
    <w:p w14:paraId="0374D57B" w14:textId="77777777" w:rsidR="000440AD" w:rsidRPr="00F566BF" w:rsidRDefault="000440AD" w:rsidP="000440AD">
      <w:pPr>
        <w:pStyle w:val="af4"/>
        <w:shd w:val="clear" w:color="auto" w:fill="FFFFFF"/>
        <w:spacing w:before="0" w:beforeAutospacing="0" w:after="0" w:afterAutospacing="0"/>
        <w:ind w:firstLine="375"/>
        <w:rPr>
          <w:rFonts w:cs="Sylfaen"/>
          <w:vertAlign w:val="superscript"/>
          <w:lang w:val="hy-AM"/>
        </w:rPr>
      </w:pP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F566BF">
        <w:rPr>
          <w:rFonts w:ascii="GHEA Grapalat" w:hAnsi="GHEA Grapalat" w:cs="Sylfaen"/>
          <w:vertAlign w:val="superscript"/>
          <w:lang w:val="hy-AM"/>
        </w:rPr>
        <w:t>ընտրված մասնակցի անվանումը</w:t>
      </w:r>
    </w:p>
    <w:p w14:paraId="342E79A5" w14:textId="77777777"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2D4DC4">
        <w:rPr>
          <w:rStyle w:val="af5"/>
          <w:rFonts w:ascii="GHEA Grapalat" w:hAnsi="GHEA Grapalat"/>
          <w:b w:val="0"/>
          <w:bCs w:val="0"/>
          <w:sz w:val="20"/>
          <w:szCs w:val="20"/>
          <w:lang w:val="hy-AM"/>
        </w:rPr>
        <w:t>ցիպալ) կողմից կնքվելիք N</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t xml:space="preserve">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t xml:space="preserve">  </w:t>
      </w:r>
      <w:r w:rsidRPr="002D4DC4">
        <w:rPr>
          <w:rStyle w:val="af5"/>
          <w:rFonts w:ascii="GHEA Grapalat" w:hAnsi="GHEA Grapalat"/>
          <w:b w:val="0"/>
          <w:bCs w:val="0"/>
          <w:sz w:val="20"/>
          <w:szCs w:val="20"/>
          <w:lang w:val="hy-AM"/>
        </w:rPr>
        <w:tab/>
        <w:t xml:space="preserve"> </w:t>
      </w:r>
      <w:r w:rsidRPr="002D4DC4">
        <w:rPr>
          <w:rStyle w:val="af5"/>
          <w:rFonts w:ascii="GHEA Grapalat" w:hAnsi="GHEA Grapalat"/>
          <w:b w:val="0"/>
          <w:bCs w:val="0"/>
          <w:sz w:val="20"/>
          <w:szCs w:val="20"/>
          <w:lang w:val="hy-AM"/>
        </w:rPr>
        <w:tab/>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75FD7DFD" w14:textId="77777777" w:rsidR="000440AD" w:rsidRPr="002D4DC4" w:rsidRDefault="000440AD" w:rsidP="000440AD">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18D744F4" w14:textId="77777777" w:rsidR="000440AD" w:rsidRPr="002D4DC4" w:rsidRDefault="000440AD" w:rsidP="000440AD">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2. Երաշխիքով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(այսուհետ՝ երաշխիք տվող </w:t>
      </w:r>
    </w:p>
    <w:p w14:paraId="157D09CD" w14:textId="77777777" w:rsidR="000440AD" w:rsidRPr="002D4DC4" w:rsidRDefault="000440AD" w:rsidP="000440AD">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 xml:space="preserve">    </w:t>
      </w:r>
      <w:r w:rsidRPr="002D4DC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F566BF">
        <w:rPr>
          <w:rFonts w:ascii="GHEA Grapalat" w:hAnsi="GHEA Grapalat" w:cs="Sylfaen"/>
          <w:vertAlign w:val="superscript"/>
          <w:lang w:val="hy-AM"/>
        </w:rPr>
        <w:t>անվանումը</w:t>
      </w:r>
    </w:p>
    <w:p w14:paraId="78EDCA0C" w14:textId="77777777"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D4DC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t xml:space="preserve">  </w:t>
      </w:r>
    </w:p>
    <w:p w14:paraId="556D20A0" w14:textId="77777777" w:rsidR="000440AD" w:rsidRPr="002D4DC4" w:rsidRDefault="000440AD" w:rsidP="000440AD">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5689741D" w14:textId="08310EEC"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2D4DC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001A5EF2">
        <w:rPr>
          <w:rFonts w:ascii="GHEA Grapalat" w:hAnsi="GHEA Grapalat" w:cs="Arial"/>
          <w:b/>
          <w:sz w:val="20"/>
          <w:szCs w:val="20"/>
          <w:lang w:val="hy-AM"/>
        </w:rPr>
        <w:t>900018007345</w:t>
      </w:r>
      <w:r w:rsidRPr="002D4DC4">
        <w:rPr>
          <w:rStyle w:val="af5"/>
          <w:rFonts w:ascii="GHEA Grapalat" w:hAnsi="GHEA Grapalat"/>
          <w:b w:val="0"/>
          <w:bCs w:val="0"/>
          <w:sz w:val="20"/>
          <w:szCs w:val="20"/>
          <w:u w:val="single"/>
          <w:lang w:val="hy-AM"/>
        </w:rPr>
        <w:tab/>
        <w:t xml:space="preserve">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հաշվեհամարին փոխանցման միջոցով:</w:t>
      </w:r>
    </w:p>
    <w:p w14:paraId="72385C24" w14:textId="77777777" w:rsidR="000440AD" w:rsidRPr="002D4DC4" w:rsidRDefault="000440AD" w:rsidP="000440AD">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  </w:t>
      </w:r>
    </w:p>
    <w:p w14:paraId="7733C896" w14:textId="77777777" w:rsidR="000440AD" w:rsidRPr="002D4DC4" w:rsidRDefault="000440AD" w:rsidP="000440AD">
      <w:pPr>
        <w:pStyle w:val="af4"/>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18A317E8" w14:textId="77777777" w:rsidR="000440AD" w:rsidRPr="002D4DC4" w:rsidRDefault="000440AD" w:rsidP="000440AD">
      <w:pPr>
        <w:pStyle w:val="af4"/>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D8EB09" w14:textId="77777777" w:rsidR="000440AD" w:rsidRPr="00842CF6" w:rsidRDefault="000440AD" w:rsidP="000440AD">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 Երաշխիքը գործում է </w:t>
      </w:r>
      <w:r>
        <w:rPr>
          <w:rFonts w:ascii="GHEA Grapalat" w:hAnsi="GHEA Grapalat"/>
          <w:color w:val="000000"/>
          <w:sz w:val="20"/>
          <w:szCs w:val="20"/>
          <w:lang w:val="hy-AM"/>
        </w:rPr>
        <w:t>թողարկման պահից և ուժի մեջ է</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3BD843E" w14:textId="77777777" w:rsidR="000440AD" w:rsidRPr="00842CF6" w:rsidRDefault="000440AD" w:rsidP="000440AD">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88745C5" w14:textId="77777777" w:rsidR="000440AD" w:rsidRPr="00842CF6" w:rsidRDefault="000440AD" w:rsidP="000440AD">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088C6B2A" w14:textId="77777777" w:rsidR="000440AD" w:rsidRPr="00842CF6" w:rsidRDefault="000440AD" w:rsidP="000440AD">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w:t>
      </w:r>
    </w:p>
    <w:p w14:paraId="0DF7E082" w14:textId="77777777" w:rsidR="000440AD" w:rsidRDefault="000440AD" w:rsidP="000440AD">
      <w:pPr>
        <w:pStyle w:val="aff3"/>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796CA22E" w14:textId="77777777" w:rsidR="000440AD" w:rsidRPr="00915006" w:rsidRDefault="000440AD" w:rsidP="000440AD">
      <w:pPr>
        <w:pStyle w:val="aff3"/>
        <w:tabs>
          <w:tab w:val="left" w:pos="0"/>
        </w:tabs>
        <w:ind w:left="0"/>
        <w:mirrorIndents/>
        <w:jc w:val="both"/>
        <w:rPr>
          <w:rFonts w:ascii="GHEA Grapalat" w:hAnsi="GHEA Grapalat" w:cs="Sylfaen"/>
          <w:sz w:val="28"/>
          <w:szCs w:val="28"/>
          <w:vertAlign w:val="superscript"/>
          <w:lang w:val="hy-AM"/>
        </w:rPr>
      </w:pPr>
      <w:r w:rsidRPr="00842CF6">
        <w:rPr>
          <w:rFonts w:ascii="GHEA Grapalat" w:hAnsi="GHEA Grapalat" w:cs="Sylfaen"/>
          <w:vertAlign w:val="superscript"/>
          <w:lang w:val="hy-AM"/>
        </w:rPr>
        <w:t xml:space="preserve">կնքվելիք պայմանագրով նախատեսված  ծառայության մատուցման վերջնաժամկետը, </w:t>
      </w:r>
      <w:r w:rsidRPr="00E76A27">
        <w:rPr>
          <w:rFonts w:ascii="GHEA Grapalat" w:hAnsi="GHEA Grapalat" w:cs="Sylfaen"/>
          <w:vertAlign w:val="superscript"/>
          <w:lang w:val="hy-AM"/>
        </w:rPr>
        <w:t>(իսկ շինարարական ծրագրերի կատարման տեխնիկական հսկողության ծառայությունների մատուցման  դեպքում՝ ներառյալ երաշխիքային ժամկետը)</w:t>
      </w:r>
    </w:p>
    <w:p w14:paraId="5796BF70" w14:textId="1ABBD5E8" w:rsidR="000440AD" w:rsidRPr="003750DF" w:rsidRDefault="000440AD" w:rsidP="000440AD">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0440AD">
        <w:rPr>
          <w:rFonts w:ascii="GHEA Grapalat" w:hAnsi="GHEA Grapalat"/>
          <w:color w:val="000000"/>
          <w:sz w:val="20"/>
          <w:szCs w:val="20"/>
          <w:lang w:val="hy-AM"/>
        </w:rPr>
        <w:t>mariam.grigoryan@yerevan.am</w:t>
      </w:r>
      <w:r w:rsidRPr="008242F8">
        <w:rPr>
          <w:rFonts w:ascii="GHEA Grapalat" w:hAnsi="GHEA Grapalat"/>
          <w:color w:val="000000"/>
          <w:sz w:val="20"/>
          <w:szCs w:val="20"/>
          <w:lang w:val="hy-AM"/>
        </w:rPr>
        <w:t xml:space="preserve">      </w:t>
      </w:r>
    </w:p>
    <w:p w14:paraId="4D3B07EC" w14:textId="14B4CC21" w:rsidR="000440AD" w:rsidRPr="003750DF" w:rsidRDefault="000440AD" w:rsidP="000440AD">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CABD993" w14:textId="77777777" w:rsidR="000440AD" w:rsidRPr="00842CF6" w:rsidRDefault="000440AD" w:rsidP="000440AD">
      <w:pPr>
        <w:pStyle w:val="aff3"/>
        <w:tabs>
          <w:tab w:val="left" w:pos="0"/>
        </w:tabs>
        <w:ind w:left="0"/>
        <w:mirrorIndents/>
        <w:jc w:val="both"/>
        <w:rPr>
          <w:rFonts w:ascii="GHEA Grapalat" w:hAnsi="GHEA Grapalat"/>
          <w:color w:val="000000"/>
          <w:sz w:val="20"/>
          <w:szCs w:val="20"/>
          <w:lang w:val="hy-AM"/>
        </w:rPr>
      </w:pPr>
    </w:p>
    <w:p w14:paraId="17C6CB60" w14:textId="77777777" w:rsidR="000440AD" w:rsidRPr="00842CF6" w:rsidRDefault="000440AD" w:rsidP="000440AD">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074D5CD" w14:textId="77777777" w:rsidR="000440AD" w:rsidRPr="00842CF6" w:rsidRDefault="000440AD" w:rsidP="000440AD">
      <w:pPr>
        <w:pStyle w:val="aff3"/>
        <w:tabs>
          <w:tab w:val="left" w:pos="0"/>
        </w:tabs>
        <w:ind w:left="0"/>
        <w:mirrorIndents/>
        <w:jc w:val="both"/>
        <w:rPr>
          <w:rFonts w:ascii="GHEA Grapalat" w:hAnsi="GHEA Grapalat"/>
          <w:color w:val="000000"/>
          <w:sz w:val="20"/>
          <w:szCs w:val="20"/>
          <w:lang w:val="hy-AM"/>
        </w:rPr>
      </w:pPr>
    </w:p>
    <w:p w14:paraId="5D3AEE97"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38DFFDE2"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041B9794"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3192BF64" w14:textId="77777777" w:rsidR="000440AD" w:rsidRPr="002D4DC4" w:rsidRDefault="000440AD" w:rsidP="000440AD">
      <w:pPr>
        <w:pStyle w:val="af4"/>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65C522C3" w14:textId="77777777" w:rsidR="000440AD" w:rsidRPr="002D4DC4" w:rsidRDefault="000440AD" w:rsidP="000440AD">
      <w:pPr>
        <w:pStyle w:val="af4"/>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14:paraId="56D37EF6"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2D4DC4">
          <w:rPr>
            <w:rStyle w:val="a9"/>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0ABA8155"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00044D0"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8. Երաշխիք տվող անձը մերժում է բենեֆիցիարի պահանջը, եթե`</w:t>
      </w:r>
    </w:p>
    <w:p w14:paraId="155CBC7A"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1B750CA"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10A31F44"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CF32AED"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7C29AEA"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FBDF485"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55A99B6"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FC7BDA5" w14:textId="77777777" w:rsidR="000440AD" w:rsidRPr="00846E52" w:rsidRDefault="000440AD" w:rsidP="000440AD">
      <w:pPr>
        <w:pStyle w:val="af4"/>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5CC35DAC" w14:textId="77777777" w:rsidR="000440AD" w:rsidRPr="002D4DC4" w:rsidRDefault="000440AD" w:rsidP="000440AD">
      <w:pPr>
        <w:jc w:val="both"/>
        <w:rPr>
          <w:rFonts w:ascii="GHEA Grapalat" w:hAnsi="GHEA Grapalat" w:cs="Sylfaen"/>
          <w:i/>
          <w:sz w:val="16"/>
          <w:szCs w:val="16"/>
          <w:lang w:val="hy-AM"/>
        </w:rPr>
      </w:pPr>
      <w:r w:rsidRPr="002D4DC4">
        <w:rPr>
          <w:rFonts w:ascii="GHEA Grapalat" w:hAnsi="GHEA Grapalat" w:cs="Sylfaen"/>
          <w:i/>
          <w:sz w:val="16"/>
          <w:szCs w:val="16"/>
          <w:lang w:val="hy-AM"/>
        </w:rPr>
        <w:t xml:space="preserve">* </w:t>
      </w:r>
    </w:p>
    <w:p w14:paraId="4DED7DB4" w14:textId="77777777" w:rsidR="000440AD" w:rsidRPr="00A90B77" w:rsidRDefault="000440AD" w:rsidP="000440AD">
      <w:pPr>
        <w:pStyle w:val="31"/>
        <w:spacing w:line="240" w:lineRule="auto"/>
        <w:jc w:val="right"/>
        <w:rPr>
          <w:rFonts w:ascii="GHEA Grapalat" w:hAnsi="GHEA Grapalat" w:cs="Sylfaen"/>
          <w:i/>
          <w:lang w:val="hy-AM"/>
        </w:rPr>
      </w:pPr>
      <w:r>
        <w:rPr>
          <w:rFonts w:ascii="GHEA Grapalat" w:hAnsi="GHEA Grapalat" w:cs="Sylfaen"/>
          <w:b/>
          <w:lang w:val="hy-AM"/>
        </w:rPr>
        <w:br w:type="page"/>
      </w:r>
    </w:p>
    <w:p w14:paraId="2AFC43A6" w14:textId="77777777" w:rsidR="000440AD" w:rsidRPr="002D4DC4" w:rsidRDefault="000440AD" w:rsidP="000440AD">
      <w:pPr>
        <w:pStyle w:val="31"/>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2ABC084E" w14:textId="493371D5" w:rsidR="000440AD" w:rsidRPr="00F566BF" w:rsidRDefault="000440AD" w:rsidP="000440AD">
      <w:pPr>
        <w:pStyle w:val="31"/>
        <w:spacing w:line="240" w:lineRule="auto"/>
        <w:jc w:val="right"/>
        <w:rPr>
          <w:rFonts w:ascii="GHEA Grapalat" w:hAnsi="GHEA Grapalat" w:cs="Arial"/>
          <w:b/>
          <w:lang w:val="hy-AM"/>
        </w:rPr>
      </w:pPr>
      <w:r w:rsidRPr="00F566BF">
        <w:rPr>
          <w:rFonts w:ascii="GHEA Grapalat" w:hAnsi="GHEA Grapalat"/>
          <w:sz w:val="24"/>
          <w:szCs w:val="24"/>
          <w:lang w:val="hy-AM"/>
        </w:rPr>
        <w:t>«</w:t>
      </w:r>
      <w:r w:rsidR="00455978">
        <w:rPr>
          <w:rFonts w:ascii="GHEA Grapalat" w:hAnsi="GHEA Grapalat" w:cs="GHEA Grapalat"/>
          <w:b/>
          <w:lang w:val="hy-AM"/>
        </w:rPr>
        <w:t>ՔԲԿ-ԳՀԾՁԲ</w:t>
      </w:r>
      <w:r>
        <w:rPr>
          <w:rFonts w:ascii="GHEA Grapalat" w:hAnsi="GHEA Grapalat" w:cs="GHEA Grapalat"/>
          <w:b/>
          <w:lang w:val="pt-BR"/>
        </w:rPr>
        <w:t>-</w:t>
      </w:r>
      <w:r w:rsidR="00B33F3A">
        <w:rPr>
          <w:rFonts w:ascii="GHEA Grapalat" w:hAnsi="GHEA Grapalat" w:cs="GHEA Grapalat"/>
          <w:b/>
          <w:lang w:val="pt-BR"/>
        </w:rPr>
        <w:t>24/</w:t>
      </w:r>
      <w:r w:rsidR="00455978">
        <w:rPr>
          <w:rFonts w:ascii="GHEA Grapalat" w:hAnsi="GHEA Grapalat" w:cs="GHEA Grapalat"/>
          <w:b/>
          <w:lang w:val="hy-AM"/>
        </w:rPr>
        <w:t>19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975961" w14:textId="0F930BBD" w:rsidR="000440AD" w:rsidRPr="00F566BF" w:rsidRDefault="00A30BF4" w:rsidP="000440AD">
      <w:pPr>
        <w:pStyle w:val="31"/>
        <w:spacing w:line="240" w:lineRule="auto"/>
        <w:jc w:val="right"/>
        <w:rPr>
          <w:rFonts w:ascii="GHEA Grapalat" w:hAnsi="GHEA Grapalat" w:cs="Sylfaen"/>
          <w:b/>
          <w:lang w:val="hy-AM"/>
        </w:rPr>
      </w:pPr>
      <w:r>
        <w:rPr>
          <w:rFonts w:ascii="GHEA Grapalat" w:hAnsi="GHEA Grapalat" w:cs="Sylfaen"/>
          <w:b/>
          <w:lang w:val="hy-AM"/>
        </w:rPr>
        <w:t xml:space="preserve">Գնանաշման հարցման </w:t>
      </w:r>
      <w:r w:rsidR="000440AD" w:rsidRPr="00F566BF">
        <w:rPr>
          <w:rFonts w:ascii="GHEA Grapalat" w:hAnsi="GHEA Grapalat" w:cs="Arial"/>
          <w:b/>
          <w:lang w:val="hy-AM"/>
        </w:rPr>
        <w:t xml:space="preserve"> </w:t>
      </w:r>
      <w:r w:rsidR="000440AD" w:rsidRPr="00F566BF">
        <w:rPr>
          <w:rFonts w:ascii="GHEA Grapalat" w:hAnsi="GHEA Grapalat" w:cs="Sylfaen"/>
          <w:b/>
          <w:lang w:val="hy-AM"/>
        </w:rPr>
        <w:t>հրավերի</w:t>
      </w:r>
    </w:p>
    <w:p w14:paraId="6B4C84D3" w14:textId="77777777" w:rsidR="000440AD" w:rsidRPr="00F566BF" w:rsidRDefault="000440AD" w:rsidP="000440AD">
      <w:pPr>
        <w:pStyle w:val="31"/>
        <w:spacing w:line="240" w:lineRule="auto"/>
        <w:jc w:val="right"/>
        <w:rPr>
          <w:rFonts w:ascii="GHEA Grapalat" w:hAnsi="GHEA Grapalat" w:cs="Sylfaen"/>
          <w:b/>
          <w:lang w:val="hy-AM"/>
        </w:rPr>
      </w:pPr>
    </w:p>
    <w:p w14:paraId="71908165" w14:textId="77777777" w:rsidR="000440AD" w:rsidRPr="002D4DC4" w:rsidRDefault="000440AD" w:rsidP="000440AD">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D4DC4">
        <w:rPr>
          <w:rStyle w:val="af5"/>
          <w:rFonts w:ascii="GHEA Grapalat" w:hAnsi="GHEA Grapalat"/>
          <w:color w:val="000000"/>
          <w:sz w:val="20"/>
          <w:szCs w:val="20"/>
          <w:lang w:val="hy-AM"/>
        </w:rPr>
        <w:t>ԵՐԱՇԽԻՔ N __________</w:t>
      </w:r>
    </w:p>
    <w:p w14:paraId="4FC0EB83" w14:textId="77777777" w:rsidR="000440AD" w:rsidRPr="00F566BF" w:rsidRDefault="000440AD" w:rsidP="000440AD">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3717E91E" w14:textId="77777777" w:rsidR="000440AD" w:rsidRPr="002D4DC4" w:rsidRDefault="000440AD" w:rsidP="000440AD">
      <w:pPr>
        <w:pStyle w:val="af4"/>
        <w:shd w:val="clear" w:color="auto" w:fill="FFFFFF"/>
        <w:spacing w:before="0" w:beforeAutospacing="0" w:after="0" w:afterAutospacing="0"/>
        <w:ind w:firstLine="375"/>
        <w:rPr>
          <w:rStyle w:val="af5"/>
          <w:lang w:val="hy-AM"/>
        </w:rPr>
      </w:pPr>
    </w:p>
    <w:p w14:paraId="2B56E649" w14:textId="77777777" w:rsidR="000440AD" w:rsidRPr="002D4DC4" w:rsidRDefault="000440AD" w:rsidP="000440AD">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2D4DC4">
        <w:rPr>
          <w:rStyle w:val="af5"/>
          <w:rFonts w:ascii="GHEA Grapalat" w:hAnsi="GHEA Grapalat"/>
          <w:b w:val="0"/>
          <w:bCs w:val="0"/>
          <w:sz w:val="20"/>
          <w:szCs w:val="20"/>
          <w:lang w:val="hy-AM"/>
        </w:rPr>
        <w:tab/>
        <w:t xml:space="preserve">1.Սույն երաշխիքը (այսուհետ՝ երաշխիք) հանդիսանում է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p>
    <w:p w14:paraId="3FCD55D0" w14:textId="77777777" w:rsidR="000440AD" w:rsidRPr="002D4DC4" w:rsidRDefault="000440AD" w:rsidP="000440AD">
      <w:pPr>
        <w:pStyle w:val="af4"/>
        <w:shd w:val="clear" w:color="auto" w:fill="FFFFFF"/>
        <w:spacing w:before="0" w:beforeAutospacing="0" w:after="0" w:afterAutospacing="0"/>
        <w:ind w:left="5664" w:firstLine="708"/>
        <w:rPr>
          <w:rStyle w:val="af5"/>
          <w:lang w:val="hy-AM"/>
        </w:rPr>
      </w:pPr>
      <w:r w:rsidRPr="002D4DC4">
        <w:rPr>
          <w:rFonts w:ascii="GHEA Grapalat" w:hAnsi="GHEA Grapalat" w:cs="Sylfaen"/>
          <w:vertAlign w:val="superscript"/>
          <w:lang w:val="hy-AM"/>
        </w:rPr>
        <w:t xml:space="preserve">          պատվիրատուի անվանումը</w:t>
      </w:r>
    </w:p>
    <w:p w14:paraId="4361D77E" w14:textId="77777777" w:rsidR="000440AD" w:rsidRPr="00F566BF" w:rsidRDefault="000440AD" w:rsidP="000440AD">
      <w:pPr>
        <w:pStyle w:val="af4"/>
        <w:shd w:val="clear" w:color="auto" w:fill="FFFFFF"/>
        <w:spacing w:before="0" w:beforeAutospacing="0" w:after="0" w:afterAutospacing="0"/>
        <w:rPr>
          <w:rFonts w:ascii="GHEA Grapalat" w:hAnsi="GHEA Grapalat" w:cs="Sylfaen"/>
          <w:vertAlign w:val="superscript"/>
          <w:lang w:val="hy-AM"/>
        </w:rPr>
      </w:pPr>
      <w:r w:rsidRPr="002D4DC4">
        <w:rPr>
          <w:rStyle w:val="af5"/>
          <w:rFonts w:ascii="GHEA Grapalat" w:hAnsi="GHEA Grapalat"/>
          <w:b w:val="0"/>
          <w:bCs w:val="0"/>
          <w:sz w:val="20"/>
          <w:szCs w:val="20"/>
          <w:lang w:val="hy-AM"/>
        </w:rPr>
        <w:t xml:space="preserve">(այսուհետ՝ բենեֆիցիար) և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Pr>
          <w:rStyle w:val="af5"/>
          <w:rFonts w:ascii="GHEA Grapalat" w:hAnsi="GHEA Grapalat"/>
          <w:b w:val="0"/>
          <w:bCs w:val="0"/>
          <w:sz w:val="20"/>
          <w:szCs w:val="20"/>
          <w:lang w:val="hy-AM"/>
        </w:rPr>
        <w:t xml:space="preserve"> </w:t>
      </w:r>
      <w:r w:rsidRPr="004B2068">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4B2068">
        <w:rPr>
          <w:rStyle w:val="af5"/>
          <w:rFonts w:ascii="GHEA Grapalat" w:hAnsi="GHEA Grapalat"/>
          <w:b w:val="0"/>
          <w:bCs w:val="0"/>
          <w:sz w:val="20"/>
          <w:szCs w:val="20"/>
          <w:lang w:val="hy-AM"/>
        </w:rPr>
        <w:t xml:space="preserve">ցիպալ) </w:t>
      </w:r>
      <w:r w:rsidRPr="002D4DC4">
        <w:rPr>
          <w:rStyle w:val="af5"/>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1B94C8D4" w14:textId="77777777"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կնքվելիք N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պայմանագրից բխող պրինցիպալի </w:t>
      </w:r>
    </w:p>
    <w:p w14:paraId="35E92E81" w14:textId="77777777" w:rsidR="000440AD" w:rsidRPr="002D4DC4" w:rsidRDefault="000440AD" w:rsidP="000440AD">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4DA9DB43" w14:textId="77777777"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2D4DC4">
        <w:rPr>
          <w:rStyle w:val="af5"/>
          <w:rFonts w:ascii="GHEA Grapalat" w:hAnsi="GHEA Grapalat"/>
          <w:b w:val="0"/>
          <w:bCs w:val="0"/>
          <w:sz w:val="20"/>
          <w:szCs w:val="20"/>
          <w:lang w:val="hy-AM"/>
        </w:rPr>
        <w:t xml:space="preserve">: </w:t>
      </w:r>
    </w:p>
    <w:p w14:paraId="084D6F5C" w14:textId="77777777" w:rsidR="000440AD" w:rsidRPr="002D4DC4" w:rsidRDefault="000440AD" w:rsidP="000440AD">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2. Երաշխիքով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(այսուհետ՝ երաշխիք տվող </w:t>
      </w:r>
    </w:p>
    <w:p w14:paraId="1DB5E3FB" w14:textId="77777777" w:rsidR="000440AD" w:rsidRPr="002D4DC4" w:rsidRDefault="000440AD" w:rsidP="000440AD">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65F7D991" w14:textId="77777777"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D4DC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p>
    <w:p w14:paraId="70627128" w14:textId="77777777" w:rsidR="000440AD" w:rsidRPr="002D4DC4" w:rsidRDefault="000440AD" w:rsidP="000440AD">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0B9BF170" w14:textId="6A314721"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2D4DC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0038114A">
        <w:rPr>
          <w:rFonts w:ascii="GHEA Grapalat" w:hAnsi="GHEA Grapalat" w:cs="Arial"/>
          <w:b/>
          <w:sz w:val="20"/>
          <w:szCs w:val="20"/>
          <w:lang w:val="hy-AM"/>
        </w:rPr>
        <w:t>900018007345</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հաշվեհամարին փոխանցման միջոցով:</w:t>
      </w:r>
    </w:p>
    <w:p w14:paraId="788A0A5C" w14:textId="77777777" w:rsidR="000440AD" w:rsidRPr="002D4DC4" w:rsidRDefault="000440AD" w:rsidP="000440AD">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p>
    <w:p w14:paraId="62BC5FDC"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6FB65F40"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270FC68" w14:textId="77777777" w:rsidR="000440AD" w:rsidRPr="00842CF6"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Երաշխիքը գործում է</w:t>
      </w:r>
      <w:r w:rsidRPr="00C36096">
        <w:rPr>
          <w:rFonts w:ascii="GHEA Grapalat" w:hAnsi="GHEA Grapalat"/>
          <w:color w:val="000000"/>
          <w:sz w:val="20"/>
          <w:szCs w:val="20"/>
          <w:lang w:val="hy-AM"/>
        </w:rPr>
        <w:t xml:space="preserve"> </w:t>
      </w:r>
      <w:r>
        <w:rPr>
          <w:rFonts w:ascii="GHEA Grapalat" w:hAnsi="GHEA Grapalat"/>
          <w:color w:val="000000"/>
          <w:sz w:val="20"/>
          <w:szCs w:val="20"/>
          <w:lang w:val="hy-AM"/>
        </w:rPr>
        <w:t>թողարկման պահից և ուժի մեջ է</w:t>
      </w:r>
      <w:r w:rsidRPr="00842CF6">
        <w:rPr>
          <w:rFonts w:ascii="GHEA Grapalat" w:hAnsi="GHEA Grapalat"/>
          <w:color w:val="000000"/>
          <w:sz w:val="20"/>
          <w:szCs w:val="20"/>
          <w:lang w:val="hy-AM"/>
        </w:rPr>
        <w:t xml:space="preserve"> բենեֆիցիարի և պրիցիպալի միջև կնքվելիքN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038FF9D3" w14:textId="77777777" w:rsidR="000440AD" w:rsidRPr="00842CF6" w:rsidRDefault="000440AD" w:rsidP="000440AD">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135A3A21" w14:textId="77777777" w:rsidR="000440AD" w:rsidRPr="003750DF" w:rsidRDefault="000440AD" w:rsidP="000440AD">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նախատեսված  ծառայության մատուցման վերջնաժամկետը, </w:t>
      </w:r>
      <w:r w:rsidRPr="00E76A27">
        <w:rPr>
          <w:rFonts w:ascii="GHEA Grapalat" w:hAnsi="GHEA Grapalat" w:cs="Sylfaen"/>
          <w:vertAlign w:val="superscript"/>
          <w:lang w:val="hy-AM"/>
        </w:rPr>
        <w:t>(իսկ շինարարական ծրագրերի կատարման տեխնիկական հսկողության ծառայությունների մատուցման  դեպքում՝ ներառյալ երաշխիքային ժամկետը)</w:t>
      </w: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sidRPr="000440AD">
        <w:rPr>
          <w:rFonts w:ascii="GHEA Grapalat" w:hAnsi="GHEA Grapalat"/>
          <w:color w:val="000000"/>
          <w:sz w:val="20"/>
          <w:szCs w:val="20"/>
          <w:lang w:val="hy-AM"/>
        </w:rPr>
        <w:t>mariam.grigoryan@yerevan.am</w:t>
      </w:r>
      <w:r w:rsidRPr="008242F8">
        <w:rPr>
          <w:rFonts w:ascii="GHEA Grapalat" w:hAnsi="GHEA Grapalat"/>
          <w:color w:val="000000"/>
          <w:sz w:val="20"/>
          <w:szCs w:val="20"/>
          <w:lang w:val="hy-AM"/>
        </w:rPr>
        <w:t xml:space="preserve">      </w:t>
      </w:r>
    </w:p>
    <w:p w14:paraId="0774ACFA" w14:textId="77777777" w:rsidR="000440AD" w:rsidRPr="003750DF" w:rsidRDefault="000440AD" w:rsidP="000440AD">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D76D8D6" w14:textId="7740FDEC" w:rsidR="000440AD" w:rsidRPr="00842CF6" w:rsidRDefault="000440AD" w:rsidP="000440AD">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036983A8" w14:textId="77777777" w:rsidR="000440AD" w:rsidRPr="002D4DC4" w:rsidRDefault="000440AD" w:rsidP="000440AD">
      <w:pPr>
        <w:pStyle w:val="aff3"/>
        <w:tabs>
          <w:tab w:val="left" w:pos="0"/>
        </w:tabs>
        <w:ind w:left="0"/>
        <w:mirrorIndents/>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1EC6587"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64FFA6EF" w14:textId="77777777" w:rsidR="000440AD" w:rsidRPr="00F566BF" w:rsidRDefault="000440AD" w:rsidP="000440AD">
      <w:pPr>
        <w:pStyle w:val="af4"/>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3EB41630" w14:textId="77777777" w:rsidR="000440AD" w:rsidRPr="002D4DC4" w:rsidRDefault="000440AD" w:rsidP="000440AD">
      <w:pPr>
        <w:pStyle w:val="af4"/>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1DC4077B"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2D4DC4">
          <w:rPr>
            <w:rStyle w:val="a9"/>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045FBD93"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7F8533E"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3C9E5D1F"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26741CF" w14:textId="77777777" w:rsidR="000440AD" w:rsidRPr="002D4DC4" w:rsidRDefault="000440AD" w:rsidP="000440AD">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6E5469FA"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729C79"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2E9A327"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1824D6CD"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85142D3"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07D7603"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825375E"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6C9E8AA" w14:textId="77777777" w:rsidR="000440AD" w:rsidRPr="002D4DC4" w:rsidRDefault="000440AD" w:rsidP="000440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7AEFA196" w14:textId="77777777" w:rsidR="000440AD" w:rsidRPr="00F566BF" w:rsidRDefault="000440AD" w:rsidP="000440AD">
      <w:pPr>
        <w:pStyle w:val="af4"/>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561703E8" w14:textId="77777777" w:rsidR="000440AD" w:rsidRPr="00F566BF" w:rsidRDefault="000440AD" w:rsidP="000440AD">
      <w:pPr>
        <w:pStyle w:val="31"/>
        <w:spacing w:line="240" w:lineRule="auto"/>
        <w:jc w:val="center"/>
        <w:rPr>
          <w:rFonts w:ascii="GHEA Grapalat" w:hAnsi="GHEA Grapalat" w:cs="Arial"/>
          <w:b/>
          <w:lang w:val="hy-AM"/>
        </w:rPr>
      </w:pPr>
    </w:p>
    <w:p w14:paraId="4BFDC468" w14:textId="77777777" w:rsidR="000440AD" w:rsidRPr="00F566BF" w:rsidRDefault="000440AD" w:rsidP="000440AD">
      <w:pPr>
        <w:pStyle w:val="31"/>
        <w:spacing w:line="240" w:lineRule="auto"/>
        <w:jc w:val="right"/>
        <w:rPr>
          <w:rFonts w:ascii="GHEA Grapalat" w:hAnsi="GHEA Grapalat"/>
          <w:szCs w:val="24"/>
          <w:lang w:val="hy-AM"/>
        </w:rPr>
      </w:pPr>
    </w:p>
    <w:p w14:paraId="61649D8D" w14:textId="77777777" w:rsidR="000440AD" w:rsidRPr="00F566BF" w:rsidRDefault="000440AD" w:rsidP="000440AD">
      <w:pPr>
        <w:jc w:val="right"/>
        <w:rPr>
          <w:rFonts w:ascii="GHEA Grapalat" w:hAnsi="GHEA Grapalat" w:cs="GHEA Grapalat"/>
          <w:i/>
          <w:sz w:val="18"/>
          <w:szCs w:val="18"/>
          <w:lang w:val="hy-AM"/>
        </w:rPr>
      </w:pPr>
    </w:p>
    <w:p w14:paraId="46C0B037" w14:textId="5F7BD3A5" w:rsidR="00334B2F" w:rsidRPr="000440AD" w:rsidRDefault="000440AD" w:rsidP="000440AD">
      <w:pPr>
        <w:pStyle w:val="31"/>
        <w:spacing w:line="240" w:lineRule="auto"/>
        <w:jc w:val="right"/>
        <w:rPr>
          <w:rFonts w:ascii="GHEA Grapalat" w:hAnsi="GHEA Grapalat" w:cs="Sylfaen"/>
          <w:i/>
          <w:lang w:val="hy-AM"/>
        </w:rPr>
      </w:pPr>
      <w:r w:rsidRPr="000440AD">
        <w:rPr>
          <w:rFonts w:ascii="GHEA Grapalat" w:hAnsi="GHEA Grapalat" w:cs="Sylfaen"/>
          <w:i/>
          <w:lang w:val="hy-AM"/>
        </w:rPr>
        <w:t xml:space="preserve"> </w:t>
      </w:r>
    </w:p>
    <w:p w14:paraId="6934FA2E" w14:textId="77777777" w:rsidR="00334B2F" w:rsidRPr="000440AD" w:rsidRDefault="00334B2F" w:rsidP="00334B2F">
      <w:pPr>
        <w:pStyle w:val="a3"/>
        <w:jc w:val="right"/>
        <w:rPr>
          <w:rFonts w:ascii="GHEA Grapalat" w:hAnsi="GHEA Grapalat" w:cs="Sylfaen"/>
          <w:i w:val="0"/>
          <w:lang w:val="hy-AM"/>
        </w:rPr>
      </w:pPr>
    </w:p>
    <w:p w14:paraId="16B9FB53" w14:textId="05992C7D" w:rsidR="002B0E49" w:rsidRDefault="00334B2F" w:rsidP="00E87CE7">
      <w:pPr>
        <w:pStyle w:val="31"/>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2D4DC4" w:rsidRDefault="002B0E49" w:rsidP="002B0E49">
      <w:pPr>
        <w:pStyle w:val="31"/>
        <w:tabs>
          <w:tab w:val="left" w:pos="9105"/>
          <w:tab w:val="right" w:pos="10394"/>
        </w:tabs>
        <w:spacing w:line="240" w:lineRule="auto"/>
        <w:jc w:val="left"/>
        <w:rPr>
          <w:rFonts w:ascii="GHEA Grapalat" w:hAnsi="GHEA Grapalat" w:cs="Sylfaen"/>
          <w:b/>
          <w:lang w:val="hy-AM"/>
        </w:rPr>
      </w:pPr>
      <w:r>
        <w:rPr>
          <w:rFonts w:ascii="GHEA Grapalat" w:hAnsi="GHEA Grapalat" w:cs="Sylfaen"/>
          <w:b/>
          <w:lang w:val="hy-AM"/>
        </w:rPr>
        <w:lastRenderedPageBreak/>
        <w:tab/>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14:paraId="1AF5CED8" w14:textId="4EB4309E" w:rsidR="00071D1C" w:rsidRPr="00F566BF" w:rsidRDefault="00071D1C" w:rsidP="00EF3662">
      <w:pPr>
        <w:pStyle w:val="31"/>
        <w:spacing w:line="240" w:lineRule="auto"/>
        <w:jc w:val="right"/>
        <w:rPr>
          <w:rFonts w:ascii="GHEA Grapalat" w:hAnsi="GHEA Grapalat" w:cs="Sylfaen"/>
          <w:b/>
          <w:lang w:val="hy-AM"/>
        </w:rPr>
      </w:pPr>
      <w:r w:rsidRPr="00F566BF">
        <w:rPr>
          <w:rFonts w:ascii="GHEA Grapalat" w:hAnsi="GHEA Grapalat" w:cs="Sylfaen"/>
          <w:b/>
          <w:lang w:val="hy-AM"/>
        </w:rPr>
        <w:t>«</w:t>
      </w:r>
      <w:r w:rsidR="00DA511C">
        <w:rPr>
          <w:rFonts w:ascii="GHEA Grapalat" w:hAnsi="GHEA Grapalat" w:cs="Sylfaen"/>
          <w:b/>
          <w:lang w:val="hy-AM"/>
        </w:rPr>
        <w:t>ՔԲԿ-ԳՀԾՁԲ</w:t>
      </w:r>
      <w:r w:rsidR="00811A9F">
        <w:rPr>
          <w:rFonts w:ascii="GHEA Grapalat" w:hAnsi="GHEA Grapalat" w:cs="Sylfaen"/>
          <w:b/>
          <w:lang w:val="hy-AM"/>
        </w:rPr>
        <w:t>-</w:t>
      </w:r>
      <w:r w:rsidR="00DA511C">
        <w:rPr>
          <w:rFonts w:ascii="GHEA Grapalat" w:hAnsi="GHEA Grapalat" w:cs="Sylfaen"/>
          <w:b/>
          <w:lang w:val="hy-AM"/>
        </w:rPr>
        <w:t>24/19</w:t>
      </w:r>
      <w:r w:rsidRPr="00F566BF">
        <w:rPr>
          <w:rFonts w:ascii="GHEA Grapalat" w:hAnsi="GHEA Grapalat" w:cs="Sylfaen"/>
          <w:b/>
          <w:lang w:val="hy-AM"/>
        </w:rPr>
        <w:t>»  ծածկագրով</w:t>
      </w:r>
    </w:p>
    <w:p w14:paraId="630CE518" w14:textId="231D46E0" w:rsidR="00071D1C" w:rsidRPr="00F566BF" w:rsidRDefault="00DA511C"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գնանաշման հարցման </w:t>
      </w:r>
      <w:r w:rsidR="00071D1C" w:rsidRPr="00F566BF">
        <w:rPr>
          <w:rFonts w:ascii="GHEA Grapalat" w:hAnsi="GHEA Grapalat" w:cs="Sylfaen"/>
          <w:b/>
          <w:lang w:val="hy-AM"/>
        </w:rPr>
        <w:t xml:space="preserve"> հրավերի</w:t>
      </w:r>
    </w:p>
    <w:p w14:paraId="00BDC581" w14:textId="77777777" w:rsidR="007678FA" w:rsidRPr="00F566BF" w:rsidRDefault="007678FA" w:rsidP="00F02279">
      <w:pPr>
        <w:ind w:left="-142" w:firstLine="142"/>
        <w:jc w:val="center"/>
        <w:rPr>
          <w:rFonts w:ascii="GHEA Grapalat" w:hAnsi="GHEA Grapalat" w:cs="Sylfaen"/>
          <w:b/>
          <w:lang w:val="hy-AM"/>
        </w:rPr>
      </w:pPr>
    </w:p>
    <w:p w14:paraId="3F3B4590" w14:textId="31C33E41" w:rsidR="00811A9F" w:rsidRPr="00811A9F" w:rsidRDefault="00DA511C" w:rsidP="00811A9F">
      <w:pPr>
        <w:ind w:left="-142" w:firstLine="142"/>
        <w:jc w:val="center"/>
        <w:rPr>
          <w:rFonts w:ascii="GHEA Grapalat" w:hAnsi="GHEA Grapalat" w:cs="Sylfaen"/>
          <w:b/>
          <w:lang w:val="hy-AM"/>
        </w:rPr>
      </w:pPr>
      <w:r>
        <w:rPr>
          <w:rFonts w:ascii="GHEA Grapalat" w:hAnsi="GHEA Grapalat" w:cs="Sylfaen"/>
          <w:b/>
          <w:lang w:val="hy-AM"/>
        </w:rPr>
        <w:t xml:space="preserve">ՈՐԱԿԻ ՏԵԽՆԻԿԱԿԱՆ ՀՍԿՈՂՈՒԹՅԱՆ </w:t>
      </w:r>
      <w:r w:rsidR="00811A9F" w:rsidRPr="00811A9F">
        <w:rPr>
          <w:rFonts w:ascii="GHEA Grapalat" w:hAnsi="GHEA Grapalat" w:cs="Sylfaen"/>
          <w:b/>
          <w:lang w:val="hy-AM"/>
        </w:rPr>
        <w:t xml:space="preserve">ԾԱՌԱՅՈՒԹՅՈՒՆՆԵՐԻ </w:t>
      </w:r>
    </w:p>
    <w:p w14:paraId="17CB4277" w14:textId="77777777" w:rsidR="00811A9F" w:rsidRPr="00811A9F" w:rsidRDefault="00811A9F" w:rsidP="00811A9F">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5FE87901" w14:textId="77777777" w:rsidR="00811A9F" w:rsidRPr="00811A9F" w:rsidRDefault="00811A9F" w:rsidP="00811A9F">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p>
    <w:p w14:paraId="5A901CBF" w14:textId="77777777" w:rsidR="007678FA" w:rsidRPr="00F566BF"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p>
    <w:p w14:paraId="65ABB5C8"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14:paraId="0769B72A"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lang w:val="hy-AM"/>
        </w:rPr>
        <w:t>«</w:t>
      </w:r>
      <w:r w:rsidRPr="00F566BF">
        <w:rPr>
          <w:rFonts w:ascii="GHEA Grapalat" w:hAnsi="GHEA Grapalat" w:cs="Sylfaen"/>
          <w:sz w:val="20"/>
          <w:lang w:val="hy-AM"/>
        </w:rPr>
        <w:t>________________________________________</w:t>
      </w:r>
      <w:r w:rsidRPr="00F566BF">
        <w:rPr>
          <w:rFonts w:ascii="GHEA Grapalat" w:hAnsi="GHEA Grapalat"/>
          <w:lang w:val="hy-AM"/>
        </w:rPr>
        <w:t>»</w:t>
      </w:r>
      <w:r w:rsidRPr="00F566BF">
        <w:rPr>
          <w:rFonts w:ascii="GHEA Grapalat" w:hAnsi="GHEA Grapalat" w:cs="Times Armenian"/>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w:t>
      </w:r>
      <w:r w:rsidRPr="00F566BF">
        <w:rPr>
          <w:rFonts w:ascii="GHEA Grapalat" w:hAnsi="GHEA Grapalat" w:cs="Times Armenian"/>
          <w:sz w:val="20"/>
          <w:lang w:val="hy-AM"/>
        </w:rPr>
        <w:t xml:space="preserve">), </w:t>
      </w:r>
      <w:r w:rsidRPr="00F566BF">
        <w:rPr>
          <w:rFonts w:ascii="GHEA Grapalat" w:hAnsi="GHEA Grapalat" w:cs="Sylfaen"/>
          <w:sz w:val="20"/>
          <w:lang w:val="hy-AM"/>
        </w:rPr>
        <w:t>մի</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ն</w:t>
      </w:r>
      <w:r w:rsidRPr="00F566BF">
        <w:rPr>
          <w:rFonts w:ascii="GHEA Grapalat" w:hAnsi="GHEA Grapalat" w:cs="Times Armenian"/>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w:t>
      </w:r>
      <w:r w:rsidRPr="00F566BF">
        <w:rPr>
          <w:rFonts w:ascii="GHEA Grapalat" w:hAnsi="GHEA Grapalat" w:cs="Sylfaen"/>
          <w:sz w:val="20"/>
          <w:lang w:val="hy-AM"/>
        </w:rPr>
        <w:t>տնօրեն</w:t>
      </w:r>
      <w:r w:rsidRPr="00F566BF">
        <w:rPr>
          <w:rFonts w:ascii="GHEA Grapalat" w:hAnsi="GHEA Grapalat" w:cs="Times Armenian"/>
          <w:sz w:val="20"/>
          <w:lang w:val="hy-AM"/>
        </w:rPr>
        <w:t xml:space="preserve"> ------------------------</w:t>
      </w:r>
      <w:r w:rsidRPr="00F566BF">
        <w:rPr>
          <w:rFonts w:ascii="GHEA Grapalat" w:hAnsi="GHEA Grapalat" w:cs="Sylfaen"/>
          <w:sz w:val="20"/>
          <w:lang w:val="hy-AM"/>
        </w:rPr>
        <w:t>ի, 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կնքեցին</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հետևյալի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w:t>
      </w:r>
    </w:p>
    <w:p w14:paraId="2B4C028C" w14:textId="77777777" w:rsidR="007678FA" w:rsidRPr="00F566BF" w:rsidRDefault="007678FA" w:rsidP="007678FA">
      <w:pPr>
        <w:jc w:val="both"/>
        <w:rPr>
          <w:rFonts w:ascii="GHEA Grapalat" w:hAnsi="GHEA Grapalat"/>
          <w:i/>
          <w:sz w:val="20"/>
          <w:lang w:val="hy-AM" w:eastAsia="zh-CN"/>
        </w:rPr>
      </w:pPr>
    </w:p>
    <w:p w14:paraId="1E0A75AD"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1. Պայմանագրի առարկան</w:t>
      </w:r>
    </w:p>
    <w:p w14:paraId="125125E6" w14:textId="6D03DFC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 պահանջների</w:t>
      </w:r>
      <w:r w:rsidR="00D40735">
        <w:rPr>
          <w:rFonts w:ascii="GHEA Grapalat" w:hAnsi="GHEA Grapalat" w:cs="Sylfaen"/>
          <w:sz w:val="20"/>
          <w:lang w:val="hy-AM"/>
        </w:rPr>
        <w:t>:</w:t>
      </w:r>
    </w:p>
    <w:p w14:paraId="4E2796EF" w14:textId="10592D66" w:rsidR="007678FA" w:rsidRPr="00D40735" w:rsidRDefault="007678FA" w:rsidP="007678FA">
      <w:pPr>
        <w:ind w:firstLine="720"/>
        <w:jc w:val="both"/>
        <w:rPr>
          <w:rFonts w:ascii="GHEA Grapalat" w:hAnsi="GHEA Grapalat"/>
          <w:sz w:val="20"/>
          <w:vertAlign w:val="superscript"/>
          <w:lang w:val="hy-AM"/>
        </w:rPr>
      </w:pPr>
      <w:r w:rsidRPr="00F566BF">
        <w:rPr>
          <w:rFonts w:ascii="GHEA Grapalat" w:hAnsi="GHEA Grapalat" w:cs="Sylfaen"/>
          <w:sz w:val="20"/>
          <w:lang w:val="hy-AM"/>
        </w:rPr>
        <w:t xml:space="preserve">1.2 </w:t>
      </w:r>
      <w:r w:rsidRPr="00F566BF">
        <w:rPr>
          <w:rFonts w:ascii="GHEA Grapalat" w:hAnsi="GHEA Grapalat"/>
          <w:sz w:val="20"/>
          <w:lang w:val="hy-AM"/>
        </w:rPr>
        <w:t>Ծառայությունը մատուցվում է</w:t>
      </w:r>
      <w:r w:rsidR="00F417C0">
        <w:rPr>
          <w:rFonts w:ascii="GHEA Grapalat" w:hAnsi="GHEA Grapalat"/>
          <w:sz w:val="20"/>
          <w:lang w:val="hy-AM"/>
        </w:rPr>
        <w:t xml:space="preserve"> </w:t>
      </w:r>
      <w:r w:rsidR="00F417C0" w:rsidRPr="00F417C0">
        <w:rPr>
          <w:rFonts w:ascii="GHEA Grapalat" w:hAnsi="GHEA Grapalat"/>
          <w:sz w:val="20"/>
          <w:lang w:val="hy-AM"/>
        </w:rPr>
        <w:t>քաղաքաշինական նորմատիվատեխնիկական և հաստատված նախագծանախահաշվային  փաստաթղթերին և</w:t>
      </w:r>
      <w:r w:rsidRPr="00F566BF">
        <w:rPr>
          <w:rFonts w:ascii="GHEA Grapalat" w:hAnsi="GHEA Grapalat"/>
          <w:sz w:val="20"/>
          <w:lang w:val="hy-AM"/>
        </w:rPr>
        <w:t xml:space="preserve"> պայմանագրի N 1 հավելվածով սահմանված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ժամանակացույցին համապատասխան և սահմանված ժամկետներով</w:t>
      </w:r>
      <w:r w:rsidR="0049343C" w:rsidRPr="00D40735">
        <w:rPr>
          <w:rFonts w:ascii="GHEA Grapalat" w:hAnsi="GHEA Grapalat"/>
          <w:sz w:val="20"/>
          <w:vertAlign w:val="superscript"/>
          <w:lang w:val="hy-AM"/>
        </w:rPr>
        <w:t>16.1</w:t>
      </w:r>
      <w:r w:rsidRPr="00D40735">
        <w:rPr>
          <w:rFonts w:ascii="GHEA Grapalat" w:hAnsi="GHEA Grapalat"/>
          <w:sz w:val="20"/>
          <w:vertAlign w:val="superscript"/>
          <w:lang w:val="hy-AM"/>
        </w:rPr>
        <w:t>։</w:t>
      </w:r>
    </w:p>
    <w:p w14:paraId="5FD6395F" w14:textId="77777777" w:rsidR="007678FA" w:rsidRPr="00F566BF" w:rsidRDefault="007678FA" w:rsidP="007678FA">
      <w:pPr>
        <w:ind w:firstLine="720"/>
        <w:jc w:val="both"/>
        <w:rPr>
          <w:rFonts w:ascii="GHEA Grapalat" w:hAnsi="GHEA Grapalat" w:cs="Sylfaen"/>
          <w:sz w:val="20"/>
          <w:lang w:val="hy-AM"/>
        </w:rPr>
      </w:pPr>
    </w:p>
    <w:p w14:paraId="3863D697"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2. ԿՈՂՄԵՐԻ ԻՐԱՎՈՒՆՔՆԵՐԸ ԵՎ ՊԱՐՏԱԿԱՆՈՒԹՅՈՒՆՆԵՐԸ</w:t>
      </w:r>
    </w:p>
    <w:p w14:paraId="692C39F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 Պատվիրատուն իրավունք ունի`</w:t>
      </w:r>
    </w:p>
    <w:p w14:paraId="60B8B423"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2.1.2 Եթե</w:t>
      </w:r>
      <w:r w:rsidRPr="00F566BF">
        <w:rPr>
          <w:rFonts w:ascii="GHEA Grapalat" w:hAnsi="GHEA Grapalat" w:cs="Times Armenian"/>
          <w:sz w:val="20"/>
          <w:lang w:val="hy-AM"/>
        </w:rPr>
        <w:t xml:space="preserve"> մատուցվել է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sz w:val="20"/>
          <w:lang w:val="hy-AM"/>
        </w:rPr>
        <w:t xml:space="preserve"> </w:t>
      </w:r>
    </w:p>
    <w:p w14:paraId="3B1CBA86" w14:textId="6C52D79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Pr="00F566BF">
        <w:rPr>
          <w:rFonts w:ascii="GHEA Grapalat" w:hAnsi="GHEA Grapalat" w:cs="Sylfaen"/>
          <w:sz w:val="20"/>
          <w:lang w:val="hy-AM"/>
        </w:rPr>
        <w:t>Չընդունել</w:t>
      </w:r>
      <w:r w:rsidRPr="00F566BF">
        <w:rPr>
          <w:rFonts w:ascii="GHEA Grapalat" w:hAnsi="GHEA Grapalat" w:cs="Times Armenian"/>
          <w:sz w:val="20"/>
          <w:lang w:val="hy-AM"/>
        </w:rPr>
        <w:t xml:space="preserve"> ծառայությունը</w:t>
      </w:r>
      <w:r w:rsidRPr="00F566BF">
        <w:rPr>
          <w:rFonts w:ascii="GHEA Grapalat" w:hAnsi="GHEA Grapalat" w:cs="Sylfaen"/>
          <w:sz w:val="20"/>
          <w:lang w:val="hy-AM"/>
        </w:rPr>
        <w:t>՝ իր</w:t>
      </w:r>
      <w:r w:rsidRPr="00F566BF">
        <w:rPr>
          <w:rFonts w:ascii="GHEA Grapalat" w:hAnsi="GHEA Grapalat" w:cs="Times Armenian"/>
          <w:sz w:val="20"/>
          <w:lang w:val="hy-AM"/>
        </w:rPr>
        <w:t xml:space="preserve"> </w:t>
      </w:r>
      <w:r w:rsidRPr="00F566BF">
        <w:rPr>
          <w:rFonts w:ascii="GHEA Grapalat" w:hAnsi="GHEA Grapalat" w:cs="Sylfaen"/>
          <w:sz w:val="20"/>
          <w:lang w:val="hy-AM"/>
        </w:rPr>
        <w:t>հայեցողությամբ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սահմանելով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անպատշաճ</w:t>
      </w:r>
      <w:r w:rsidRPr="00F566BF">
        <w:rPr>
          <w:rFonts w:ascii="GHEA Grapalat" w:hAnsi="GHEA Grapalat" w:cs="Times Armenian"/>
          <w:sz w:val="20"/>
          <w:lang w:val="hy-AM"/>
        </w:rPr>
        <w:t xml:space="preserve"> </w:t>
      </w:r>
      <w:r w:rsidRPr="00F566BF">
        <w:rPr>
          <w:rFonts w:ascii="GHEA Grapalat" w:hAnsi="GHEA Grapalat" w:cs="Sylfaen"/>
          <w:sz w:val="20"/>
          <w:lang w:val="hy-AM"/>
        </w:rPr>
        <w:t>որակի</w:t>
      </w:r>
      <w:r w:rsidRPr="00F566BF">
        <w:rPr>
          <w:rFonts w:ascii="GHEA Grapalat" w:hAnsi="GHEA Grapalat" w:cs="Times Armenian"/>
          <w:sz w:val="20"/>
          <w:lang w:val="hy-AM"/>
        </w:rPr>
        <w:t xml:space="preserve"> ծառայությունը  </w:t>
      </w:r>
      <w:r w:rsidRPr="00F566BF">
        <w:rPr>
          <w:rFonts w:ascii="GHEA Grapalat" w:hAnsi="GHEA Grapalat" w:cs="Sylfaen"/>
          <w:sz w:val="20"/>
          <w:lang w:val="hy-AM"/>
        </w:rPr>
        <w:t>պայմանագրին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համապատասխանող</w:t>
      </w:r>
      <w:r w:rsidRPr="00F566BF">
        <w:rPr>
          <w:rFonts w:ascii="GHEA Grapalat" w:hAnsi="GHEA Grapalat" w:cs="Times Armenian"/>
          <w:sz w:val="20"/>
          <w:lang w:val="hy-AM"/>
        </w:rPr>
        <w:t xml:space="preserve"> ծ</w:t>
      </w:r>
      <w:r w:rsidRPr="00F566BF">
        <w:rPr>
          <w:rFonts w:ascii="GHEA Grapalat" w:hAnsi="GHEA Grapalat" w:cs="Sylfaen"/>
          <w:sz w:val="20"/>
          <w:lang w:val="hy-AM"/>
        </w:rPr>
        <w:t>առայությամբ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անհատույց</w:t>
      </w:r>
      <w:r w:rsidRPr="00F566BF">
        <w:rPr>
          <w:rFonts w:ascii="GHEA Grapalat" w:hAnsi="GHEA Grapalat" w:cs="Times Armenian"/>
          <w:sz w:val="20"/>
          <w:lang w:val="hy-AM"/>
        </w:rPr>
        <w:t xml:space="preserve"> </w:t>
      </w:r>
      <w:r w:rsidRPr="00F566BF">
        <w:rPr>
          <w:rFonts w:ascii="GHEA Grapalat" w:hAnsi="GHEA Grapalat" w:cs="Sylfaen"/>
          <w:sz w:val="20"/>
          <w:lang w:val="hy-AM"/>
        </w:rPr>
        <w:t>փոխարինման</w:t>
      </w:r>
      <w:r w:rsidRPr="00F566BF">
        <w:rPr>
          <w:rFonts w:ascii="GHEA Grapalat" w:hAnsi="GHEA Grapalat" w:cs="Times Armenian"/>
          <w:sz w:val="20"/>
          <w:lang w:val="hy-AM"/>
        </w:rPr>
        <w:t xml:space="preserve"> </w:t>
      </w:r>
      <w:r w:rsidRPr="00F566BF">
        <w:rPr>
          <w:rFonts w:ascii="GHEA Grapalat" w:hAnsi="GHEA Grapalat" w:cs="Sylfaen"/>
          <w:sz w:val="20"/>
          <w:lang w:val="hy-AM"/>
        </w:rPr>
        <w:t>ողջամիտ</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 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 ինչպես նաև 5.3 կետով նախատեսված տույժը</w:t>
      </w:r>
      <w:r w:rsidRPr="00F566BF">
        <w:rPr>
          <w:rFonts w:ascii="GHEA Grapalat" w:hAnsi="GHEA Grapalat" w:cs="Times Armenian"/>
          <w:sz w:val="20"/>
          <w:lang w:val="hy-AM"/>
        </w:rPr>
        <w:t>.</w:t>
      </w:r>
      <w:r w:rsidR="00E75B57" w:rsidRPr="00D40735">
        <w:rPr>
          <w:rFonts w:ascii="GHEA Grapalat" w:hAnsi="GHEA Grapalat" w:cs="Times Armenian"/>
          <w:sz w:val="20"/>
          <w:vertAlign w:val="superscript"/>
          <w:lang w:val="hy-AM"/>
        </w:rPr>
        <w:t>16.2</w:t>
      </w:r>
      <w:r w:rsidRPr="00D40735">
        <w:rPr>
          <w:rFonts w:ascii="GHEA Grapalat" w:hAnsi="GHEA Grapalat"/>
          <w:sz w:val="20"/>
          <w:vertAlign w:val="superscript"/>
          <w:lang w:val="hy-AM"/>
        </w:rPr>
        <w:t xml:space="preserve"> </w:t>
      </w:r>
    </w:p>
    <w:p w14:paraId="582C834A" w14:textId="77777777" w:rsidR="007678FA" w:rsidRPr="00F566BF" w:rsidRDefault="007678FA" w:rsidP="007678FA">
      <w:pPr>
        <w:tabs>
          <w:tab w:val="left" w:pos="1080"/>
        </w:tabs>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sz w:val="20"/>
          <w:lang w:val="hy-AM"/>
        </w:rPr>
        <w:t>)</w:t>
      </w:r>
      <w:r w:rsidRPr="00F566BF">
        <w:rPr>
          <w:rFonts w:ascii="GHEA Grapalat" w:hAnsi="GHEA Grapalat"/>
          <w:sz w:val="20"/>
          <w:lang w:val="hy-AM"/>
        </w:rPr>
        <w:tab/>
      </w:r>
      <w:r w:rsidRPr="00F566BF">
        <w:rPr>
          <w:rFonts w:ascii="GHEA Grapalat" w:hAnsi="GHEA Grapalat" w:cs="Sylfaen"/>
          <w:sz w:val="20"/>
          <w:lang w:val="hy-AM"/>
        </w:rPr>
        <w:t>Հրաժարվել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Pr="00F566BF">
        <w:rPr>
          <w:rFonts w:ascii="GHEA Grapalat" w:hAnsi="GHEA Grapalat" w:cs="Sylfaen"/>
          <w:sz w:val="20"/>
          <w:lang w:val="hy-AM"/>
        </w:rPr>
        <w:t>վերադարձնելու</w:t>
      </w:r>
      <w:r w:rsidRPr="00F566BF">
        <w:rPr>
          <w:rFonts w:ascii="GHEA Grapalat" w:hAnsi="GHEA Grapalat" w:cs="Times Armenian"/>
          <w:sz w:val="20"/>
          <w:lang w:val="hy-AM"/>
        </w:rPr>
        <w:t xml:space="preserve"> ծառայության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վճարված</w:t>
      </w:r>
      <w:r w:rsidRPr="00F566BF">
        <w:rPr>
          <w:rFonts w:ascii="GHEA Grapalat" w:hAnsi="GHEA Grapalat" w:cs="Times Armenian"/>
          <w:sz w:val="20"/>
          <w:lang w:val="hy-AM"/>
        </w:rPr>
        <w:t xml:space="preserve"> </w:t>
      </w:r>
      <w:r w:rsidRPr="00F566BF">
        <w:rPr>
          <w:rFonts w:ascii="GHEA Grapalat" w:hAnsi="GHEA Grapalat" w:cs="Sylfaen"/>
          <w:sz w:val="20"/>
          <w:lang w:val="hy-AM"/>
        </w:rPr>
        <w:t>գումարը և 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3EB59B34"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2.1.3 Միակողմանի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Կատարող</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Կատարողի կողմից 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p>
    <w:p w14:paraId="580FF441"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566BF">
        <w:rPr>
          <w:rFonts w:ascii="GHEA Grapalat" w:hAnsi="GHEA Grapalat" w:cs="Sylfaen"/>
          <w:sz w:val="20"/>
          <w:lang w:val="hy-AM"/>
        </w:rPr>
        <w:t>,</w:t>
      </w:r>
    </w:p>
    <w:p w14:paraId="771A3DB2"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խախտվել</w:t>
      </w:r>
      <w:r w:rsidRPr="00F566BF">
        <w:rPr>
          <w:rFonts w:ascii="GHEA Grapalat" w:hAnsi="GHEA Grapalat" w:cs="Times Armenian"/>
          <w:sz w:val="20"/>
          <w:lang w:val="hy-AM"/>
        </w:rPr>
        <w:t xml:space="preserve"> է ծառայության մատուցման </w:t>
      </w:r>
      <w:r w:rsidRPr="00F566BF">
        <w:rPr>
          <w:rFonts w:ascii="GHEA Grapalat" w:hAnsi="GHEA Grapalat" w:cs="Sylfaen"/>
          <w:sz w:val="20"/>
          <w:lang w:val="hy-AM"/>
        </w:rPr>
        <w:t>ժամկետը</w:t>
      </w:r>
      <w:r w:rsidRPr="00F566BF">
        <w:rPr>
          <w:rFonts w:ascii="GHEA Grapalat" w:hAnsi="GHEA Grapalat"/>
          <w:sz w:val="20"/>
          <w:lang w:val="hy-AM"/>
        </w:rPr>
        <w:t>։</w:t>
      </w:r>
    </w:p>
    <w:p w14:paraId="431E47AC"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2.2 Պատվիրատուն պարտավոր է`</w:t>
      </w:r>
    </w:p>
    <w:p w14:paraId="7BB06AF2"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2.2.1 Քննարկել և ընդունել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2.2.2 Ծառայության արդյունքն ընդունելու դեպքում Կատարողին վճարել վերջինիս</w:t>
      </w:r>
      <w:r w:rsidR="003B7581">
        <w:rPr>
          <w:rFonts w:ascii="GHEA Grapalat" w:hAnsi="GHEA Grapalat" w:cs="Sylfaen"/>
          <w:sz w:val="20"/>
          <w:lang w:val="hy-AM"/>
        </w:rPr>
        <w:t xml:space="preserve"> կողմից մատուցված պատշաճ ծառայության դիմաց</w:t>
      </w:r>
      <w:r w:rsidRPr="00F566BF">
        <w:rPr>
          <w:rFonts w:ascii="GHEA Grapalat" w:hAnsi="GHEA Grapalat" w:cs="Sylfaen"/>
          <w:sz w:val="20"/>
          <w:lang w:val="hy-AM"/>
        </w:rPr>
        <w:t xml:space="preserve"> վճարման ենթակա գումարները, իսկ</w:t>
      </w:r>
      <w:r w:rsidR="006B3482" w:rsidRPr="00D40735">
        <w:rPr>
          <w:rFonts w:ascii="GHEA Grapalat" w:hAnsi="GHEA Grapalat" w:cs="Sylfaen"/>
          <w:sz w:val="20"/>
          <w:lang w:val="hy-AM"/>
        </w:rPr>
        <w:t xml:space="preserve"> </w:t>
      </w:r>
      <w:r w:rsidR="006B3482">
        <w:rPr>
          <w:rFonts w:ascii="GHEA Grapalat" w:hAnsi="GHEA Grapalat" w:cs="Sylfaen"/>
          <w:sz w:val="20"/>
          <w:lang w:val="hy-AM"/>
        </w:rPr>
        <w:t>վճարան</w:t>
      </w:r>
      <w:r w:rsidRPr="00F566BF">
        <w:rPr>
          <w:rFonts w:ascii="GHEA Grapalat" w:hAnsi="GHEA Grapalat" w:cs="Sylfaen"/>
          <w:sz w:val="20"/>
          <w:lang w:val="hy-AM"/>
        </w:rPr>
        <w:t xml:space="preserve"> ժամկետի խախտման դեպքում` նաև պայմանագրի 5.5 կետով նախատեսված տույժը։</w:t>
      </w:r>
    </w:p>
    <w:p w14:paraId="5D667B14" w14:textId="158EBAEF"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2.3 Կատարողն իրավունք ունի`</w:t>
      </w:r>
    </w:p>
    <w:p w14:paraId="3F8C8781" w14:textId="58B1A4DC"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2.3.1 Պատվիրատուից պահանջել վճարելու </w:t>
      </w:r>
      <w:r w:rsidR="00974713">
        <w:rPr>
          <w:rFonts w:ascii="GHEA Grapalat" w:hAnsi="GHEA Grapalat" w:cs="Sylfaen"/>
          <w:sz w:val="20"/>
          <w:lang w:val="hy-AM"/>
        </w:rPr>
        <w:t>պատշաճ մատուցված ծառայության դիմաց</w:t>
      </w:r>
      <w:r w:rsidR="00D40735">
        <w:rPr>
          <w:rFonts w:ascii="GHEA Grapalat" w:hAnsi="GHEA Grapalat" w:cs="Sylfaen"/>
          <w:sz w:val="20"/>
          <w:lang w:val="hy-AM"/>
        </w:rPr>
        <w:t xml:space="preserve"> </w:t>
      </w:r>
      <w:r w:rsidRPr="00F566B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Pr>
          <w:rFonts w:ascii="GHEA Grapalat" w:hAnsi="GHEA Grapalat" w:cs="Sylfaen"/>
          <w:sz w:val="20"/>
          <w:lang w:val="hy-AM"/>
        </w:rPr>
        <w:t xml:space="preserve">վճարման </w:t>
      </w:r>
      <w:r w:rsidRPr="00F566BF">
        <w:rPr>
          <w:rFonts w:ascii="GHEA Grapalat" w:hAnsi="GHEA Grapalat" w:cs="Sylfaen"/>
          <w:sz w:val="20"/>
          <w:lang w:val="hy-AM"/>
        </w:rPr>
        <w:t>ժամկետի խախտման դեպքում</w:t>
      </w:r>
      <w:r w:rsidR="00974713">
        <w:rPr>
          <w:rFonts w:ascii="GHEA Grapalat" w:hAnsi="GHEA Grapalat" w:cs="Sylfaen"/>
          <w:sz w:val="20"/>
          <w:lang w:val="hy-AM"/>
        </w:rPr>
        <w:t>՝</w:t>
      </w:r>
      <w:r w:rsidRPr="00F566BF">
        <w:rPr>
          <w:rFonts w:ascii="GHEA Grapalat" w:hAnsi="GHEA Grapalat" w:cs="Sylfaen"/>
          <w:sz w:val="20"/>
          <w:lang w:val="hy-AM"/>
        </w:rPr>
        <w:t xml:space="preserve"> նաև պայմանագրի 5.5 կետով նախատեսված տույժը։</w:t>
      </w:r>
    </w:p>
    <w:p w14:paraId="4FD3A621" w14:textId="77777777" w:rsidR="00F417C0" w:rsidRPr="00F566BF" w:rsidRDefault="00F417C0" w:rsidP="00F417C0">
      <w:pPr>
        <w:ind w:firstLine="720"/>
        <w:jc w:val="both"/>
        <w:rPr>
          <w:rFonts w:ascii="GHEA Grapalat" w:hAnsi="GHEA Grapalat" w:cs="Sylfaen"/>
          <w:b/>
          <w:sz w:val="20"/>
          <w:lang w:val="hy-AM"/>
        </w:rPr>
      </w:pPr>
      <w:r w:rsidRPr="00F566BF">
        <w:rPr>
          <w:rFonts w:ascii="GHEA Grapalat" w:hAnsi="GHEA Grapalat" w:cs="Sylfaen"/>
          <w:b/>
          <w:sz w:val="20"/>
          <w:lang w:val="hy-AM"/>
        </w:rPr>
        <w:t>2.4 Կատարողը պարտավոր է`</w:t>
      </w:r>
    </w:p>
    <w:p w14:paraId="708341CB" w14:textId="465C13B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2.4.1 Պայմանագրի N 1 հավելվածով սահմանված պայմաններով ապահովել ծառայության</w:t>
      </w:r>
      <w:r w:rsidR="00974713">
        <w:rPr>
          <w:rFonts w:ascii="GHEA Grapalat" w:hAnsi="GHEA Grapalat" w:cs="Sylfaen"/>
          <w:sz w:val="20"/>
          <w:lang w:val="hy-AM"/>
        </w:rPr>
        <w:t xml:space="preserve"> պատշաճ</w:t>
      </w:r>
      <w:r w:rsidRPr="00F566BF">
        <w:rPr>
          <w:rFonts w:ascii="GHEA Grapalat" w:hAnsi="GHEA Grapalat" w:cs="Sylfaen"/>
          <w:sz w:val="20"/>
          <w:lang w:val="hy-AM"/>
        </w:rPr>
        <w:t xml:space="preserve"> մատուցումը` ղեկավարվելով գործող օրենսդրությամբ։</w:t>
      </w:r>
    </w:p>
    <w:p w14:paraId="768004FA"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284BD658"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2.4.3 </w:t>
      </w:r>
      <w:r w:rsidR="000F7D9A" w:rsidRPr="002D4DC4">
        <w:rPr>
          <w:rFonts w:ascii="GHEA Grapalat" w:hAnsi="GHEA Grapalat"/>
          <w:sz w:val="20"/>
          <w:lang w:val="hy-AM"/>
        </w:rPr>
        <w:t>Որակավորման և պ</w:t>
      </w:r>
      <w:r w:rsidRPr="00F566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8A281EB" w14:textId="77777777" w:rsidR="00F417C0" w:rsidRPr="004F0586" w:rsidRDefault="00F417C0" w:rsidP="00F417C0">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1D5EFE2C" w14:textId="77777777" w:rsidR="00F417C0" w:rsidRPr="004F0586" w:rsidRDefault="00F417C0" w:rsidP="00F417C0">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af6"/>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F566BF" w:rsidRDefault="007678FA" w:rsidP="007678FA">
      <w:pPr>
        <w:ind w:firstLine="720"/>
        <w:jc w:val="both"/>
        <w:rPr>
          <w:rFonts w:ascii="GHEA Grapalat" w:hAnsi="GHEA Grapalat"/>
          <w:sz w:val="20"/>
          <w:lang w:val="hy-AM"/>
        </w:rPr>
      </w:pPr>
    </w:p>
    <w:p w14:paraId="2A6AE2DD" w14:textId="77777777" w:rsidR="007678FA"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3. ԾԱՌԱՅՈՒԹՅԱՆ ՀԱՆՁՆՄԱՆ ԵՎ ԸՆԴՈՒՆՄԱՆ ԿԱՐԳԸ</w:t>
      </w:r>
    </w:p>
    <w:p w14:paraId="618E0263" w14:textId="77777777" w:rsidR="00B50E19" w:rsidRPr="00F566BF" w:rsidRDefault="00B50E19" w:rsidP="007678FA">
      <w:pPr>
        <w:ind w:firstLine="720"/>
        <w:jc w:val="both"/>
        <w:rPr>
          <w:rFonts w:ascii="GHEA Grapalat" w:hAnsi="GHEA Grapalat" w:cs="Sylfaen"/>
          <w:b/>
          <w:sz w:val="20"/>
          <w:lang w:val="hy-AM"/>
        </w:rPr>
      </w:pPr>
    </w:p>
    <w:p w14:paraId="1FFE8275" w14:textId="1B60EA6B" w:rsidR="007678FA" w:rsidRDefault="007678FA" w:rsidP="007678FA">
      <w:pPr>
        <w:ind w:firstLine="720"/>
        <w:jc w:val="both"/>
        <w:rPr>
          <w:rFonts w:ascii="GHEA Grapalat" w:hAnsi="GHEA Grapalat"/>
          <w:sz w:val="20"/>
          <w:lang w:val="hy-AM"/>
        </w:rPr>
      </w:pPr>
      <w:r w:rsidRPr="00F566BF">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E69FB" w:rsidRPr="00FE69FB">
        <w:rPr>
          <w:rFonts w:ascii="GHEA Grapalat" w:hAnsi="GHEA Grapalat"/>
          <w:sz w:val="20"/>
          <w:lang w:val="hy-AM"/>
        </w:rPr>
        <w:t xml:space="preserve">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w:t>
      </w:r>
      <w:r w:rsidR="00FE69FB">
        <w:rPr>
          <w:rFonts w:ascii="GHEA Grapalat" w:hAnsi="GHEA Grapalat"/>
          <w:sz w:val="20"/>
          <w:lang w:val="hy-AM"/>
        </w:rPr>
        <w:t>տշաճ կազմակերպմանը, կահավորմանը</w:t>
      </w:r>
      <w:r w:rsidR="00FE69FB" w:rsidRPr="00FE69FB">
        <w:rPr>
          <w:rFonts w:ascii="GHEA Grapalat" w:hAnsi="GHEA Grapalat"/>
          <w:sz w:val="20"/>
          <w:lang w:val="hy-AM"/>
        </w:rPr>
        <w:t>,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00FE69FB">
        <w:rPr>
          <w:rFonts w:ascii="GHEA Grapalat" w:hAnsi="GHEA Grapalat"/>
          <w:sz w:val="20"/>
          <w:lang w:val="hy-AM"/>
        </w:rPr>
        <w:t>:</w:t>
      </w:r>
      <w:r w:rsidRPr="00F566BF">
        <w:rPr>
          <w:rFonts w:ascii="GHEA Grapalat" w:hAnsi="GHEA Grapalat"/>
          <w:sz w:val="20"/>
          <w:lang w:val="hy-AM"/>
        </w:rPr>
        <w:t xml:space="preserve"> </w:t>
      </w:r>
    </w:p>
    <w:p w14:paraId="01DF8AF7" w14:textId="42BACBA7" w:rsidR="007678FA" w:rsidRPr="00F566BF" w:rsidRDefault="007678FA" w:rsidP="007678FA">
      <w:pPr>
        <w:ind w:firstLine="720"/>
        <w:jc w:val="both"/>
        <w:rPr>
          <w:rFonts w:ascii="GHEA Grapalat" w:hAnsi="GHEA Grapalat" w:cs="Sylfaen"/>
          <w:sz w:val="20"/>
          <w:szCs w:val="20"/>
          <w:lang w:val="hy-AM"/>
        </w:rPr>
      </w:pPr>
      <w:r w:rsidRPr="00F566B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w:t>
      </w:r>
      <w:r w:rsidR="0085794D">
        <w:rPr>
          <w:rFonts w:ascii="GHEA Grapalat" w:hAnsi="GHEA Grapalat"/>
          <w:sz w:val="20"/>
          <w:lang w:val="hy-AM"/>
        </w:rPr>
        <w:t xml:space="preserve">ող փաստաթուղթը (հավելված N 3.1) </w:t>
      </w:r>
      <w:r w:rsidRPr="00F566BF">
        <w:rPr>
          <w:rFonts w:ascii="GHEA Grapalat" w:hAnsi="GHEA Grapalat" w:cs="Sylfaen"/>
          <w:sz w:val="20"/>
          <w:szCs w:val="20"/>
          <w:lang w:val="hy-AM"/>
        </w:rPr>
        <w:t xml:space="preserve">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32392C6" w:rsidR="007678FA" w:rsidRPr="00F566BF" w:rsidRDefault="007678FA" w:rsidP="007678FA">
      <w:pPr>
        <w:ind w:firstLine="709"/>
        <w:jc w:val="both"/>
        <w:rPr>
          <w:rFonts w:ascii="GHEA Grapalat" w:hAnsi="GHEA Grapalat" w:cs="Sylfaen"/>
          <w:sz w:val="20"/>
          <w:szCs w:val="20"/>
          <w:lang w:val="hy-AM"/>
        </w:rPr>
      </w:pPr>
      <w:r w:rsidRPr="00F566BF">
        <w:rPr>
          <w:rFonts w:ascii="GHEA Grapalat" w:hAnsi="GHEA Grapalat" w:cs="Sylfaen"/>
          <w:sz w:val="20"/>
          <w:lang w:val="hy-AM"/>
        </w:rPr>
        <w:t xml:space="preserve">3.2 Եթե </w:t>
      </w:r>
      <w:r w:rsidRPr="00F566BF">
        <w:rPr>
          <w:rFonts w:ascii="GHEA Grapalat" w:hAnsi="GHEA Grapalat"/>
          <w:sz w:val="20"/>
          <w:lang w:val="pt-BR"/>
        </w:rPr>
        <w:t xml:space="preserve">մատուցված ծառայությունը </w:t>
      </w:r>
      <w:r w:rsidRPr="00F566BF">
        <w:rPr>
          <w:rFonts w:ascii="GHEA Grapalat" w:hAnsi="GHEA Grapalat" w:cs="Sylfaen"/>
          <w:sz w:val="20"/>
          <w:lang w:val="hy-AM"/>
        </w:rPr>
        <w:t>համապատասխանում է պայմանագրի պայմաններին, Պատվիրատուն</w:t>
      </w:r>
      <w:r w:rsidRPr="00F566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F566BF">
        <w:rPr>
          <w:rFonts w:ascii="GHEA Grapalat" w:hAnsi="GHEA Grapalat" w:cs="Sylfaen"/>
          <w:sz w:val="20"/>
          <w:szCs w:val="20"/>
          <w:u w:val="single"/>
          <w:lang w:val="hy-AM"/>
        </w:rPr>
        <w:t xml:space="preserve">  </w:t>
      </w:r>
      <w:r w:rsidR="00B33F3A">
        <w:rPr>
          <w:rFonts w:ascii="GHEA Grapalat" w:hAnsi="GHEA Grapalat" w:cs="Sylfaen"/>
          <w:b/>
          <w:sz w:val="20"/>
          <w:szCs w:val="20"/>
          <w:u w:val="single"/>
          <w:lang w:val="hy-AM"/>
        </w:rPr>
        <w:t>15</w:t>
      </w:r>
      <w:r w:rsidRPr="00F566BF">
        <w:rPr>
          <w:rFonts w:ascii="GHEA Grapalat" w:hAnsi="GHEA Grapalat" w:cs="Sylfaen"/>
          <w:sz w:val="20"/>
          <w:szCs w:val="20"/>
          <w:u w:val="single"/>
          <w:lang w:val="hy-AM"/>
        </w:rPr>
        <w:t xml:space="preserve">   </w:t>
      </w:r>
      <w:r w:rsidRPr="00F566BF">
        <w:rPr>
          <w:rFonts w:ascii="GHEA Grapalat" w:hAnsi="GHEA Grapalat" w:cs="Sylfaen"/>
          <w:sz w:val="20"/>
          <w:szCs w:val="20"/>
          <w:lang w:val="hy-AM"/>
        </w:rPr>
        <w:t xml:space="preserve"> աշխատանքային օրվա ընթացքում ստորագրում և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56C265E2"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sz w:val="20"/>
          <w:lang w:val="hy-AM"/>
        </w:rPr>
        <w:t xml:space="preserve">3.3 Եթե </w:t>
      </w:r>
      <w:r w:rsidRPr="00F566BF">
        <w:rPr>
          <w:rFonts w:ascii="GHEA Grapalat" w:hAnsi="GHEA Grapalat"/>
          <w:sz w:val="20"/>
          <w:lang w:val="pt-BR"/>
        </w:rPr>
        <w:t>մատուցված ծառայությունը</w:t>
      </w:r>
      <w:r w:rsidRPr="00F566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566BF">
        <w:rPr>
          <w:rFonts w:ascii="GHEA Grapalat" w:hAnsi="GHEA Grapalat" w:cs="Sylfaen"/>
          <w:sz w:val="20"/>
          <w:lang w:val="hy-AM"/>
        </w:rPr>
        <w:t xml:space="preserve">  ձեռնարկում է նման իրավիճակի համար պայմանագրով նախատեսված միջոցները և </w:t>
      </w:r>
      <w:r w:rsidRPr="00F566BF">
        <w:rPr>
          <w:rFonts w:ascii="GHEA Grapalat" w:hAnsi="GHEA Grapalat"/>
          <w:sz w:val="20"/>
          <w:lang w:val="hy-AM"/>
        </w:rPr>
        <w:t>Կատարողի</w:t>
      </w:r>
      <w:r w:rsidRPr="00F566BF">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0EA6614"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F566BF">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ստորագրված հանձնման-ընդունման արձանա</w:t>
      </w:r>
      <w:r w:rsidRPr="00F566BF">
        <w:rPr>
          <w:rFonts w:ascii="GHEA Grapalat" w:hAnsi="GHEA Grapalat" w:cs="Sylfaen"/>
          <w:sz w:val="20"/>
          <w:lang w:val="hy-AM"/>
        </w:rPr>
        <w:softHyphen/>
        <w:t xml:space="preserve">գրությունը: </w:t>
      </w:r>
    </w:p>
    <w:p w14:paraId="1879A53C" w14:textId="77777777" w:rsidR="007678FA" w:rsidRPr="00F566BF" w:rsidRDefault="007678FA" w:rsidP="007678FA">
      <w:pPr>
        <w:ind w:firstLine="720"/>
        <w:jc w:val="both"/>
        <w:rPr>
          <w:rFonts w:ascii="GHEA Grapalat" w:hAnsi="GHEA Grapalat" w:cs="Sylfaen"/>
          <w:b/>
          <w:sz w:val="20"/>
          <w:lang w:val="hy-AM"/>
        </w:rPr>
      </w:pPr>
    </w:p>
    <w:p w14:paraId="4D1ED741" w14:textId="77777777" w:rsidR="00B50E19" w:rsidRDefault="00B50E19" w:rsidP="007678FA">
      <w:pPr>
        <w:ind w:firstLine="720"/>
        <w:jc w:val="both"/>
        <w:rPr>
          <w:rFonts w:ascii="GHEA Grapalat" w:hAnsi="GHEA Grapalat" w:cs="Sylfaen"/>
          <w:b/>
          <w:sz w:val="20"/>
          <w:lang w:val="hy-AM"/>
        </w:rPr>
      </w:pPr>
    </w:p>
    <w:p w14:paraId="3334B8BF"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4. ՊԱՅՄԱՆԱԳՐԻ ԳԻՆԸ</w:t>
      </w:r>
    </w:p>
    <w:p w14:paraId="08A052F4" w14:textId="77777777" w:rsidR="007678FA" w:rsidRPr="002D4DC4"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4.1. Սույն պայմանագրով Կատարողի մատուցման ենթակա ծառայության գինը կազմում է ______ (____</w:t>
      </w:r>
      <w:r w:rsidRPr="00F566BF">
        <w:rPr>
          <w:rFonts w:ascii="GHEA Grapalat" w:hAnsi="GHEA Grapalat" w:cs="Sylfaen"/>
          <w:sz w:val="18"/>
          <w:szCs w:val="18"/>
          <w:u w:val="single"/>
          <w:lang w:val="hy-AM"/>
        </w:rPr>
        <w:t>տառերով</w:t>
      </w:r>
      <w:r w:rsidRPr="00F566BF">
        <w:rPr>
          <w:rFonts w:ascii="GHEA Grapalat" w:hAnsi="GHEA Grapalat" w:cs="Sylfaen"/>
          <w:sz w:val="20"/>
          <w:lang w:val="hy-AM"/>
        </w:rPr>
        <w:t>______________________________________ ) ՀՀ դրամ, ներառյալ ԱԱՀ-ն</w:t>
      </w:r>
      <w:r w:rsidRPr="002D4DC4">
        <w:rPr>
          <w:rFonts w:ascii="GHEA Grapalat" w:hAnsi="GHEA Grapalat" w:cs="Sylfaen"/>
          <w:sz w:val="20"/>
          <w:lang w:val="hy-AM"/>
        </w:rPr>
        <w:t>:</w:t>
      </w:r>
      <w:r w:rsidR="00AC12AD" w:rsidRPr="00AC12AD">
        <w:rPr>
          <w:rFonts w:ascii="GHEA Grapalat" w:hAnsi="GHEA Grapalat" w:cs="Sylfaen"/>
          <w:sz w:val="20"/>
          <w:vertAlign w:val="superscript"/>
          <w:lang w:val="hy-AM"/>
        </w:rPr>
        <w:t>18</w:t>
      </w:r>
      <w:r w:rsidR="00CE2680">
        <w:rPr>
          <w:rStyle w:val="af6"/>
          <w:rFonts w:ascii="GHEA Grapalat" w:hAnsi="GHEA Grapalat" w:cs="Sylfaen"/>
          <w:color w:val="FFFFFF"/>
          <w:sz w:val="20"/>
          <w:lang w:val="hy-AM"/>
        </w:rPr>
        <w:t xml:space="preserve"> </w:t>
      </w:r>
      <w:r w:rsidR="000825DF">
        <w:rPr>
          <w:rStyle w:val="af6"/>
          <w:rFonts w:ascii="GHEA Grapalat" w:hAnsi="GHEA Grapalat" w:cs="Sylfaen"/>
          <w:color w:val="FFFFFF"/>
          <w:sz w:val="20"/>
          <w:lang w:val="hy-AM"/>
        </w:rPr>
        <w:footnoteReference w:customMarkFollows="1" w:id="8"/>
        <w:t>17</w:t>
      </w:r>
      <w:r w:rsidRPr="00F566BF">
        <w:rPr>
          <w:rStyle w:val="af6"/>
          <w:rFonts w:ascii="GHEA Grapalat" w:hAnsi="GHEA Grapalat" w:cs="Sylfaen"/>
          <w:color w:val="FFFFFF"/>
          <w:sz w:val="20"/>
          <w:lang w:val="hy-AM"/>
        </w:rPr>
        <w:footnoteReference w:id="9"/>
      </w:r>
    </w:p>
    <w:p w14:paraId="099B0CC5"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D04D922" w:rsidR="007678FA"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4.2 Պատվիրատուն իրեն մատուցած ծառայության</w:t>
      </w:r>
      <w:r w:rsidRPr="00F566BF">
        <w:rPr>
          <w:rFonts w:ascii="GHEA Grapalat" w:hAnsi="GHEA Grapalat"/>
          <w:sz w:val="20"/>
          <w:lang w:val="hy-AM"/>
        </w:rPr>
        <w:t xml:space="preserve"> դիմաց վճարում է</w:t>
      </w:r>
      <w:r w:rsidR="00571A83">
        <w:rPr>
          <w:rFonts w:ascii="GHEA Grapalat" w:hAnsi="GHEA Grapalat"/>
          <w:sz w:val="20"/>
          <w:lang w:val="hy-AM"/>
        </w:rPr>
        <w:t xml:space="preserve"> պայմանագրի 3-րդ բաժնով նախատեսված կարգով ընդունելու դեպքում՝</w:t>
      </w:r>
      <w:r w:rsidRPr="00F566BF">
        <w:rPr>
          <w:rFonts w:ascii="GHEA Grapalat" w:hAnsi="GHEA Grapalat"/>
          <w:sz w:val="20"/>
          <w:lang w:val="hy-AM"/>
        </w:rPr>
        <w:t xml:space="preserve"> ՀՀ դրամով անկանխիկ` դրամական միջոցները </w:t>
      </w:r>
      <w:r w:rsidRPr="00F566BF">
        <w:rPr>
          <w:rFonts w:ascii="GHEA Grapalat" w:hAnsi="GHEA Grapalat" w:cs="Sylfaen"/>
          <w:sz w:val="20"/>
          <w:lang w:val="hy-AM"/>
        </w:rPr>
        <w:t>Կատարողի</w:t>
      </w:r>
      <w:r w:rsidRPr="00F566B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Pr>
          <w:rFonts w:ascii="GHEA Grapalat" w:hAnsi="GHEA Grapalat"/>
          <w:sz w:val="20"/>
          <w:lang w:val="hy-AM"/>
        </w:rPr>
        <w:t>ն</w:t>
      </w:r>
      <w:r w:rsidRPr="00F566BF">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417C0">
        <w:rPr>
          <w:rFonts w:ascii="GHEA Grapalat" w:hAnsi="GHEA Grapalat"/>
          <w:sz w:val="20"/>
          <w:lang w:val="hy-AM"/>
        </w:rPr>
        <w:t>25</w:t>
      </w:r>
      <w:r w:rsidRPr="00F566BF">
        <w:rPr>
          <w:rFonts w:ascii="GHEA Grapalat" w:hAnsi="GHEA Grapalat"/>
          <w:sz w:val="20"/>
          <w:lang w:val="hy-AM"/>
        </w:rPr>
        <w:t xml:space="preserve">-ը: </w:t>
      </w:r>
    </w:p>
    <w:p w14:paraId="0609C28D" w14:textId="77777777" w:rsidR="0087619B" w:rsidRDefault="0087619B" w:rsidP="0087619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18.</w:t>
      </w:r>
      <w:r w:rsidRPr="00931573">
        <w:rPr>
          <w:rFonts w:ascii="GHEA Grapalat" w:hAnsi="GHEA Grapalat"/>
          <w:sz w:val="20"/>
          <w:vertAlign w:val="superscript"/>
          <w:lang w:val="hy-AM"/>
        </w:rPr>
        <w:t>1</w:t>
      </w:r>
      <w:r>
        <w:rPr>
          <w:rFonts w:ascii="GHEA Grapalat" w:hAnsi="GHEA Grapalat"/>
          <w:sz w:val="20"/>
          <w:lang w:val="hy-AM"/>
        </w:rPr>
        <w:t>:</w:t>
      </w:r>
    </w:p>
    <w:p w14:paraId="423FB461" w14:textId="77777777" w:rsidR="00F417C0" w:rsidRDefault="00F417C0" w:rsidP="0087619B">
      <w:pPr>
        <w:ind w:firstLine="709"/>
        <w:jc w:val="both"/>
        <w:rPr>
          <w:rFonts w:ascii="GHEA Grapalat" w:hAnsi="GHEA Grapalat"/>
          <w:sz w:val="20"/>
          <w:lang w:val="hy-AM"/>
        </w:rPr>
      </w:pPr>
    </w:p>
    <w:p w14:paraId="4F7B182D" w14:textId="77777777" w:rsidR="007678FA" w:rsidRDefault="007678FA" w:rsidP="00B640B0">
      <w:pPr>
        <w:numPr>
          <w:ilvl w:val="0"/>
          <w:numId w:val="32"/>
        </w:numPr>
        <w:jc w:val="both"/>
        <w:rPr>
          <w:rFonts w:ascii="GHEA Grapalat" w:hAnsi="GHEA Grapalat" w:cs="Sylfaen"/>
          <w:b/>
          <w:sz w:val="20"/>
          <w:lang w:val="hy-AM"/>
        </w:rPr>
      </w:pPr>
      <w:r w:rsidRPr="00F566BF">
        <w:rPr>
          <w:rFonts w:ascii="GHEA Grapalat" w:hAnsi="GHEA Grapalat" w:cs="Sylfaen"/>
          <w:b/>
          <w:sz w:val="20"/>
          <w:lang w:val="hy-AM"/>
        </w:rPr>
        <w:t>ԿՈՂՄԵՐԻ ՊԱՏԱՍԽԱՆԱՏՎՈՒԹՅՈՒՆԸ</w:t>
      </w:r>
    </w:p>
    <w:p w14:paraId="405B6671" w14:textId="77777777" w:rsidR="005D1F6F" w:rsidRPr="00F566BF" w:rsidRDefault="005D1F6F" w:rsidP="005D1F6F">
      <w:pPr>
        <w:ind w:left="360"/>
        <w:jc w:val="both"/>
        <w:rPr>
          <w:rFonts w:ascii="GHEA Grapalat" w:hAnsi="GHEA Grapalat" w:cs="Sylfaen"/>
          <w:b/>
          <w:sz w:val="20"/>
          <w:lang w:val="hy-AM"/>
        </w:rPr>
      </w:pPr>
    </w:p>
    <w:p w14:paraId="0D75CCB4" w14:textId="77777777" w:rsidR="007678FA"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5FBB7E2D" w:rsidR="007678FA" w:rsidRDefault="007678FA" w:rsidP="00BA64B1">
      <w:pPr>
        <w:ind w:firstLine="709"/>
        <w:jc w:val="both"/>
        <w:rPr>
          <w:rFonts w:ascii="GHEA Grapalat" w:hAnsi="GHEA Grapalat"/>
          <w:sz w:val="20"/>
          <w:lang w:val="hy-AM"/>
        </w:rPr>
      </w:pPr>
      <w:r w:rsidRPr="00F566BF">
        <w:rPr>
          <w:rFonts w:ascii="GHEA Grapalat" w:hAnsi="GHEA Grapalat" w:cs="Sylfaen"/>
          <w:sz w:val="20"/>
          <w:lang w:val="hy-AM"/>
        </w:rPr>
        <w:t>5.2 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տ</w:t>
      </w:r>
      <w:r w:rsidRPr="00F566BF">
        <w:rPr>
          <w:rFonts w:ascii="GHEA Grapalat" w:hAnsi="GHEA Grapalat" w:cs="Sylfaen"/>
          <w:sz w:val="20"/>
          <w:lang w:val="hy-AM"/>
        </w:rPr>
        <w:t>եխնիկական բնութագր</w:t>
      </w:r>
      <w:r w:rsidRPr="00F566BF">
        <w:rPr>
          <w:rFonts w:ascii="GHEA Grapalat" w:hAnsi="GHEA Grapalat"/>
          <w:sz w:val="20"/>
          <w:lang w:val="hy-AM"/>
        </w:rPr>
        <w:t>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3050CC">
        <w:rPr>
          <w:rFonts w:ascii="GHEA Grapalat" w:hAnsi="GHEA Grapalat" w:cs="Sylfaen"/>
          <w:b/>
          <w:sz w:val="20"/>
          <w:lang w:val="hy-AM"/>
        </w:rPr>
        <w:t>15</w:t>
      </w:r>
      <w:r w:rsidR="000440AD" w:rsidRPr="000440AD">
        <w:rPr>
          <w:rFonts w:ascii="GHEA Grapalat" w:hAnsi="GHEA Grapalat" w:cs="Sylfaen"/>
          <w:b/>
          <w:sz w:val="20"/>
          <w:lang w:val="hy-AM"/>
        </w:rPr>
        <w:t xml:space="preserve"> </w:t>
      </w:r>
      <w:r w:rsidR="00F417C0" w:rsidRPr="004F0586">
        <w:rPr>
          <w:rFonts w:ascii="GHEA Grapalat" w:hAnsi="GHEA Grapalat" w:cs="Sylfaen"/>
          <w:b/>
          <w:sz w:val="20"/>
          <w:lang w:val="hy-AM"/>
        </w:rPr>
        <w:t>(</w:t>
      </w:r>
      <w:r w:rsidR="003050CC">
        <w:rPr>
          <w:rFonts w:ascii="GHEA Grapalat" w:hAnsi="GHEA Grapalat" w:cs="Sylfaen"/>
          <w:b/>
          <w:sz w:val="20"/>
          <w:lang w:val="hy-AM"/>
        </w:rPr>
        <w:t>տասնհինգ</w:t>
      </w:r>
      <w:r w:rsidR="00F417C0" w:rsidRPr="004F0586">
        <w:rPr>
          <w:rFonts w:ascii="GHEA Grapalat" w:hAnsi="GHEA Grapalat" w:cs="Sylfaen"/>
          <w:b/>
          <w:sz w:val="20"/>
          <w:lang w:val="hy-AM"/>
        </w:rPr>
        <w:t>)</w:t>
      </w:r>
      <w:r w:rsidR="00F417C0" w:rsidRPr="004F0586">
        <w:rPr>
          <w:rFonts w:ascii="GHEA Grapalat" w:hAnsi="GHEA Grapalat" w:cs="Sylfaen"/>
          <w:sz w:val="20"/>
          <w:lang w:val="hy-AM"/>
        </w:rPr>
        <w:t xml:space="preserve"> </w:t>
      </w:r>
      <w:r w:rsidR="00F417C0" w:rsidRPr="00F566BF">
        <w:rPr>
          <w:rFonts w:ascii="GHEA Grapalat" w:hAnsi="GHEA Grapalat" w:cs="Sylfaen"/>
          <w:sz w:val="20"/>
          <w:lang w:val="hy-AM"/>
        </w:rPr>
        <w:t xml:space="preserve"> </w:t>
      </w:r>
      <w:r w:rsidRPr="00F566BF">
        <w:rPr>
          <w:rFonts w:ascii="GHEA Grapalat" w:hAnsi="GHEA Grapalat" w:cs="Sylfaen"/>
          <w:sz w:val="20"/>
          <w:lang w:val="hy-AM"/>
        </w:rPr>
        <w:t>տոկոսի չափով</w:t>
      </w:r>
      <w:r w:rsidRPr="002D4DC4">
        <w:rPr>
          <w:rFonts w:ascii="GHEA Grapalat" w:hAnsi="GHEA Grapalat" w:cs="Sylfaen"/>
          <w:sz w:val="20"/>
          <w:lang w:val="hy-AM"/>
        </w:rPr>
        <w:t>:</w:t>
      </w:r>
      <w:r w:rsidR="00D35832">
        <w:rPr>
          <w:rFonts w:ascii="GHEA Grapalat" w:hAnsi="GHEA Grapalat" w:cs="Sylfaen"/>
          <w:sz w:val="20"/>
          <w:vertAlign w:val="superscript"/>
          <w:lang w:val="hy-AM"/>
        </w:rPr>
        <w:t>21</w:t>
      </w:r>
      <w:r w:rsidRPr="00F566BF">
        <w:rPr>
          <w:rStyle w:val="af6"/>
          <w:rFonts w:ascii="GHEA Grapalat" w:hAnsi="GHEA Grapalat" w:cs="Sylfaen"/>
          <w:color w:val="FFFFFF"/>
          <w:sz w:val="20"/>
          <w:lang w:val="hy-AM"/>
        </w:rPr>
        <w:footnoteReference w:id="10"/>
      </w:r>
      <w:r w:rsidRPr="002D4DC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C1C73D2" w:rsidR="00AC12AD" w:rsidRPr="00F566BF"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 xml:space="preserve">օրվա համար գանձվում է տույժ` մատուցման ենթակա, սակայն չմատուցված ծառայության  գնի  </w:t>
      </w:r>
      <w:r w:rsidR="00016485">
        <w:rPr>
          <w:rFonts w:ascii="GHEA Grapalat" w:hAnsi="GHEA Grapalat" w:cs="Sylfaen"/>
          <w:b/>
          <w:sz w:val="20"/>
          <w:lang w:val="hy-AM"/>
        </w:rPr>
        <w:t>0.</w:t>
      </w:r>
      <w:r w:rsidR="003050CC">
        <w:rPr>
          <w:rFonts w:ascii="GHEA Grapalat" w:hAnsi="GHEA Grapalat" w:cs="Sylfaen"/>
          <w:b/>
          <w:sz w:val="20"/>
          <w:lang w:val="hy-AM"/>
        </w:rPr>
        <w:t>1</w:t>
      </w:r>
      <w:r w:rsidR="00016485" w:rsidRPr="000440AD">
        <w:rPr>
          <w:rFonts w:ascii="GHEA Grapalat" w:hAnsi="GHEA Grapalat" w:cs="Sylfaen"/>
          <w:b/>
          <w:sz w:val="20"/>
          <w:lang w:val="hy-AM"/>
        </w:rPr>
        <w:t xml:space="preserve">5 </w:t>
      </w:r>
      <w:r w:rsidR="00016485" w:rsidRPr="004F0586">
        <w:rPr>
          <w:rFonts w:ascii="GHEA Grapalat" w:hAnsi="GHEA Grapalat" w:cs="Sylfaen"/>
          <w:b/>
          <w:sz w:val="20"/>
          <w:lang w:val="hy-AM"/>
        </w:rPr>
        <w:t>(</w:t>
      </w:r>
      <w:r w:rsidR="00016485">
        <w:rPr>
          <w:rFonts w:ascii="GHEA Grapalat" w:hAnsi="GHEA Grapalat" w:cs="Sylfaen"/>
          <w:b/>
          <w:sz w:val="20"/>
          <w:lang w:val="hy-AM"/>
        </w:rPr>
        <w:t xml:space="preserve">զրո ամբողջ </w:t>
      </w:r>
      <w:r w:rsidR="003050CC">
        <w:rPr>
          <w:rFonts w:ascii="GHEA Grapalat" w:hAnsi="GHEA Grapalat" w:cs="Sylfaen"/>
          <w:b/>
          <w:sz w:val="20"/>
          <w:lang w:val="hy-AM"/>
        </w:rPr>
        <w:t>տասն</w:t>
      </w:r>
      <w:r w:rsidR="00016485">
        <w:rPr>
          <w:rFonts w:ascii="GHEA Grapalat" w:hAnsi="GHEA Grapalat" w:cs="Sylfaen"/>
          <w:b/>
          <w:sz w:val="20"/>
          <w:lang w:val="hy-AM"/>
        </w:rPr>
        <w:t>հինգ հարյուրերորդական</w:t>
      </w:r>
      <w:r w:rsidR="00016485" w:rsidRPr="004F0586">
        <w:rPr>
          <w:rFonts w:ascii="GHEA Grapalat" w:hAnsi="GHEA Grapalat" w:cs="Sylfaen"/>
          <w:b/>
          <w:sz w:val="20"/>
          <w:lang w:val="hy-AM"/>
        </w:rPr>
        <w:t>)</w:t>
      </w:r>
      <w:r w:rsidR="00016485">
        <w:rPr>
          <w:rFonts w:ascii="GHEA Grapalat" w:hAnsi="GHEA Grapalat" w:cs="Sylfaen"/>
          <w:b/>
          <w:sz w:val="20"/>
          <w:lang w:val="hy-AM"/>
        </w:rPr>
        <w:t xml:space="preserve"> </w:t>
      </w:r>
      <w:r w:rsidRPr="00F566BF">
        <w:rPr>
          <w:rFonts w:ascii="GHEA Grapalat" w:hAnsi="GHEA Grapalat" w:cs="Sylfaen"/>
          <w:sz w:val="20"/>
          <w:lang w:val="hy-AM"/>
        </w:rPr>
        <w:t>տոկոսի չափով։</w:t>
      </w:r>
    </w:p>
    <w:p w14:paraId="300EF087" w14:textId="0075A9FB" w:rsidR="00AC12AD"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5.4 Պայմանագրի 5.2</w:t>
      </w:r>
      <w:r w:rsidR="00E27862">
        <w:rPr>
          <w:rFonts w:ascii="GHEA Grapalat" w:hAnsi="GHEA Grapalat" w:cs="Sylfaen"/>
          <w:sz w:val="20"/>
          <w:lang w:val="hy-AM"/>
        </w:rPr>
        <w:t>,</w:t>
      </w:r>
      <w:r w:rsidR="00A05927">
        <w:rPr>
          <w:rFonts w:ascii="GHEA Grapalat" w:hAnsi="GHEA Grapalat" w:cs="Sylfaen"/>
          <w:sz w:val="20"/>
          <w:lang w:val="hy-AM"/>
        </w:rPr>
        <w:t xml:space="preserve"> </w:t>
      </w:r>
      <w:r w:rsidRPr="00F566BF">
        <w:rPr>
          <w:rFonts w:ascii="GHEA Grapalat" w:hAnsi="GHEA Grapalat" w:cs="Sylfaen"/>
          <w:sz w:val="20"/>
          <w:lang w:val="hy-AM"/>
        </w:rPr>
        <w:t>5.3</w:t>
      </w:r>
      <w:r w:rsidR="00E27862">
        <w:rPr>
          <w:rFonts w:ascii="GHEA Grapalat" w:hAnsi="GHEA Grapalat" w:cs="Sylfaen"/>
          <w:sz w:val="20"/>
          <w:lang w:val="hy-AM"/>
        </w:rPr>
        <w:t xml:space="preserve"> և 5.5.1</w:t>
      </w:r>
      <w:r w:rsidRPr="00F566BF">
        <w:rPr>
          <w:rFonts w:ascii="GHEA Grapalat" w:hAnsi="GHEA Grapalat" w:cs="Sylfaen"/>
          <w:sz w:val="20"/>
          <w:lang w:val="hy-AM"/>
        </w:rPr>
        <w:t xml:space="preserve"> </w:t>
      </w:r>
      <w:r w:rsidR="001B1D23">
        <w:rPr>
          <w:rFonts w:ascii="GHEA Grapalat" w:hAnsi="GHEA Grapalat" w:cs="Sylfaen"/>
          <w:sz w:val="20"/>
          <w:lang w:val="hy-AM"/>
        </w:rPr>
        <w:t xml:space="preserve"> </w:t>
      </w:r>
      <w:r w:rsidRPr="00F566B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CB6AAB0" w:rsidR="007678FA" w:rsidRPr="00E056BC" w:rsidRDefault="007678FA" w:rsidP="007678FA">
      <w:pPr>
        <w:ind w:firstLine="720"/>
        <w:jc w:val="both"/>
        <w:rPr>
          <w:rFonts w:ascii="GHEA Grapalat" w:hAnsi="GHEA Grapalat" w:cs="Sylfaen"/>
          <w:sz w:val="20"/>
          <w:szCs w:val="20"/>
          <w:vertAlign w:val="superscript"/>
          <w:lang w:val="hy-AM"/>
        </w:rPr>
      </w:pPr>
      <w:r w:rsidRPr="00F566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 xml:space="preserve">օրվա համար հաշվարկվում է տույժ` վճարման ենթակա, սակայն </w:t>
      </w:r>
      <w:r w:rsidR="00475B16">
        <w:rPr>
          <w:rFonts w:ascii="GHEA Grapalat" w:hAnsi="GHEA Grapalat" w:cs="Sylfaen"/>
          <w:sz w:val="20"/>
          <w:lang w:val="hy-AM"/>
        </w:rPr>
        <w:t xml:space="preserve">սահմանված ժամկետում </w:t>
      </w:r>
      <w:r w:rsidRPr="00F566BF">
        <w:rPr>
          <w:rFonts w:ascii="GHEA Grapalat" w:hAnsi="GHEA Grapalat" w:cs="Sylfaen"/>
          <w:sz w:val="20"/>
          <w:lang w:val="hy-AM"/>
        </w:rPr>
        <w:t>չվճարված գումարի 0,05 (զրո ամբողջ հինգ հարյուրերորդական) տոկոսի չափով։</w:t>
      </w:r>
      <w:r w:rsidR="00E056BC">
        <w:rPr>
          <w:rFonts w:ascii="GHEA Grapalat" w:hAnsi="GHEA Grapalat" w:cs="Sylfaen"/>
          <w:sz w:val="20"/>
          <w:szCs w:val="20"/>
          <w:vertAlign w:val="superscript"/>
          <w:lang w:val="hy-AM"/>
        </w:rPr>
        <w:t>21</w:t>
      </w:r>
    </w:p>
    <w:p w14:paraId="38D66822" w14:textId="40F55B51" w:rsidR="00E27862" w:rsidRDefault="00E27862" w:rsidP="00E27862">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 xml:space="preserve">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w:t>
      </w:r>
      <w:r w:rsidRPr="00FE69FB">
        <w:rPr>
          <w:rFonts w:ascii="GHEA Grapalat" w:hAnsi="GHEA Grapalat" w:cs="Sylfaen"/>
          <w:sz w:val="20"/>
          <w:lang w:val="hy-AM"/>
        </w:rPr>
        <w:lastRenderedPageBreak/>
        <w:t>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1465B4B9" w14:textId="77777777" w:rsidR="00E27862" w:rsidRPr="00FE69FB" w:rsidRDefault="00E27862" w:rsidP="00E27862">
      <w:pPr>
        <w:ind w:firstLine="720"/>
        <w:jc w:val="both"/>
        <w:rPr>
          <w:rFonts w:ascii="GHEA Grapalat" w:hAnsi="GHEA Grapalat" w:cs="Sylfaen"/>
          <w:sz w:val="20"/>
          <w:lang w:val="hy-AM"/>
        </w:rPr>
      </w:pPr>
    </w:p>
    <w:tbl>
      <w:tblPr>
        <w:tblStyle w:val="aff2"/>
        <w:tblW w:w="0" w:type="auto"/>
        <w:jc w:val="center"/>
        <w:tblLook w:val="04A0" w:firstRow="1" w:lastRow="0" w:firstColumn="1" w:lastColumn="0" w:noHBand="0" w:noVBand="1"/>
      </w:tblPr>
      <w:tblGrid>
        <w:gridCol w:w="709"/>
        <w:gridCol w:w="4553"/>
        <w:gridCol w:w="3012"/>
      </w:tblGrid>
      <w:tr w:rsidR="00E27862" w14:paraId="480D9DC4"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E4EA" w14:textId="77777777" w:rsidR="00E27862" w:rsidRDefault="00E27862" w:rsidP="00C339E6">
            <w:pPr>
              <w:pStyle w:val="af4"/>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4B854" w14:textId="77777777" w:rsidR="00E27862" w:rsidRDefault="00E27862" w:rsidP="00C339E6">
            <w:pPr>
              <w:pStyle w:val="af4"/>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047C2" w14:textId="77777777" w:rsidR="00E27862" w:rsidRDefault="00E27862" w:rsidP="00C339E6">
            <w:pPr>
              <w:pStyle w:val="af4"/>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E27862" w14:paraId="4EA9AE13"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A3C32" w14:textId="77777777" w:rsidR="00E27862" w:rsidRDefault="00E27862" w:rsidP="00C339E6">
            <w:pPr>
              <w:pStyle w:val="af4"/>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43BC0" w14:textId="77777777" w:rsidR="00E27862" w:rsidRDefault="00E27862" w:rsidP="00C339E6">
            <w:pPr>
              <w:pStyle w:val="af4"/>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54309" w14:textId="77777777" w:rsidR="00E27862" w:rsidRDefault="00E27862" w:rsidP="00C339E6">
            <w:pPr>
              <w:pStyle w:val="af4"/>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E27862" w14:paraId="71AF74E0"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87E7D7" w14:textId="77777777" w:rsidR="00E27862" w:rsidRDefault="00E27862" w:rsidP="00C339E6">
            <w:pPr>
              <w:pStyle w:val="af4"/>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61440" w14:textId="77777777" w:rsidR="00E27862" w:rsidRDefault="00E27862" w:rsidP="00C339E6">
            <w:pPr>
              <w:pStyle w:val="af4"/>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3995E" w14:textId="77777777" w:rsidR="00E27862" w:rsidRDefault="00E27862" w:rsidP="00C339E6">
            <w:pPr>
              <w:pStyle w:val="af4"/>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E27862" w14:paraId="427615AD"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23AB62" w14:textId="77777777" w:rsidR="00E27862" w:rsidRDefault="00E27862" w:rsidP="00C339E6">
            <w:pPr>
              <w:pStyle w:val="af4"/>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2D21A" w14:textId="77777777" w:rsidR="00E27862" w:rsidRDefault="00E27862" w:rsidP="00C339E6">
            <w:pPr>
              <w:pStyle w:val="af4"/>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300E4" w14:textId="77777777" w:rsidR="00E27862" w:rsidRDefault="00E27862" w:rsidP="00C339E6">
            <w:pPr>
              <w:pStyle w:val="af4"/>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2FA87FB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Pr>
          <w:rFonts w:ascii="GHEA Grapalat" w:hAnsi="GHEA Grapalat" w:cs="Sylfaen"/>
          <w:sz w:val="20"/>
          <w:lang w:val="hy-AM"/>
        </w:rPr>
        <w:t>ն ամբողջությամբ և պատշաճ՝ պայմանագրով սահմանված պահանջներին համապատասխան</w:t>
      </w:r>
      <w:r w:rsidRPr="00F566BF">
        <w:rPr>
          <w:rFonts w:ascii="GHEA Grapalat" w:hAnsi="GHEA Grapalat" w:cs="Sylfaen"/>
          <w:sz w:val="20"/>
          <w:lang w:val="hy-AM"/>
        </w:rPr>
        <w:t xml:space="preserve">  կատարելուց։</w:t>
      </w:r>
    </w:p>
    <w:p w14:paraId="7AC77837" w14:textId="77777777" w:rsidR="007678FA" w:rsidRPr="00F566BF" w:rsidRDefault="007678FA" w:rsidP="007678FA">
      <w:pPr>
        <w:ind w:firstLine="720"/>
        <w:jc w:val="both"/>
        <w:rPr>
          <w:rFonts w:ascii="GHEA Grapalat" w:hAnsi="GHEA Grapalat" w:cs="Sylfaen"/>
          <w:sz w:val="20"/>
          <w:lang w:val="hy-AM"/>
        </w:rPr>
      </w:pPr>
    </w:p>
    <w:p w14:paraId="515BC180"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6. ԱՆՀԱՂԹԱՀԱՐԵԼԻ ՈՒԺԻ ԱԶԴԵՑՈՒԹՅՈՒՆ</w:t>
      </w:r>
      <w:r w:rsidRPr="00F566BF">
        <w:rPr>
          <w:rFonts w:ascii="GHEA Grapalat" w:hAnsi="GHEA Grapalat" w:cs="Sylfaen"/>
          <w:sz w:val="20"/>
          <w:lang w:val="hy-AM"/>
        </w:rPr>
        <w:t xml:space="preserve"> </w:t>
      </w:r>
      <w:r w:rsidRPr="00F566BF">
        <w:rPr>
          <w:rFonts w:ascii="GHEA Grapalat" w:hAnsi="GHEA Grapalat" w:cs="Times Armenian"/>
          <w:b/>
          <w:sz w:val="20"/>
          <w:lang w:val="hy-AM"/>
        </w:rPr>
        <w:t>(</w:t>
      </w:r>
      <w:r w:rsidRPr="00F566BF">
        <w:rPr>
          <w:rFonts w:ascii="GHEA Grapalat" w:hAnsi="GHEA Grapalat" w:cs="Sylfaen"/>
          <w:b/>
          <w:sz w:val="20"/>
          <w:lang w:val="hy-AM"/>
        </w:rPr>
        <w:t>ՖՈՐՍ</w:t>
      </w:r>
      <w:r w:rsidRPr="00F566BF">
        <w:rPr>
          <w:rFonts w:ascii="GHEA Grapalat" w:hAnsi="GHEA Grapalat" w:cs="Times Armenian"/>
          <w:b/>
          <w:sz w:val="20"/>
          <w:lang w:val="hy-AM"/>
        </w:rPr>
        <w:t>-</w:t>
      </w:r>
      <w:r w:rsidRPr="00F566BF">
        <w:rPr>
          <w:rFonts w:ascii="GHEA Grapalat" w:hAnsi="GHEA Grapalat" w:cs="Sylfaen"/>
          <w:b/>
          <w:sz w:val="20"/>
          <w:lang w:val="hy-AM"/>
        </w:rPr>
        <w:t>ՄԱԺՈՐ</w:t>
      </w:r>
      <w:r w:rsidRPr="00F566BF">
        <w:rPr>
          <w:rFonts w:ascii="GHEA Grapalat" w:hAnsi="GHEA Grapalat"/>
          <w:b/>
          <w:sz w:val="20"/>
          <w:lang w:val="hy-AM"/>
        </w:rPr>
        <w:t>)</w:t>
      </w:r>
    </w:p>
    <w:p w14:paraId="481B3E84"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կնքված</w:t>
      </w:r>
      <w:r w:rsidRPr="00F566BF">
        <w:rPr>
          <w:rFonts w:ascii="GHEA Grapalat" w:hAnsi="GHEA Grapalat" w:cs="Times Armenian"/>
          <w:sz w:val="20"/>
          <w:lang w:val="hy-AM"/>
        </w:rPr>
        <w:t xml:space="preserve"> հ</w:t>
      </w:r>
      <w:r w:rsidRPr="00F566BF">
        <w:rPr>
          <w:rFonts w:ascii="GHEA Grapalat" w:hAnsi="GHEA Grapalat" w:cs="Sylfaen"/>
          <w:sz w:val="20"/>
          <w:lang w:val="hy-AM"/>
        </w:rPr>
        <w:t>ամաձայնագրերով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ամբողջությամբ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մասնակիորեն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չկատարելու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ազատվում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պատասխանատվությունից</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դա</w:t>
      </w:r>
      <w:r w:rsidRPr="00F566BF">
        <w:rPr>
          <w:rFonts w:ascii="GHEA Grapalat" w:hAnsi="GHEA Grapalat" w:cs="Times Armenian"/>
          <w:sz w:val="20"/>
          <w:lang w:val="hy-AM"/>
        </w:rPr>
        <w:t xml:space="preserve"> </w:t>
      </w:r>
      <w:r w:rsidRPr="00F566BF">
        <w:rPr>
          <w:rFonts w:ascii="GHEA Grapalat" w:hAnsi="GHEA Grapalat" w:cs="Sylfaen"/>
          <w:sz w:val="20"/>
          <w:lang w:val="hy-AM"/>
        </w:rPr>
        <w:t>եղել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անհաղթահարելի</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հետևանքով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ծագել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հետո</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կողմերը</w:t>
      </w:r>
      <w:r w:rsidRPr="00F566BF">
        <w:rPr>
          <w:rFonts w:ascii="GHEA Grapalat" w:hAnsi="GHEA Grapalat" w:cs="Times Armenian"/>
          <w:sz w:val="20"/>
          <w:lang w:val="hy-AM"/>
        </w:rPr>
        <w:t xml:space="preserve"> </w:t>
      </w:r>
      <w:r w:rsidRPr="00F566BF">
        <w:rPr>
          <w:rFonts w:ascii="GHEA Grapalat" w:hAnsi="GHEA Grapalat" w:cs="Sylfaen"/>
          <w:sz w:val="20"/>
          <w:lang w:val="hy-AM"/>
        </w:rPr>
        <w:t>չէին</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կանխատեսել</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կանխարգելել։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Այդպիսի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իրավիճակներ</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երկրաշարժը</w:t>
      </w:r>
      <w:r w:rsidRPr="00F566BF">
        <w:rPr>
          <w:rFonts w:ascii="GHEA Grapalat" w:hAnsi="GHEA Grapalat" w:cs="Times Armenian"/>
          <w:sz w:val="20"/>
          <w:lang w:val="hy-AM"/>
        </w:rPr>
        <w:t xml:space="preserve">, </w:t>
      </w:r>
      <w:r w:rsidRPr="00F566BF">
        <w:rPr>
          <w:rFonts w:ascii="GHEA Grapalat" w:hAnsi="GHEA Grapalat" w:cs="Sylfaen"/>
          <w:sz w:val="20"/>
          <w:lang w:val="hy-AM"/>
        </w:rPr>
        <w:t>ջրհեղեղը</w:t>
      </w:r>
      <w:r w:rsidRPr="00F566BF">
        <w:rPr>
          <w:rFonts w:ascii="GHEA Grapalat" w:hAnsi="GHEA Grapalat" w:cs="Times Armenian"/>
          <w:sz w:val="20"/>
          <w:lang w:val="hy-AM"/>
        </w:rPr>
        <w:t xml:space="preserve">, </w:t>
      </w:r>
      <w:r w:rsidRPr="00F566BF">
        <w:rPr>
          <w:rFonts w:ascii="GHEA Grapalat" w:hAnsi="GHEA Grapalat" w:cs="Sylfaen"/>
          <w:sz w:val="20"/>
          <w:lang w:val="hy-AM"/>
        </w:rPr>
        <w:t>հրդեհը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պատերազմը</w:t>
      </w:r>
      <w:r w:rsidRPr="00F566BF">
        <w:rPr>
          <w:rFonts w:ascii="GHEA Grapalat" w:hAnsi="GHEA Grapalat" w:cs="Times Armenian"/>
          <w:sz w:val="20"/>
          <w:lang w:val="hy-AM"/>
        </w:rPr>
        <w:t xml:space="preserve">, </w:t>
      </w:r>
      <w:r w:rsidRPr="00F566BF">
        <w:rPr>
          <w:rFonts w:ascii="GHEA Grapalat" w:hAnsi="GHEA Grapalat" w:cs="Sylfaen"/>
          <w:sz w:val="20"/>
          <w:lang w:val="hy-AM"/>
        </w:rPr>
        <w:t>ռազմական</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դրություն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հայտարարելը</w:t>
      </w:r>
      <w:r w:rsidRPr="00F566BF">
        <w:rPr>
          <w:rFonts w:ascii="GHEA Grapalat" w:hAnsi="GHEA Grapalat" w:cs="Times Armenian"/>
          <w:sz w:val="20"/>
          <w:lang w:val="hy-AM"/>
        </w:rPr>
        <w:t xml:space="preserve">, </w:t>
      </w:r>
      <w:r w:rsidRPr="00F566BF">
        <w:rPr>
          <w:rFonts w:ascii="GHEA Grapalat" w:hAnsi="GHEA Grapalat" w:cs="Sylfaen"/>
          <w:sz w:val="20"/>
          <w:lang w:val="hy-AM"/>
        </w:rPr>
        <w:t>քաղաքական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հուզումները</w:t>
      </w:r>
      <w:r w:rsidRPr="00F566BF">
        <w:rPr>
          <w:rFonts w:ascii="GHEA Grapalat" w:hAnsi="GHEA Grapalat"/>
          <w:sz w:val="20"/>
          <w:lang w:val="hy-AM"/>
        </w:rPr>
        <w:t xml:space="preserve">, </w:t>
      </w:r>
      <w:r w:rsidRPr="00F566BF">
        <w:rPr>
          <w:rFonts w:ascii="GHEA Grapalat" w:hAnsi="GHEA Grapalat" w:cs="Sylfaen"/>
          <w:sz w:val="20"/>
          <w:lang w:val="hy-AM"/>
        </w:rPr>
        <w:t>գործադուլները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հաղորդակցության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դադարեցումը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պետական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մարմինների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ակտերը</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այլն</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անհնարին</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դարձնում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շարունակվում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3 (</w:t>
      </w:r>
      <w:r w:rsidRPr="00F566BF">
        <w:rPr>
          <w:rFonts w:ascii="GHEA Grapalat" w:hAnsi="GHEA Grapalat" w:cs="Sylfaen"/>
          <w:sz w:val="20"/>
          <w:lang w:val="hy-AM"/>
        </w:rPr>
        <w:t>երեք</w:t>
      </w:r>
      <w:r w:rsidRPr="00F566BF">
        <w:rPr>
          <w:rFonts w:ascii="GHEA Grapalat" w:hAnsi="GHEA Grapalat" w:cs="Times Armenian"/>
          <w:sz w:val="20"/>
          <w:lang w:val="hy-AM"/>
        </w:rPr>
        <w:t xml:space="preserve">) </w:t>
      </w:r>
      <w:r w:rsidRPr="00F566BF">
        <w:rPr>
          <w:rFonts w:ascii="GHEA Grapalat" w:hAnsi="GHEA Grapalat" w:cs="Sylfaen"/>
          <w:sz w:val="20"/>
          <w:lang w:val="hy-AM"/>
        </w:rPr>
        <w:t>ամսից</w:t>
      </w:r>
      <w:r w:rsidRPr="00F566BF">
        <w:rPr>
          <w:rFonts w:ascii="GHEA Grapalat" w:hAnsi="GHEA Grapalat" w:cs="Times Armenian"/>
          <w:sz w:val="20"/>
          <w:lang w:val="hy-AM"/>
        </w:rPr>
        <w:t xml:space="preserve"> </w:t>
      </w:r>
      <w:r w:rsidRPr="00F566BF">
        <w:rPr>
          <w:rFonts w:ascii="GHEA Grapalat" w:hAnsi="GHEA Grapalat" w:cs="Sylfaen"/>
          <w:sz w:val="20"/>
          <w:lang w:val="hy-AM"/>
        </w:rPr>
        <w:t>ավելի</w:t>
      </w:r>
      <w:r w:rsidRPr="00F566BF">
        <w:rPr>
          <w:rFonts w:ascii="GHEA Grapalat" w:hAnsi="GHEA Grapalat" w:cs="Times Armenian"/>
          <w:sz w:val="20"/>
          <w:lang w:val="hy-AM"/>
        </w:rPr>
        <w:t xml:space="preserve">, </w:t>
      </w:r>
      <w:r w:rsidRPr="00F566BF">
        <w:rPr>
          <w:rFonts w:ascii="GHEA Grapalat" w:hAnsi="GHEA Grapalat" w:cs="Sylfaen"/>
          <w:sz w:val="20"/>
          <w:lang w:val="hy-AM"/>
        </w:rPr>
        <w:t>ապա</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նախապես</w:t>
      </w:r>
      <w:r w:rsidRPr="00F566BF">
        <w:rPr>
          <w:rFonts w:ascii="GHEA Grapalat" w:hAnsi="GHEA Grapalat" w:cs="Times Armenian"/>
          <w:sz w:val="20"/>
          <w:lang w:val="hy-AM"/>
        </w:rPr>
        <w:t xml:space="preserve"> </w:t>
      </w:r>
      <w:r w:rsidRPr="00F566BF">
        <w:rPr>
          <w:rFonts w:ascii="GHEA Grapalat" w:hAnsi="GHEA Grapalat" w:cs="Sylfaen"/>
          <w:sz w:val="20"/>
          <w:lang w:val="hy-AM"/>
        </w:rPr>
        <w:t>տեղյակ</w:t>
      </w:r>
      <w:r w:rsidRPr="00F566BF">
        <w:rPr>
          <w:rFonts w:ascii="GHEA Grapalat" w:hAnsi="GHEA Grapalat" w:cs="Times Armenian"/>
          <w:sz w:val="20"/>
          <w:lang w:val="hy-AM"/>
        </w:rPr>
        <w:t xml:space="preserve"> </w:t>
      </w:r>
      <w:r w:rsidRPr="00F566BF">
        <w:rPr>
          <w:rFonts w:ascii="GHEA Grapalat" w:hAnsi="GHEA Grapalat" w:cs="Sylfaen"/>
          <w:sz w:val="20"/>
          <w:lang w:val="hy-AM"/>
        </w:rPr>
        <w:t>պահելով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w:t>
      </w:r>
    </w:p>
    <w:p w14:paraId="583A20D3" w14:textId="77777777" w:rsidR="007678FA" w:rsidRPr="00F566BF" w:rsidRDefault="007678FA" w:rsidP="007678FA">
      <w:pPr>
        <w:ind w:firstLine="720"/>
        <w:jc w:val="both"/>
        <w:rPr>
          <w:rFonts w:ascii="GHEA Grapalat" w:hAnsi="GHEA Grapalat" w:cs="Sylfaen"/>
          <w:sz w:val="20"/>
          <w:lang w:val="hy-AM"/>
        </w:rPr>
      </w:pPr>
    </w:p>
    <w:p w14:paraId="490A1472"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7. ԱՅԼ ՊԱՅՄԱՆՆԵՐ</w:t>
      </w:r>
    </w:p>
    <w:p w14:paraId="22BF326E"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7.1 Պ</w:t>
      </w:r>
      <w:r w:rsidRPr="00F566BF">
        <w:rPr>
          <w:rFonts w:ascii="GHEA Grapalat" w:hAnsi="GHEA Grapalat" w:cs="Sylfaen"/>
          <w:sz w:val="20"/>
          <w:lang w:val="hy-AM"/>
        </w:rPr>
        <w:t>այմանագիրն</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մեջ</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մտնում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ստորագրման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պահից և գործում է մինչև</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 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ստանձնած</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ողջ</w:t>
      </w:r>
      <w:r w:rsidRPr="00F566BF">
        <w:rPr>
          <w:rFonts w:ascii="GHEA Grapalat" w:hAnsi="GHEA Grapalat" w:cs="Times Armenian"/>
          <w:sz w:val="20"/>
          <w:lang w:val="hy-AM"/>
        </w:rPr>
        <w:t xml:space="preserve"> </w:t>
      </w:r>
      <w:r w:rsidRPr="00F566BF">
        <w:rPr>
          <w:rFonts w:ascii="GHEA Grapalat" w:hAnsi="GHEA Grapalat" w:cs="Sylfaen"/>
          <w:sz w:val="20"/>
          <w:lang w:val="hy-AM"/>
        </w:rPr>
        <w:t>ծավալով</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C433B1D"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7.2 Պ</w:t>
      </w:r>
      <w:r w:rsidRPr="00F566BF">
        <w:rPr>
          <w:rFonts w:ascii="GHEA Grapalat" w:hAnsi="GHEA Grapalat" w:cs="Sylfaen"/>
          <w:sz w:val="20"/>
          <w:lang w:val="hy-AM"/>
        </w:rPr>
        <w:t>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հակընդդեմ</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հաշվանցով</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կնիքով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հաստատված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փոխանցվել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անձի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պարտապան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A3F91A5"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4DC4">
        <w:rPr>
          <w:rFonts w:ascii="GHEA Grapalat" w:hAnsi="GHEA Grapalat"/>
          <w:sz w:val="20"/>
          <w:lang w:val="hy-AM"/>
        </w:rPr>
        <w:t xml:space="preserve">ում է </w:t>
      </w:r>
      <w:r w:rsidRPr="00F566B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F566BF" w:rsidRDefault="007678FA" w:rsidP="007678FA">
      <w:pPr>
        <w:tabs>
          <w:tab w:val="left" w:pos="1276"/>
        </w:tabs>
        <w:ind w:firstLine="720"/>
        <w:jc w:val="both"/>
        <w:rPr>
          <w:rFonts w:ascii="GHEA Grapalat" w:hAnsi="GHEA Grapalat" w:cs="Sylfaen"/>
          <w:sz w:val="20"/>
          <w:lang w:val="hy-AM"/>
        </w:rPr>
      </w:pPr>
      <w:r w:rsidRPr="00F566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7.5 </w:t>
      </w:r>
      <w:r w:rsidRPr="00F566BF">
        <w:rPr>
          <w:rFonts w:ascii="GHEA Grapalat" w:hAnsi="GHEA Grapalat" w:cs="Sylfaen"/>
          <w:sz w:val="20"/>
          <w:lang w:val="hy-AM"/>
        </w:rPr>
        <w:t>Պայմանագրում</w:t>
      </w:r>
      <w:r w:rsidRPr="00F566BF">
        <w:rPr>
          <w:rFonts w:ascii="GHEA Grapalat" w:hAnsi="GHEA Grapalat" w:cs="Times Armenian"/>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լրացումներ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միայն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փոխադարձ</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համաձայնագիր</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կհանդիսանա</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sz w:val="20"/>
          <w:lang w:val="hy-AM"/>
        </w:rPr>
        <w:t>։</w:t>
      </w:r>
    </w:p>
    <w:p w14:paraId="0D0497E6" w14:textId="77777777" w:rsidR="007678FA" w:rsidRPr="00F566BF" w:rsidRDefault="007678FA" w:rsidP="007678FA">
      <w:pPr>
        <w:jc w:val="both"/>
        <w:rPr>
          <w:rFonts w:ascii="GHEA Grapalat" w:hAnsi="GHEA Grapalat"/>
          <w:sz w:val="20"/>
          <w:lang w:val="hy-AM"/>
        </w:rPr>
      </w:pPr>
      <w:r w:rsidRPr="00F566B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F566BF">
        <w:rPr>
          <w:rFonts w:ascii="GHEA Grapalat" w:hAnsi="GHEA Grapalat"/>
          <w:sz w:val="20"/>
          <w:lang w:val="hy-AM"/>
        </w:rPr>
        <w:lastRenderedPageBreak/>
        <w:t xml:space="preserve">որոնք հանգեցնում են գնվող ծառայության ծավալների կամ </w:t>
      </w:r>
      <w:r w:rsidRPr="00F566BF">
        <w:rPr>
          <w:rFonts w:ascii="GHEA Grapalat" w:hAnsi="GHEA Grapalat" w:cs="Sylfaen"/>
          <w:sz w:val="20"/>
          <w:lang w:val="hy-AM"/>
        </w:rPr>
        <w:t xml:space="preserve">ձեռք բերվող ծառայության միավորի գնի </w:t>
      </w:r>
      <w:r w:rsidRPr="00F566BF">
        <w:rPr>
          <w:rFonts w:ascii="GHEA Grapalat" w:hAnsi="GHEA Grapalat" w:cs="Times Armenian"/>
          <w:sz w:val="20"/>
          <w:lang w:val="hy-AM"/>
        </w:rPr>
        <w:t xml:space="preserve"> </w:t>
      </w:r>
      <w:r w:rsidRPr="00F566BF">
        <w:rPr>
          <w:rFonts w:ascii="GHEA Grapalat" w:hAnsi="GHEA Grapalat"/>
          <w:sz w:val="20"/>
          <w:lang w:val="hy-AM"/>
        </w:rPr>
        <w:t>կամ պայմանագրի գնի արհեստական փոփոխման։</w:t>
      </w:r>
    </w:p>
    <w:p w14:paraId="04440296" w14:textId="77777777" w:rsidR="007678FA" w:rsidRPr="00F566BF" w:rsidRDefault="007678FA" w:rsidP="007678FA">
      <w:pPr>
        <w:tabs>
          <w:tab w:val="left" w:pos="1276"/>
        </w:tabs>
        <w:ind w:firstLine="720"/>
        <w:jc w:val="both"/>
        <w:rPr>
          <w:rFonts w:ascii="GHEA Grapalat" w:hAnsi="GHEA Grapalat" w:cs="Times Armenian"/>
          <w:sz w:val="20"/>
          <w:lang w:val="hy-AM"/>
        </w:rPr>
      </w:pPr>
      <w:r w:rsidRPr="00F566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F566BF" w:rsidRDefault="007678FA" w:rsidP="007678FA">
      <w:pPr>
        <w:tabs>
          <w:tab w:val="left" w:pos="1276"/>
        </w:tabs>
        <w:ind w:firstLine="720"/>
        <w:jc w:val="both"/>
        <w:rPr>
          <w:rFonts w:ascii="GHEA Grapalat" w:hAnsi="GHEA Grapalat"/>
          <w:sz w:val="20"/>
          <w:lang w:val="hy-AM"/>
        </w:rPr>
      </w:pPr>
      <w:r w:rsidRPr="00F566BF">
        <w:rPr>
          <w:rFonts w:ascii="GHEA Grapalat" w:hAnsi="GHEA Grapalat"/>
          <w:sz w:val="20"/>
          <w:lang w:val="pt-BR"/>
        </w:rPr>
        <w:t>7.6 Եթե պայմանագիրն  իրականացվ</w:t>
      </w:r>
      <w:r w:rsidRPr="00F566BF">
        <w:rPr>
          <w:rFonts w:ascii="GHEA Grapalat" w:hAnsi="GHEA Grapalat"/>
          <w:sz w:val="20"/>
          <w:lang w:val="hy-AM"/>
        </w:rPr>
        <w:t>ում է</w:t>
      </w:r>
      <w:r w:rsidRPr="00F566BF">
        <w:rPr>
          <w:rFonts w:ascii="GHEA Grapalat" w:hAnsi="GHEA Grapalat"/>
          <w:sz w:val="20"/>
          <w:lang w:val="pt-BR"/>
        </w:rPr>
        <w:t xml:space="preserve"> գործակալության պայմանագիր կնքելու միջոցով</w:t>
      </w:r>
    </w:p>
    <w:p w14:paraId="3F022A2F"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hy-AM"/>
        </w:rPr>
        <w:t>1)</w:t>
      </w:r>
      <w:r w:rsidRPr="00F566BF">
        <w:rPr>
          <w:rFonts w:ascii="GHEA Grapalat" w:hAnsi="GHEA Grapalat"/>
          <w:sz w:val="20"/>
          <w:lang w:val="pt-BR"/>
        </w:rPr>
        <w:t xml:space="preserve"> </w:t>
      </w:r>
      <w:r w:rsidRPr="00F566BF">
        <w:rPr>
          <w:rFonts w:ascii="GHEA Grapalat" w:hAnsi="GHEA Grapalat"/>
          <w:sz w:val="20"/>
          <w:lang w:val="hy-AM"/>
        </w:rPr>
        <w:t>Կատարողը</w:t>
      </w:r>
      <w:r w:rsidRPr="00F566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 xml:space="preserve">2) պայմանագրի կատարման ընթացքում գործակալի փոփոխման դեպքում </w:t>
      </w:r>
      <w:r w:rsidRPr="00F566BF">
        <w:rPr>
          <w:rFonts w:ascii="GHEA Grapalat" w:hAnsi="GHEA Grapalat"/>
          <w:sz w:val="20"/>
          <w:lang w:val="hy-AM"/>
        </w:rPr>
        <w:t>Կատարող</w:t>
      </w:r>
      <w:r w:rsidRPr="00F566BF">
        <w:rPr>
          <w:rFonts w:ascii="GHEA Grapalat" w:hAnsi="GHEA Grapalat"/>
          <w:sz w:val="20"/>
          <w:lang w:val="pt-BR"/>
        </w:rPr>
        <w:t xml:space="preserve">ը գրավոր տեղեկացնում է </w:t>
      </w:r>
      <w:r w:rsidRPr="00F566BF">
        <w:rPr>
          <w:rFonts w:ascii="GHEA Grapalat" w:hAnsi="GHEA Grapalat"/>
          <w:sz w:val="20"/>
          <w:lang w:val="hy-AM"/>
        </w:rPr>
        <w:t>Պ</w:t>
      </w:r>
      <w:r w:rsidRPr="00F566B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7B297E">
        <w:rPr>
          <w:rFonts w:ascii="GHEA Grapalat" w:hAnsi="GHEA Grapalat"/>
          <w:sz w:val="22"/>
          <w:szCs w:val="22"/>
          <w:vertAlign w:val="superscript"/>
          <w:lang w:val="hy-AM"/>
        </w:rPr>
        <w:t>23</w:t>
      </w:r>
      <w:r w:rsidRPr="00F566BF">
        <w:rPr>
          <w:rStyle w:val="af6"/>
          <w:rFonts w:ascii="GHEA Grapalat" w:hAnsi="GHEA Grapalat"/>
          <w:color w:val="FFFFFF"/>
          <w:sz w:val="20"/>
          <w:lang w:val="pt-BR"/>
        </w:rPr>
        <w:footnoteReference w:id="11"/>
      </w:r>
    </w:p>
    <w:p w14:paraId="4E63C041"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Pr>
          <w:rFonts w:ascii="GHEA Grapalat" w:hAnsi="GHEA Grapalat"/>
          <w:sz w:val="20"/>
          <w:vertAlign w:val="superscript"/>
          <w:lang w:val="hy-AM"/>
        </w:rPr>
        <w:t>24</w:t>
      </w:r>
      <w:r w:rsidRPr="00F566BF">
        <w:rPr>
          <w:rStyle w:val="af6"/>
          <w:rFonts w:ascii="GHEA Grapalat" w:hAnsi="GHEA Grapalat"/>
          <w:color w:val="FFFFFF"/>
          <w:sz w:val="20"/>
          <w:lang w:val="pt-BR"/>
        </w:rPr>
        <w:footnoteReference w:id="12"/>
      </w:r>
    </w:p>
    <w:p w14:paraId="63D364B6" w14:textId="6FC613FD"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cs="Times Armenian"/>
          <w:sz w:val="20"/>
          <w:lang w:val="pt-BR"/>
        </w:rPr>
        <w:t>7.8 Ծառայության</w:t>
      </w:r>
      <w:r w:rsidRPr="00F566BF">
        <w:rPr>
          <w:rFonts w:ascii="GHEA Grapalat" w:hAnsi="GHEA Grapalat" w:cs="Times Armenian"/>
          <w:sz w:val="20"/>
          <w:lang w:val="hy-AM"/>
        </w:rPr>
        <w:t xml:space="preserve"> </w:t>
      </w:r>
      <w:r w:rsidRPr="00F566BF">
        <w:rPr>
          <w:rFonts w:ascii="GHEA Grapalat" w:hAnsi="GHEA Grapalat" w:cs="Times Armenian"/>
          <w:sz w:val="20"/>
        </w:rPr>
        <w:t>մատուց</w:t>
      </w:r>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մինչև</w:t>
      </w:r>
      <w:r w:rsidRPr="00F566BF">
        <w:rPr>
          <w:rFonts w:ascii="GHEA Grapalat" w:hAnsi="GHEA Grapalat" w:cs="Times Armenian"/>
          <w:sz w:val="20"/>
          <w:lang w:val="hy-AM"/>
        </w:rPr>
        <w:t xml:space="preserve"> պայմանագրով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լրանալը</w:t>
      </w:r>
      <w:r w:rsidRPr="00F566BF">
        <w:rPr>
          <w:rFonts w:ascii="GHEA Grapalat" w:hAnsi="GHEA Grapalat" w:cs="Sylfaen"/>
          <w:sz w:val="20"/>
          <w:lang w:val="pt-BR"/>
        </w:rPr>
        <w:t>`</w:t>
      </w:r>
      <w:r w:rsidRPr="00F566BF">
        <w:rPr>
          <w:rFonts w:ascii="GHEA Grapalat" w:hAnsi="GHEA Grapalat" w:cs="Times Armenian"/>
          <w:sz w:val="20"/>
          <w:lang w:val="hy-AM"/>
        </w:rPr>
        <w:t xml:space="preserve"> </w:t>
      </w:r>
      <w:r w:rsidRPr="00F566BF">
        <w:rPr>
          <w:rFonts w:ascii="GHEA Grapalat" w:hAnsi="GHEA Grapalat" w:cs="Times Armenian"/>
          <w:sz w:val="20"/>
        </w:rPr>
        <w:t>Կատարող</w:t>
      </w:r>
      <w:r w:rsidRPr="00F566BF">
        <w:rPr>
          <w:rFonts w:ascii="GHEA Grapalat" w:hAnsi="GHEA Grapalat" w:cs="Sylfaen"/>
          <w:sz w:val="20"/>
        </w:rPr>
        <w:t>ի</w:t>
      </w:r>
      <w:r w:rsidRPr="00F566BF">
        <w:rPr>
          <w:rFonts w:ascii="GHEA Grapalat" w:hAnsi="GHEA Grapalat" w:cs="Times Armenian"/>
          <w:sz w:val="20"/>
          <w:lang w:val="hy-AM"/>
        </w:rPr>
        <w:t xml:space="preserve"> </w:t>
      </w:r>
      <w:r w:rsidR="00670CEB">
        <w:rPr>
          <w:rFonts w:ascii="GHEA Grapalat" w:hAnsi="GHEA Grapalat" w:cs="Times Armenian"/>
          <w:sz w:val="20"/>
          <w:lang w:val="hy-AM"/>
        </w:rPr>
        <w:t>գրավոր առաջարկի</w:t>
      </w:r>
      <w:r w:rsidR="00ED004F">
        <w:rPr>
          <w:rFonts w:ascii="GHEA Grapalat" w:hAnsi="GHEA Grapalat" w:cs="Times Armenian"/>
          <w:sz w:val="20"/>
          <w:lang w:val="hy-AM"/>
        </w:rPr>
        <w:t xml:space="preserve"> </w:t>
      </w:r>
      <w:r w:rsidRPr="00F566BF">
        <w:rPr>
          <w:rFonts w:ascii="GHEA Grapalat" w:hAnsi="GHEA Grapalat" w:cs="Sylfaen"/>
          <w:sz w:val="20"/>
          <w:lang w:val="hy-AM"/>
        </w:rPr>
        <w:t>առկայության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պայմանով</w:t>
      </w:r>
      <w:r w:rsidRPr="00F566BF">
        <w:rPr>
          <w:rFonts w:ascii="GHEA Grapalat" w:hAnsi="GHEA Grapalat" w:cs="Times Armenian"/>
          <w:sz w:val="20"/>
          <w:lang w:val="hy-AM"/>
        </w:rPr>
        <w:t xml:space="preserve">, </w:t>
      </w:r>
      <w:r w:rsidRPr="00F566BF">
        <w:rPr>
          <w:rFonts w:ascii="GHEA Grapalat" w:hAnsi="GHEA Grapalat" w:cs="Sylfaen"/>
          <w:sz w:val="20"/>
          <w:lang w:val="hy-AM"/>
        </w:rPr>
        <w:t>որ</w:t>
      </w:r>
      <w:r w:rsidRPr="00F566BF">
        <w:rPr>
          <w:rFonts w:ascii="GHEA Grapalat" w:hAnsi="GHEA Grapalat" w:cs="Sylfaen"/>
          <w:sz w:val="20"/>
          <w:lang w:val="pt-BR"/>
        </w:rPr>
        <w:t xml:space="preserve"> </w:t>
      </w:r>
      <w:r w:rsidRPr="00F566BF">
        <w:rPr>
          <w:rFonts w:ascii="GHEA Grapalat" w:hAnsi="GHEA Grapalat"/>
          <w:sz w:val="20"/>
          <w:lang w:val="hy-AM"/>
        </w:rPr>
        <w:t>Պատվիրատուի</w:t>
      </w:r>
      <w:r w:rsidRPr="00F566BF">
        <w:rPr>
          <w:rFonts w:ascii="GHEA Grapalat" w:hAnsi="GHEA Grapalat" w:cs="Times Armenian"/>
          <w:sz w:val="20"/>
          <w:lang w:val="hy-AM"/>
        </w:rPr>
        <w:t xml:space="preserve"> </w:t>
      </w:r>
      <w:r w:rsidR="00670CEB">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Times Armenian"/>
          <w:sz w:val="20"/>
        </w:rPr>
        <w:t>ծառայության</w:t>
      </w:r>
      <w:r w:rsidRPr="00F566BF">
        <w:rPr>
          <w:rFonts w:ascii="GHEA Grapalat" w:hAnsi="GHEA Grapalat" w:cs="Times Armenian"/>
          <w:sz w:val="20"/>
          <w:lang w:val="hy-AM"/>
        </w:rPr>
        <w:t xml:space="preserve"> </w:t>
      </w:r>
      <w:r w:rsidR="00670CEB">
        <w:rPr>
          <w:rFonts w:ascii="GHEA Grapalat" w:hAnsi="GHEA Grapalat" w:cs="Sylfaen"/>
          <w:sz w:val="20"/>
          <w:lang w:val="hy-AM"/>
        </w:rPr>
        <w:t>մատուցման</w:t>
      </w:r>
      <w:r w:rsidR="00670CEB" w:rsidRPr="00F566BF">
        <w:rPr>
          <w:rFonts w:ascii="GHEA Grapalat" w:hAnsi="GHEA Grapalat" w:cs="Times Armenian"/>
          <w:sz w:val="20"/>
          <w:lang w:val="hy-AM"/>
        </w:rPr>
        <w:t xml:space="preserve"> </w:t>
      </w:r>
      <w:r w:rsidRPr="00F566BF">
        <w:rPr>
          <w:rFonts w:ascii="GHEA Grapalat" w:hAnsi="GHEA Grapalat" w:cs="Sylfaen"/>
          <w:sz w:val="20"/>
          <w:lang w:val="hy-AM"/>
        </w:rPr>
        <w:t>պահանջը</w:t>
      </w:r>
      <w:r w:rsidR="00670CEB">
        <w:rPr>
          <w:rFonts w:ascii="GHEA Grapalat" w:hAnsi="GHEA Grapalat" w:cs="Sylfaen"/>
          <w:sz w:val="20"/>
          <w:lang w:val="hy-AM"/>
        </w:rPr>
        <w:t xml:space="preserve"> չի վերացել</w:t>
      </w:r>
      <w:r w:rsidRPr="002D4DC4">
        <w:rPr>
          <w:rFonts w:ascii="GHEA Grapalat" w:hAnsi="GHEA Grapalat" w:cs="Sylfaen"/>
          <w:sz w:val="20"/>
          <w:lang w:val="pt-BR"/>
        </w:rPr>
        <w:t xml:space="preserve">, </w:t>
      </w:r>
      <w:r w:rsidRPr="00F566BF">
        <w:rPr>
          <w:rFonts w:ascii="GHEA Grapalat" w:hAnsi="GHEA Grapalat" w:cs="Sylfaen"/>
          <w:sz w:val="20"/>
        </w:rPr>
        <w:t>իսկ</w:t>
      </w:r>
      <w:r w:rsidRPr="002D4DC4">
        <w:rPr>
          <w:rFonts w:ascii="GHEA Grapalat" w:hAnsi="GHEA Grapalat" w:cs="Sylfaen"/>
          <w:sz w:val="20"/>
          <w:lang w:val="pt-BR"/>
        </w:rPr>
        <w:t xml:space="preserve"> </w:t>
      </w:r>
      <w:r w:rsidRPr="00F566BF">
        <w:rPr>
          <w:rFonts w:ascii="GHEA Grapalat" w:hAnsi="GHEA Grapalat" w:cs="Sylfaen"/>
          <w:sz w:val="20"/>
        </w:rPr>
        <w:t>Կատարողի</w:t>
      </w:r>
      <w:r w:rsidRPr="002D4DC4">
        <w:rPr>
          <w:rFonts w:ascii="GHEA Grapalat" w:hAnsi="GHEA Grapalat" w:cs="Sylfaen"/>
          <w:sz w:val="20"/>
          <w:lang w:val="pt-BR"/>
        </w:rPr>
        <w:t xml:space="preserve"> </w:t>
      </w:r>
      <w:r w:rsidR="00670CEB">
        <w:rPr>
          <w:rFonts w:ascii="GHEA Grapalat" w:hAnsi="GHEA Grapalat" w:cs="Sylfaen"/>
          <w:sz w:val="20"/>
          <w:lang w:val="hy-AM"/>
        </w:rPr>
        <w:t>գրավոր առաջարկը</w:t>
      </w:r>
      <w:r w:rsidR="00ED004F">
        <w:rPr>
          <w:rFonts w:ascii="GHEA Grapalat" w:hAnsi="GHEA Grapalat" w:cs="Sylfaen"/>
          <w:sz w:val="20"/>
          <w:lang w:val="hy-AM"/>
        </w:rPr>
        <w:t xml:space="preserve"> </w:t>
      </w:r>
      <w:r w:rsidRPr="00F566BF">
        <w:rPr>
          <w:rFonts w:ascii="GHEA Grapalat" w:hAnsi="GHEA Grapalat" w:cs="Sylfaen"/>
          <w:sz w:val="20"/>
        </w:rPr>
        <w:t>ներկայացվել</w:t>
      </w:r>
      <w:r w:rsidRPr="002D4DC4">
        <w:rPr>
          <w:rFonts w:ascii="GHEA Grapalat" w:hAnsi="GHEA Grapalat" w:cs="Sylfaen"/>
          <w:sz w:val="20"/>
          <w:lang w:val="pt-BR"/>
        </w:rPr>
        <w:t xml:space="preserve"> </w:t>
      </w:r>
      <w:r w:rsidRPr="00F566BF">
        <w:rPr>
          <w:rFonts w:ascii="GHEA Grapalat" w:hAnsi="GHEA Grapalat" w:cs="Sylfaen"/>
          <w:sz w:val="20"/>
        </w:rPr>
        <w:t>է</w:t>
      </w:r>
      <w:r w:rsidRPr="002D4DC4">
        <w:rPr>
          <w:rFonts w:ascii="GHEA Grapalat" w:hAnsi="GHEA Grapalat" w:cs="Sylfaen"/>
          <w:sz w:val="20"/>
          <w:lang w:val="pt-BR"/>
        </w:rPr>
        <w:t xml:space="preserve"> </w:t>
      </w:r>
      <w:r w:rsidRPr="00F566BF">
        <w:rPr>
          <w:rFonts w:ascii="GHEA Grapalat" w:hAnsi="GHEA Grapalat" w:cs="Sylfaen"/>
          <w:sz w:val="20"/>
        </w:rPr>
        <w:t>ոչ</w:t>
      </w:r>
      <w:r w:rsidRPr="002D4DC4">
        <w:rPr>
          <w:rFonts w:ascii="GHEA Grapalat" w:hAnsi="GHEA Grapalat" w:cs="Sylfaen"/>
          <w:sz w:val="20"/>
          <w:lang w:val="pt-BR"/>
        </w:rPr>
        <w:t xml:space="preserve"> </w:t>
      </w:r>
      <w:r w:rsidRPr="00F566BF">
        <w:rPr>
          <w:rFonts w:ascii="GHEA Grapalat" w:hAnsi="GHEA Grapalat" w:cs="Sylfaen"/>
          <w:sz w:val="20"/>
        </w:rPr>
        <w:t>ուշ</w:t>
      </w:r>
      <w:r w:rsidRPr="002D4DC4">
        <w:rPr>
          <w:rFonts w:ascii="GHEA Grapalat" w:hAnsi="GHEA Grapalat" w:cs="Sylfaen"/>
          <w:sz w:val="20"/>
          <w:lang w:val="pt-BR"/>
        </w:rPr>
        <w:t xml:space="preserve">, </w:t>
      </w:r>
      <w:r w:rsidRPr="00B57F55">
        <w:rPr>
          <w:rFonts w:ascii="GHEA Grapalat" w:hAnsi="GHEA Grapalat" w:cs="Sylfaen"/>
          <w:sz w:val="20"/>
        </w:rPr>
        <w:t>քան</w:t>
      </w:r>
      <w:r w:rsidRPr="00B57F55">
        <w:rPr>
          <w:rFonts w:ascii="GHEA Grapalat" w:hAnsi="GHEA Grapalat" w:cs="Sylfaen"/>
          <w:sz w:val="20"/>
          <w:lang w:val="pt-BR"/>
        </w:rPr>
        <w:t xml:space="preserve"> </w:t>
      </w:r>
      <w:r w:rsidRPr="00B57F55">
        <w:rPr>
          <w:rFonts w:ascii="GHEA Grapalat" w:hAnsi="GHEA Grapalat" w:cs="Sylfaen"/>
          <w:sz w:val="20"/>
        </w:rPr>
        <w:t>պայմանագրով</w:t>
      </w:r>
      <w:r w:rsidRPr="00B57F55">
        <w:rPr>
          <w:rFonts w:ascii="GHEA Grapalat" w:hAnsi="GHEA Grapalat" w:cs="Sylfaen"/>
          <w:sz w:val="20"/>
          <w:lang w:val="pt-BR"/>
        </w:rPr>
        <w:t xml:space="preserve"> </w:t>
      </w:r>
      <w:r w:rsidRPr="00B57F55">
        <w:rPr>
          <w:rFonts w:ascii="GHEA Grapalat" w:hAnsi="GHEA Grapalat" w:cs="Sylfaen"/>
          <w:sz w:val="20"/>
        </w:rPr>
        <w:t>ի</w:t>
      </w:r>
      <w:r w:rsidRPr="00B57F55">
        <w:rPr>
          <w:rFonts w:ascii="GHEA Grapalat" w:hAnsi="GHEA Grapalat" w:cs="Sylfaen"/>
          <w:sz w:val="20"/>
          <w:lang w:val="pt-BR"/>
        </w:rPr>
        <w:t xml:space="preserve"> </w:t>
      </w:r>
      <w:r w:rsidRPr="00B57F55">
        <w:rPr>
          <w:rFonts w:ascii="GHEA Grapalat" w:hAnsi="GHEA Grapalat" w:cs="Sylfaen"/>
          <w:sz w:val="20"/>
        </w:rPr>
        <w:t>սկզբանե</w:t>
      </w:r>
      <w:r w:rsidRPr="00B57F55">
        <w:rPr>
          <w:rFonts w:ascii="GHEA Grapalat" w:hAnsi="GHEA Grapalat" w:cs="Sylfaen"/>
          <w:sz w:val="20"/>
          <w:lang w:val="pt-BR"/>
        </w:rPr>
        <w:t xml:space="preserve"> </w:t>
      </w:r>
      <w:r w:rsidRPr="00B57F55">
        <w:rPr>
          <w:rFonts w:ascii="GHEA Grapalat" w:hAnsi="GHEA Grapalat" w:cs="Sylfaen"/>
          <w:sz w:val="20"/>
        </w:rPr>
        <w:t>ծառայությունների</w:t>
      </w:r>
      <w:r w:rsidRPr="00B57F55">
        <w:rPr>
          <w:rFonts w:ascii="GHEA Grapalat" w:hAnsi="GHEA Grapalat" w:cs="Sylfaen"/>
          <w:sz w:val="20"/>
          <w:lang w:val="pt-BR"/>
        </w:rPr>
        <w:t xml:space="preserve"> </w:t>
      </w:r>
      <w:r w:rsidRPr="00B57F55">
        <w:rPr>
          <w:rFonts w:ascii="GHEA Grapalat" w:hAnsi="GHEA Grapalat" w:cs="Sylfaen"/>
          <w:sz w:val="20"/>
        </w:rPr>
        <w:t>մատուցման</w:t>
      </w:r>
      <w:r w:rsidRPr="00B57F55">
        <w:rPr>
          <w:rFonts w:ascii="GHEA Grapalat" w:hAnsi="GHEA Grapalat" w:cs="Sylfaen"/>
          <w:sz w:val="20"/>
          <w:lang w:val="pt-BR"/>
        </w:rPr>
        <w:t xml:space="preserve"> </w:t>
      </w:r>
      <w:r w:rsidRPr="00B57F55">
        <w:rPr>
          <w:rFonts w:ascii="GHEA Grapalat" w:hAnsi="GHEA Grapalat" w:cs="Sylfaen"/>
          <w:sz w:val="20"/>
        </w:rPr>
        <w:t>համար</w:t>
      </w:r>
      <w:r w:rsidRPr="00B57F55">
        <w:rPr>
          <w:rFonts w:ascii="GHEA Grapalat" w:hAnsi="GHEA Grapalat" w:cs="Sylfaen"/>
          <w:sz w:val="20"/>
          <w:lang w:val="pt-BR"/>
        </w:rPr>
        <w:t xml:space="preserve"> </w:t>
      </w:r>
      <w:r w:rsidRPr="00B57F55">
        <w:rPr>
          <w:rFonts w:ascii="GHEA Grapalat" w:hAnsi="GHEA Grapalat" w:cs="Sylfaen"/>
          <w:sz w:val="20"/>
        </w:rPr>
        <w:t>սահմանված</w:t>
      </w:r>
      <w:r w:rsidRPr="00B57F55">
        <w:rPr>
          <w:rFonts w:ascii="GHEA Grapalat" w:hAnsi="GHEA Grapalat" w:cs="Sylfaen"/>
          <w:sz w:val="20"/>
          <w:lang w:val="pt-BR"/>
        </w:rPr>
        <w:t xml:space="preserve"> </w:t>
      </w:r>
      <w:r w:rsidRPr="00B57F55">
        <w:rPr>
          <w:rFonts w:ascii="GHEA Grapalat" w:hAnsi="GHEA Grapalat" w:cs="Sylfaen"/>
          <w:sz w:val="20"/>
        </w:rPr>
        <w:t>ժամկետը</w:t>
      </w:r>
      <w:r w:rsidRPr="00B57F55">
        <w:rPr>
          <w:rFonts w:ascii="GHEA Grapalat" w:hAnsi="GHEA Grapalat" w:cs="Sylfaen"/>
          <w:sz w:val="20"/>
          <w:lang w:val="pt-BR"/>
        </w:rPr>
        <w:t xml:space="preserve"> </w:t>
      </w:r>
      <w:r w:rsidRPr="00B57F55">
        <w:rPr>
          <w:rFonts w:ascii="GHEA Grapalat" w:hAnsi="GHEA Grapalat" w:cs="Sylfaen"/>
          <w:sz w:val="20"/>
        </w:rPr>
        <w:t>լրանալուց</w:t>
      </w:r>
      <w:r w:rsidRPr="00B57F55">
        <w:rPr>
          <w:rFonts w:ascii="GHEA Grapalat" w:hAnsi="GHEA Grapalat" w:cs="Sylfaen"/>
          <w:sz w:val="20"/>
          <w:lang w:val="pt-BR"/>
        </w:rPr>
        <w:t xml:space="preserve"> </w:t>
      </w:r>
      <w:r w:rsidRPr="00B57F55">
        <w:rPr>
          <w:rFonts w:ascii="GHEA Grapalat" w:hAnsi="GHEA Grapalat" w:cs="Sylfaen"/>
          <w:sz w:val="20"/>
        </w:rPr>
        <w:t>առնվազն</w:t>
      </w:r>
      <w:r w:rsidRPr="00B57F55">
        <w:rPr>
          <w:rFonts w:ascii="GHEA Grapalat" w:hAnsi="GHEA Grapalat" w:cs="Sylfaen"/>
          <w:sz w:val="20"/>
          <w:lang w:val="pt-BR"/>
        </w:rPr>
        <w:t xml:space="preserve"> </w:t>
      </w:r>
      <w:r w:rsidR="00E41E93" w:rsidRPr="00B57F55">
        <w:rPr>
          <w:rFonts w:ascii="GHEA Grapalat" w:hAnsi="GHEA Grapalat" w:cs="Sylfaen"/>
          <w:sz w:val="20"/>
          <w:lang w:val="pt-BR"/>
        </w:rPr>
        <w:t>7</w:t>
      </w:r>
      <w:r w:rsidR="00670CEB" w:rsidRPr="00B57F55">
        <w:rPr>
          <w:rFonts w:ascii="GHEA Grapalat" w:hAnsi="GHEA Grapalat" w:cs="Sylfaen"/>
          <w:sz w:val="20"/>
          <w:lang w:val="hy-AM"/>
        </w:rPr>
        <w:t xml:space="preserve"> </w:t>
      </w:r>
      <w:r w:rsidRPr="00B57F55">
        <w:rPr>
          <w:rFonts w:ascii="GHEA Grapalat" w:hAnsi="GHEA Grapalat" w:cs="Sylfaen"/>
          <w:sz w:val="20"/>
        </w:rPr>
        <w:t>օրացուցային</w:t>
      </w:r>
      <w:r w:rsidRPr="00B57F55">
        <w:rPr>
          <w:rFonts w:ascii="GHEA Grapalat" w:hAnsi="GHEA Grapalat" w:cs="Sylfaen"/>
          <w:sz w:val="20"/>
          <w:lang w:val="pt-BR"/>
        </w:rPr>
        <w:t xml:space="preserve"> </w:t>
      </w:r>
      <w:r w:rsidRPr="00B57F55">
        <w:rPr>
          <w:rFonts w:ascii="GHEA Grapalat" w:hAnsi="GHEA Grapalat" w:cs="Sylfaen"/>
          <w:sz w:val="20"/>
        </w:rPr>
        <w:t>օր</w:t>
      </w:r>
      <w:r w:rsidRPr="00B57F55">
        <w:rPr>
          <w:rFonts w:ascii="GHEA Grapalat" w:hAnsi="GHEA Grapalat" w:cs="Sylfaen"/>
          <w:sz w:val="20"/>
          <w:lang w:val="pt-BR"/>
        </w:rPr>
        <w:t xml:space="preserve"> </w:t>
      </w:r>
      <w:r w:rsidRPr="00B57F55">
        <w:rPr>
          <w:rFonts w:ascii="GHEA Grapalat" w:hAnsi="GHEA Grapalat" w:cs="Sylfaen"/>
          <w:sz w:val="20"/>
        </w:rPr>
        <w:t>առաջ</w:t>
      </w:r>
      <w:r w:rsidRPr="00B57F55">
        <w:rPr>
          <w:rFonts w:ascii="GHEA Grapalat" w:hAnsi="GHEA Grapalat" w:cs="Sylfaen"/>
          <w:sz w:val="20"/>
          <w:lang w:val="pt-BR"/>
        </w:rPr>
        <w:t>: Ընդ որում սույն կետով սահմանված դեպքում ծ</w:t>
      </w:r>
      <w:r w:rsidRPr="00B57F55">
        <w:rPr>
          <w:rFonts w:ascii="GHEA Grapalat" w:hAnsi="GHEA Grapalat" w:cs="Times Armenian"/>
          <w:sz w:val="20"/>
          <w:lang w:val="pt-BR"/>
        </w:rPr>
        <w:t>առայության</w:t>
      </w:r>
      <w:r w:rsidRPr="00B57F55">
        <w:rPr>
          <w:rFonts w:ascii="GHEA Grapalat" w:hAnsi="GHEA Grapalat" w:cs="Times Armenian"/>
          <w:sz w:val="20"/>
          <w:lang w:val="hy-AM"/>
        </w:rPr>
        <w:t xml:space="preserve"> </w:t>
      </w:r>
      <w:r w:rsidRPr="00B57F55">
        <w:rPr>
          <w:rFonts w:ascii="GHEA Grapalat" w:hAnsi="GHEA Grapalat" w:cs="Times Armenian"/>
          <w:sz w:val="20"/>
        </w:rPr>
        <w:t>մատուց</w:t>
      </w:r>
      <w:r w:rsidRPr="00B57F55">
        <w:rPr>
          <w:rFonts w:ascii="GHEA Grapalat" w:hAnsi="GHEA Grapalat" w:cs="Sylfaen"/>
          <w:sz w:val="20"/>
          <w:lang w:val="hy-AM"/>
        </w:rPr>
        <w:t>ման</w:t>
      </w:r>
      <w:r w:rsidRPr="00B57F55">
        <w:rPr>
          <w:rFonts w:ascii="GHEA Grapalat" w:hAnsi="GHEA Grapalat" w:cs="Times Armenian"/>
          <w:sz w:val="20"/>
          <w:lang w:val="hy-AM"/>
        </w:rPr>
        <w:t xml:space="preserve"> </w:t>
      </w:r>
      <w:r w:rsidRPr="00B57F55">
        <w:rPr>
          <w:rFonts w:ascii="GHEA Grapalat" w:hAnsi="GHEA Grapalat" w:cs="Sylfaen"/>
          <w:sz w:val="20"/>
          <w:lang w:val="hy-AM"/>
        </w:rPr>
        <w:t>ժամկետը</w:t>
      </w:r>
      <w:r w:rsidRPr="00B57F55">
        <w:rPr>
          <w:rFonts w:ascii="GHEA Grapalat" w:hAnsi="GHEA Grapalat" w:cs="Times Armenian"/>
          <w:sz w:val="20"/>
          <w:lang w:val="hy-AM"/>
        </w:rPr>
        <w:t xml:space="preserve"> </w:t>
      </w:r>
      <w:r w:rsidRPr="00B57F55">
        <w:rPr>
          <w:rFonts w:ascii="GHEA Grapalat" w:hAnsi="GHEA Grapalat" w:cs="Sylfaen"/>
          <w:sz w:val="20"/>
          <w:lang w:val="hy-AM"/>
        </w:rPr>
        <w:t>կարող</w:t>
      </w:r>
      <w:r w:rsidRPr="00B57F55">
        <w:rPr>
          <w:rFonts w:ascii="GHEA Grapalat" w:hAnsi="GHEA Grapalat" w:cs="Times Armenian"/>
          <w:sz w:val="20"/>
          <w:lang w:val="hy-AM"/>
        </w:rPr>
        <w:t xml:space="preserve"> </w:t>
      </w:r>
      <w:r w:rsidRPr="00B57F55">
        <w:rPr>
          <w:rFonts w:ascii="GHEA Grapalat" w:hAnsi="GHEA Grapalat" w:cs="Sylfaen"/>
          <w:sz w:val="20"/>
          <w:lang w:val="hy-AM"/>
        </w:rPr>
        <w:t>է</w:t>
      </w:r>
      <w:r w:rsidRPr="00B57F55">
        <w:rPr>
          <w:rFonts w:ascii="GHEA Grapalat" w:hAnsi="GHEA Grapalat" w:cs="Times Armenian"/>
          <w:sz w:val="20"/>
          <w:lang w:val="hy-AM"/>
        </w:rPr>
        <w:t xml:space="preserve"> </w:t>
      </w:r>
      <w:r w:rsidRPr="00B57F55">
        <w:rPr>
          <w:rFonts w:ascii="GHEA Grapalat" w:hAnsi="GHEA Grapalat" w:cs="Sylfaen"/>
          <w:sz w:val="20"/>
          <w:lang w:val="hy-AM"/>
        </w:rPr>
        <w:t>երկարաձգվել</w:t>
      </w:r>
      <w:r w:rsidRPr="00B57F55">
        <w:rPr>
          <w:rFonts w:ascii="GHEA Grapalat" w:hAnsi="GHEA Grapalat" w:cs="Times Armenian"/>
          <w:sz w:val="20"/>
          <w:lang w:val="hy-AM"/>
        </w:rPr>
        <w:t xml:space="preserve"> </w:t>
      </w:r>
      <w:r w:rsidRPr="00B57F55">
        <w:rPr>
          <w:rFonts w:ascii="GHEA Grapalat" w:hAnsi="GHEA Grapalat" w:cs="Times Armenian"/>
          <w:sz w:val="20"/>
        </w:rPr>
        <w:t>մեկ</w:t>
      </w:r>
      <w:r w:rsidRPr="00B57F55">
        <w:rPr>
          <w:rFonts w:ascii="GHEA Grapalat" w:hAnsi="GHEA Grapalat" w:cs="Times Armenian"/>
          <w:sz w:val="20"/>
          <w:lang w:val="pt-BR"/>
        </w:rPr>
        <w:t xml:space="preserve"> </w:t>
      </w:r>
      <w:r w:rsidRPr="00B57F55">
        <w:rPr>
          <w:rFonts w:ascii="GHEA Grapalat" w:hAnsi="GHEA Grapalat" w:cs="Times Armenian"/>
          <w:sz w:val="20"/>
        </w:rPr>
        <w:t>անգամ</w:t>
      </w:r>
      <w:r w:rsidRPr="00B57F55">
        <w:rPr>
          <w:rFonts w:ascii="GHEA Grapalat" w:hAnsi="GHEA Grapalat" w:cs="Times Armenian"/>
          <w:sz w:val="20"/>
          <w:lang w:val="pt-BR"/>
        </w:rPr>
        <w:t xml:space="preserve"> </w:t>
      </w:r>
      <w:r w:rsidRPr="00B57F55">
        <w:rPr>
          <w:rFonts w:ascii="GHEA Grapalat" w:hAnsi="GHEA Grapalat" w:cs="Sylfaen"/>
          <w:sz w:val="20"/>
          <w:lang w:val="hy-AM"/>
        </w:rPr>
        <w:t>մինչև</w:t>
      </w:r>
      <w:r w:rsidRPr="00B57F55">
        <w:rPr>
          <w:rFonts w:ascii="GHEA Grapalat" w:hAnsi="GHEA Grapalat" w:cs="Sylfaen"/>
          <w:sz w:val="20"/>
          <w:lang w:val="pt-BR"/>
        </w:rPr>
        <w:t xml:space="preserve"> 30 </w:t>
      </w:r>
      <w:r w:rsidRPr="00B57F55">
        <w:rPr>
          <w:rFonts w:ascii="GHEA Grapalat" w:hAnsi="GHEA Grapalat" w:cs="Sylfaen"/>
          <w:sz w:val="20"/>
        </w:rPr>
        <w:t>օրացուցային</w:t>
      </w:r>
      <w:r w:rsidRPr="00B57F55">
        <w:rPr>
          <w:rFonts w:ascii="GHEA Grapalat" w:hAnsi="GHEA Grapalat" w:cs="Sylfaen"/>
          <w:sz w:val="20"/>
          <w:lang w:val="pt-BR"/>
        </w:rPr>
        <w:t xml:space="preserve"> </w:t>
      </w:r>
      <w:r w:rsidRPr="00B57F55">
        <w:rPr>
          <w:rFonts w:ascii="GHEA Grapalat" w:hAnsi="GHEA Grapalat" w:cs="Sylfaen"/>
          <w:sz w:val="20"/>
        </w:rPr>
        <w:t>օրով</w:t>
      </w:r>
      <w:r w:rsidRPr="00B57F55">
        <w:rPr>
          <w:rFonts w:ascii="GHEA Grapalat" w:hAnsi="GHEA Grapalat" w:cs="Sylfaen"/>
          <w:sz w:val="20"/>
          <w:lang w:val="pt-BR"/>
        </w:rPr>
        <w:t>, բայց ոչ ավել</w:t>
      </w:r>
      <w:r w:rsidR="00670CEB" w:rsidRPr="00B57F55">
        <w:rPr>
          <w:rFonts w:ascii="GHEA Grapalat" w:hAnsi="GHEA Grapalat" w:cs="Sylfaen"/>
          <w:sz w:val="20"/>
          <w:lang w:val="hy-AM"/>
        </w:rPr>
        <w:t>ի</w:t>
      </w:r>
      <w:r w:rsidRPr="00B57F55">
        <w:rPr>
          <w:rFonts w:ascii="GHEA Grapalat" w:hAnsi="GHEA Grapalat" w:cs="Sylfaen"/>
          <w:sz w:val="20"/>
          <w:lang w:val="pt-BR"/>
        </w:rPr>
        <w:t xml:space="preserve"> քան  պայմանագրով սահմանված ժամկետն է:</w:t>
      </w:r>
    </w:p>
    <w:p w14:paraId="3FCB97EC"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Pr>
          <w:rFonts w:ascii="GHEA Grapalat" w:hAnsi="GHEA Grapalat"/>
          <w:sz w:val="20"/>
          <w:lang w:val="hy-AM"/>
        </w:rPr>
        <w:t>շրջանակներից</w:t>
      </w:r>
      <w:r w:rsidR="00ED004F">
        <w:rPr>
          <w:rFonts w:ascii="GHEA Grapalat" w:hAnsi="GHEA Grapalat"/>
          <w:sz w:val="20"/>
          <w:lang w:val="hy-AM"/>
        </w:rPr>
        <w:t xml:space="preserve"> </w:t>
      </w:r>
      <w:r w:rsidRPr="00F566B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F566BF" w:rsidRDefault="007678FA" w:rsidP="007678FA">
      <w:pPr>
        <w:ind w:firstLine="567"/>
        <w:jc w:val="both"/>
        <w:rPr>
          <w:rFonts w:ascii="GHEA Grapalat" w:hAnsi="GHEA Grapalat"/>
          <w:sz w:val="20"/>
          <w:szCs w:val="20"/>
          <w:lang w:val="hy-AM" w:eastAsia="ru-RU"/>
        </w:rPr>
      </w:pPr>
      <w:r w:rsidRPr="00F566BF">
        <w:rPr>
          <w:rFonts w:ascii="GHEA Grapalat" w:hAnsi="GHEA Grapalat"/>
          <w:sz w:val="20"/>
          <w:lang w:val="hy-AM"/>
        </w:rPr>
        <w:tab/>
        <w:t>7.10 Պ</w:t>
      </w:r>
      <w:r w:rsidRPr="00F566BF">
        <w:rPr>
          <w:rFonts w:ascii="GHEA Grapalat" w:hAnsi="GHEA Grapalat"/>
          <w:spacing w:val="-4"/>
          <w:sz w:val="20"/>
          <w:szCs w:val="20"/>
          <w:lang w:val="hy-AM" w:eastAsia="ru-RU"/>
        </w:rPr>
        <w:t xml:space="preserve">այմանագիրը չի </w:t>
      </w:r>
      <w:r w:rsidRPr="00F566BF">
        <w:rPr>
          <w:rFonts w:ascii="GHEA Grapalat" w:hAnsi="GHEA Grapalat"/>
          <w:sz w:val="20"/>
          <w:szCs w:val="20"/>
          <w:lang w:val="hy-AM" w:eastAsia="ru-RU"/>
        </w:rPr>
        <w:t>կարող փոփոխվել կողմերի պարտա</w:t>
      </w:r>
      <w:r w:rsidRPr="00F566BF">
        <w:rPr>
          <w:rFonts w:ascii="GHEA Grapalat" w:hAnsi="GHEA Grapalat"/>
          <w:sz w:val="20"/>
          <w:szCs w:val="20"/>
          <w:lang w:val="hy-AM" w:eastAsia="ru-RU"/>
        </w:rPr>
        <w:softHyphen/>
        <w:t>վորու</w:t>
      </w:r>
      <w:r w:rsidRPr="00F566BF">
        <w:rPr>
          <w:rFonts w:ascii="GHEA Grapalat" w:hAnsi="GHEA Grapalat"/>
          <w:sz w:val="20"/>
          <w:szCs w:val="20"/>
          <w:lang w:val="hy-AM" w:eastAsia="ru-RU"/>
        </w:rPr>
        <w:softHyphen/>
        <w:t>թյունների մասնակի չկատարման հետևանքով</w:t>
      </w:r>
      <w:r w:rsidRPr="00F566BF" w:rsidDel="00591DE3">
        <w:rPr>
          <w:rFonts w:ascii="GHEA Grapalat" w:hAnsi="GHEA Grapalat"/>
          <w:sz w:val="20"/>
          <w:szCs w:val="20"/>
          <w:lang w:val="hy-AM" w:eastAsia="ru-RU"/>
        </w:rPr>
        <w:t xml:space="preserve"> </w:t>
      </w:r>
      <w:r w:rsidRPr="00F566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2D4DC4" w:rsidRDefault="007678FA" w:rsidP="007678FA">
      <w:pPr>
        <w:ind w:firstLine="567"/>
        <w:jc w:val="both"/>
        <w:rPr>
          <w:rFonts w:ascii="GHEA Grapalat" w:hAnsi="GHEA Grapalat"/>
          <w:sz w:val="20"/>
          <w:szCs w:val="20"/>
          <w:lang w:val="hy-AM" w:eastAsia="ru-RU"/>
        </w:rPr>
      </w:pPr>
      <w:r w:rsidRPr="00F566BF">
        <w:rPr>
          <w:rFonts w:ascii="GHEA Grapalat" w:hAnsi="GHEA Grapalat"/>
          <w:sz w:val="20"/>
          <w:szCs w:val="20"/>
          <w:lang w:val="hy-AM" w:eastAsia="ru-RU"/>
        </w:rPr>
        <w:t>7.11 Կատարողի կողմից ստանձնած պարտավորությունները չկատա</w:t>
      </w:r>
      <w:r w:rsidRPr="00F566B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D4DC4">
        <w:rPr>
          <w:rFonts w:ascii="GHEA Grapalat" w:hAnsi="GHEA Grapalat"/>
          <w:sz w:val="20"/>
          <w:szCs w:val="20"/>
          <w:lang w:val="hy-AM" w:eastAsia="ru-RU"/>
        </w:rPr>
        <w:t xml:space="preserve"> </w:t>
      </w:r>
      <w:r w:rsidR="00D740FE" w:rsidRPr="00F566B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740FE" w:rsidRPr="002D4DC4">
        <w:rPr>
          <w:rFonts w:ascii="GHEA Grapalat" w:hAnsi="GHEA Grapalat"/>
          <w:sz w:val="20"/>
          <w:szCs w:val="20"/>
          <w:lang w:val="hy-AM" w:eastAsia="ru-RU"/>
        </w:rPr>
        <w:t xml:space="preserve">Պատվիրատուն այն </w:t>
      </w:r>
      <w:r w:rsidR="00D740FE" w:rsidRPr="00F566BF">
        <w:rPr>
          <w:rFonts w:ascii="GHEA Grapalat" w:hAnsi="GHEA Grapalat"/>
          <w:sz w:val="20"/>
          <w:szCs w:val="20"/>
          <w:lang w:val="hy-AM" w:eastAsia="ru-RU"/>
        </w:rPr>
        <w:t xml:space="preserve">ուղարկում է նաև </w:t>
      </w:r>
      <w:r w:rsidR="00D740FE" w:rsidRPr="002D4DC4">
        <w:rPr>
          <w:rFonts w:ascii="GHEA Grapalat" w:hAnsi="GHEA Grapalat"/>
          <w:sz w:val="20"/>
          <w:szCs w:val="20"/>
          <w:lang w:val="hy-AM" w:eastAsia="ru-RU"/>
        </w:rPr>
        <w:t xml:space="preserve">Կատարողի </w:t>
      </w:r>
      <w:r w:rsidR="00D740FE" w:rsidRPr="00F566BF">
        <w:rPr>
          <w:rFonts w:ascii="GHEA Grapalat" w:hAnsi="GHEA Grapalat"/>
          <w:sz w:val="20"/>
          <w:szCs w:val="20"/>
          <w:lang w:val="hy-AM" w:eastAsia="ru-RU"/>
        </w:rPr>
        <w:t>էլեկտրոնային փոստին:</w:t>
      </w:r>
    </w:p>
    <w:p w14:paraId="6FC96956" w14:textId="3F53E500"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7.12 Սույն պայմանագրի կապակցությամբ 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բանակցությունների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ձեռք</w:t>
      </w:r>
      <w:r w:rsidRPr="00F566BF">
        <w:rPr>
          <w:rFonts w:ascii="GHEA Grapalat" w:hAnsi="GHEA Grapalat" w:cs="Times Armenian"/>
          <w:sz w:val="20"/>
          <w:lang w:val="hy-AM"/>
        </w:rPr>
        <w:t xml:space="preserve"> </w:t>
      </w:r>
      <w:r w:rsidRPr="00F566BF">
        <w:rPr>
          <w:rFonts w:ascii="GHEA Grapalat" w:hAnsi="GHEA Grapalat" w:cs="Sylfaen"/>
          <w:sz w:val="20"/>
          <w:lang w:val="hy-AM"/>
        </w:rPr>
        <w:t>չբերելու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00D13243">
        <w:rPr>
          <w:rFonts w:ascii="GHEA Grapalat" w:hAnsi="GHEA Grapalat" w:cs="Times Armenian"/>
          <w:sz w:val="20"/>
          <w:lang w:val="hy-AM"/>
        </w:rPr>
        <w:t>դատական կարգով</w:t>
      </w:r>
      <w:r w:rsidRPr="00F566BF">
        <w:rPr>
          <w:rFonts w:ascii="GHEA Grapalat" w:hAnsi="GHEA Grapalat"/>
          <w:sz w:val="20"/>
          <w:lang w:val="hy-AM"/>
        </w:rPr>
        <w:t>։</w:t>
      </w:r>
    </w:p>
    <w:p w14:paraId="1CDAEA1A"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 xml:space="preserve">7.13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կազմված</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Times Armenian"/>
          <w:b/>
          <w:sz w:val="20"/>
          <w:lang w:val="hy-AM"/>
        </w:rPr>
        <w:t xml:space="preserve">____ </w:t>
      </w:r>
      <w:r w:rsidRPr="00F566BF">
        <w:rPr>
          <w:rFonts w:ascii="GHEA Grapalat" w:hAnsi="GHEA Grapalat" w:cs="Sylfaen"/>
          <w:sz w:val="20"/>
          <w:lang w:val="hy-AM"/>
        </w:rPr>
        <w:t>էջից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երկու</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օրինակից</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ունեն</w:t>
      </w:r>
      <w:r w:rsidRPr="00F566BF">
        <w:rPr>
          <w:rFonts w:ascii="GHEA Grapalat" w:hAnsi="GHEA Grapalat" w:cs="Times Armenian"/>
          <w:sz w:val="20"/>
          <w:lang w:val="hy-AM"/>
        </w:rPr>
        <w:t xml:space="preserve"> </w:t>
      </w:r>
      <w:r w:rsidRPr="00F566BF">
        <w:rPr>
          <w:rFonts w:ascii="GHEA Grapalat" w:hAnsi="GHEA Grapalat" w:cs="Sylfaen"/>
          <w:sz w:val="20"/>
          <w:lang w:val="hy-AM"/>
        </w:rPr>
        <w:t>հավասարազոր</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իրավաբանական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ուժ</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N 2, N 3 և N 3.1 </w:t>
      </w:r>
      <w:r w:rsidRPr="00F566BF">
        <w:rPr>
          <w:rFonts w:ascii="GHEA Grapalat" w:hAnsi="GHEA Grapalat" w:cs="Sylfaen"/>
          <w:sz w:val="20"/>
          <w:lang w:val="hy-AM"/>
        </w:rPr>
        <w:t>հավելվածները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հանդիսանում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 xml:space="preserve"> </w:t>
      </w:r>
      <w:r w:rsidRPr="00F566BF">
        <w:rPr>
          <w:rFonts w:ascii="GHEA Grapalat" w:hAnsi="GHEA Grapalat" w:cs="Sylfaen"/>
          <w:sz w:val="20"/>
          <w:lang w:val="hy-AM"/>
        </w:rPr>
        <w:t>տրվում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 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մեկ</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w:t>
      </w:r>
      <w:r w:rsidRPr="00F566BF">
        <w:rPr>
          <w:rFonts w:ascii="GHEA Grapalat" w:hAnsi="GHEA Grapalat"/>
          <w:sz w:val="20"/>
          <w:lang w:val="hy-AM"/>
        </w:rPr>
        <w:t>։</w:t>
      </w:r>
    </w:p>
    <w:p w14:paraId="1553A39E" w14:textId="77777777" w:rsidR="007678FA" w:rsidRPr="00F566BF" w:rsidRDefault="007678FA" w:rsidP="007678FA">
      <w:pPr>
        <w:ind w:firstLine="567"/>
        <w:jc w:val="both"/>
        <w:rPr>
          <w:rFonts w:ascii="GHEA Grapalat" w:hAnsi="GHEA Grapalat"/>
          <w:bCs/>
          <w:sz w:val="20"/>
          <w:lang w:val="hy-AM"/>
        </w:rPr>
      </w:pPr>
      <w:r w:rsidRPr="00F566BF">
        <w:rPr>
          <w:rFonts w:ascii="GHEA Grapalat" w:hAnsi="GHEA Grapalat"/>
          <w:sz w:val="20"/>
          <w:lang w:val="hy-AM"/>
        </w:rPr>
        <w:t xml:space="preserve">7.14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նկատմամբ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կիրառվում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Հայաստանի Հանրապետության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sz w:val="20"/>
          <w:lang w:val="hy-AM"/>
        </w:rPr>
        <w:t>։</w:t>
      </w:r>
    </w:p>
    <w:p w14:paraId="214C542D" w14:textId="77777777" w:rsidR="007678FA" w:rsidRPr="00F566BF"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F566BF" w:rsidRDefault="007678FA" w:rsidP="007678FA">
      <w:pPr>
        <w:rPr>
          <w:rFonts w:ascii="GHEA Grapalat" w:hAnsi="GHEA Grapalat"/>
          <w:sz w:val="20"/>
          <w:lang w:val="hy-AM"/>
        </w:rPr>
      </w:pPr>
    </w:p>
    <w:p w14:paraId="00DFFB3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8.</w:t>
      </w:r>
      <w:r w:rsidRPr="00F566BF">
        <w:rPr>
          <w:rFonts w:ascii="GHEA Grapalat" w:hAnsi="GHEA Grapalat" w:cs="Sylfaen"/>
          <w:sz w:val="20"/>
          <w:lang w:val="hy-AM"/>
        </w:rPr>
        <w:t xml:space="preserve"> </w:t>
      </w:r>
      <w:r w:rsidRPr="00F566BF">
        <w:rPr>
          <w:rFonts w:ascii="GHEA Grapalat" w:hAnsi="GHEA Grapalat" w:cs="Sylfaen"/>
          <w:b/>
          <w:sz w:val="20"/>
          <w:lang w:val="nb-NO"/>
        </w:rPr>
        <w:t>ԿՈՂՄԵՐԻ</w:t>
      </w:r>
      <w:r w:rsidRPr="00F566BF">
        <w:rPr>
          <w:rFonts w:ascii="GHEA Grapalat" w:hAnsi="GHEA Grapalat" w:cs="Times Armenian"/>
          <w:b/>
          <w:sz w:val="20"/>
          <w:lang w:val="nb-NO"/>
        </w:rPr>
        <w:t xml:space="preserve"> </w:t>
      </w:r>
      <w:r w:rsidRPr="00F566BF">
        <w:rPr>
          <w:rFonts w:ascii="GHEA Grapalat" w:hAnsi="GHEA Grapalat" w:cs="Sylfaen"/>
          <w:b/>
          <w:sz w:val="20"/>
          <w:lang w:val="nb-NO"/>
        </w:rPr>
        <w:t>ՀԱՍՑԵՆԵՐԸ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ԲԱՆԿԱՅԻՆ</w:t>
      </w:r>
      <w:r w:rsidRPr="00F566BF">
        <w:rPr>
          <w:rFonts w:ascii="GHEA Grapalat" w:hAnsi="GHEA Grapalat" w:cs="Times Armenian"/>
          <w:b/>
          <w:sz w:val="20"/>
          <w:lang w:val="nb-NO"/>
        </w:rPr>
        <w:t xml:space="preserve"> </w:t>
      </w:r>
      <w:r w:rsidRPr="00F566BF">
        <w:rPr>
          <w:rFonts w:ascii="GHEA Grapalat" w:hAnsi="GHEA Grapalat" w:cs="Sylfaen"/>
          <w:b/>
          <w:sz w:val="20"/>
          <w:lang w:val="nb-NO"/>
        </w:rPr>
        <w:t>ՎԱՎԵՐԱՊԱՅՄԱՆՆԵՐԸ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ԵՎ</w:t>
      </w:r>
      <w:r w:rsidRPr="00F566BF">
        <w:rPr>
          <w:rFonts w:ascii="GHEA Grapalat" w:hAnsi="GHEA Grapalat" w:cs="Times Armenian"/>
          <w:b/>
          <w:sz w:val="20"/>
          <w:lang w:val="nb-NO"/>
        </w:rPr>
        <w:t xml:space="preserve"> </w:t>
      </w:r>
      <w:r w:rsidRPr="00F566BF">
        <w:rPr>
          <w:rFonts w:ascii="GHEA Grapalat" w:hAnsi="GHEA Grapalat" w:cs="Sylfaen"/>
          <w:b/>
          <w:sz w:val="20"/>
          <w:lang w:val="nb-NO"/>
        </w:rPr>
        <w:t>ՍՏՈՐԱԳՐՈՒԹՅՈՒՆՆԵՐԸ</w:t>
      </w:r>
    </w:p>
    <w:p w14:paraId="2BB511D9" w14:textId="77777777" w:rsidR="007678FA" w:rsidRPr="00F566BF" w:rsidRDefault="007678FA" w:rsidP="007678FA">
      <w:pPr>
        <w:jc w:val="both"/>
        <w:rPr>
          <w:rFonts w:ascii="GHEA Grapalat" w:hAnsi="GHEA Grapalat" w:cs="TimesArmenianPSMT"/>
          <w:sz w:val="18"/>
          <w:szCs w:val="18"/>
          <w:lang w:val="hy-AM"/>
        </w:rPr>
      </w:pPr>
      <w:r w:rsidRPr="00F566BF">
        <w:rPr>
          <w:rFonts w:ascii="GHEA Grapalat" w:hAnsi="GHEA Grapalat"/>
          <w:i/>
          <w:sz w:val="20"/>
          <w:lang w:val="hy-AM" w:eastAsia="zh-CN"/>
        </w:rPr>
        <w:t xml:space="preserve"> </w:t>
      </w:r>
    </w:p>
    <w:p w14:paraId="5C7A7365" w14:textId="77777777" w:rsidR="007678FA" w:rsidRPr="00F566B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566BF" w14:paraId="2CBE2923" w14:textId="77777777" w:rsidTr="00E53C12">
        <w:tc>
          <w:tcPr>
            <w:tcW w:w="4536" w:type="dxa"/>
          </w:tcPr>
          <w:p w14:paraId="60A9CC8F" w14:textId="77777777" w:rsidR="007678FA" w:rsidRPr="00F566BF" w:rsidRDefault="007678FA" w:rsidP="00E53C12">
            <w:pPr>
              <w:jc w:val="center"/>
              <w:rPr>
                <w:rFonts w:ascii="GHEA Grapalat" w:hAnsi="GHEA Grapalat"/>
                <w:b/>
                <w:sz w:val="20"/>
                <w:lang w:val="hy-AM"/>
              </w:rPr>
            </w:pPr>
            <w:r w:rsidRPr="00F566BF">
              <w:rPr>
                <w:rFonts w:ascii="GHEA Grapalat" w:hAnsi="GHEA Grapalat"/>
                <w:b/>
                <w:sz w:val="20"/>
                <w:lang w:val="hy-AM"/>
              </w:rPr>
              <w:t>Պ Ա Տ Վ Ի Ր Ա Տ ՈՒ</w:t>
            </w:r>
          </w:p>
          <w:p w14:paraId="6D196A74" w14:textId="77777777" w:rsidR="007678FA" w:rsidRPr="00F566BF" w:rsidRDefault="007678FA" w:rsidP="00E53C12">
            <w:pPr>
              <w:jc w:val="center"/>
              <w:rPr>
                <w:rFonts w:ascii="GHEA Grapalat" w:hAnsi="GHEA Grapalat"/>
                <w:b/>
                <w:sz w:val="20"/>
                <w:lang w:val="hy-AM"/>
              </w:rPr>
            </w:pPr>
          </w:p>
          <w:p w14:paraId="0315E28C" w14:textId="77777777" w:rsidR="007678FA" w:rsidRPr="00F566BF" w:rsidRDefault="007678FA" w:rsidP="00E53C12">
            <w:pPr>
              <w:rPr>
                <w:rFonts w:ascii="GHEA Grapalat" w:hAnsi="GHEA Grapalat"/>
                <w:sz w:val="20"/>
                <w:lang w:val="hy-AM"/>
              </w:rPr>
            </w:pPr>
          </w:p>
          <w:p w14:paraId="79A0D8D1" w14:textId="77777777" w:rsidR="007678FA" w:rsidRPr="00F566BF" w:rsidRDefault="007678FA" w:rsidP="00E53C12">
            <w:pPr>
              <w:rPr>
                <w:rFonts w:ascii="GHEA Grapalat" w:hAnsi="GHEA Grapalat"/>
                <w:sz w:val="20"/>
                <w:lang w:val="hy-AM"/>
              </w:rPr>
            </w:pPr>
          </w:p>
          <w:p w14:paraId="2AAAC077" w14:textId="77777777" w:rsidR="007678FA" w:rsidRPr="00F566BF" w:rsidRDefault="007678FA" w:rsidP="00E53C12">
            <w:pPr>
              <w:rPr>
                <w:rFonts w:ascii="GHEA Grapalat" w:hAnsi="GHEA Grapalat"/>
                <w:sz w:val="20"/>
                <w:lang w:val="hy-AM"/>
              </w:rPr>
            </w:pPr>
            <w:r w:rsidRPr="00F566BF">
              <w:rPr>
                <w:rFonts w:ascii="GHEA Grapalat" w:hAnsi="GHEA Grapalat"/>
                <w:sz w:val="20"/>
                <w:lang w:val="hy-AM"/>
              </w:rPr>
              <w:t xml:space="preserve">           --------------------------------------------</w:t>
            </w:r>
          </w:p>
          <w:p w14:paraId="73A66D6B"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hy-AM"/>
              </w:rPr>
              <w:t xml:space="preserve">                       </w:t>
            </w:r>
            <w:r w:rsidRPr="00F566BF">
              <w:rPr>
                <w:rFonts w:ascii="GHEA Grapalat" w:hAnsi="GHEA Grapalat"/>
                <w:sz w:val="16"/>
                <w:szCs w:val="16"/>
                <w:lang w:val="pt-BR"/>
              </w:rPr>
              <w:t>(ստորագրություն)</w:t>
            </w:r>
          </w:p>
          <w:p w14:paraId="52C09A0E"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41E2F26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3A7A927E" w14:textId="77777777" w:rsidR="007678FA" w:rsidRPr="00F566BF" w:rsidRDefault="007678FA" w:rsidP="00E53C12">
            <w:pPr>
              <w:rPr>
                <w:rFonts w:ascii="GHEA Grapalat" w:hAnsi="GHEA Grapalat"/>
                <w:sz w:val="20"/>
                <w:lang w:val="pt-BR"/>
              </w:rPr>
            </w:pPr>
          </w:p>
          <w:p w14:paraId="0B52B847" w14:textId="77777777" w:rsidR="007678FA" w:rsidRPr="00F566BF" w:rsidRDefault="007678FA" w:rsidP="00E53C12">
            <w:pPr>
              <w:rPr>
                <w:rFonts w:ascii="GHEA Grapalat" w:hAnsi="GHEA Grapalat"/>
                <w:sz w:val="20"/>
                <w:lang w:val="pt-BR"/>
              </w:rPr>
            </w:pPr>
          </w:p>
        </w:tc>
        <w:tc>
          <w:tcPr>
            <w:tcW w:w="4111" w:type="dxa"/>
          </w:tcPr>
          <w:p w14:paraId="7F7440B9" w14:textId="77777777" w:rsidR="007678FA" w:rsidRPr="00F566BF" w:rsidRDefault="007678FA" w:rsidP="00E53C12">
            <w:pPr>
              <w:spacing w:line="360" w:lineRule="auto"/>
              <w:jc w:val="center"/>
              <w:rPr>
                <w:rFonts w:ascii="GHEA Grapalat" w:hAnsi="GHEA Grapalat"/>
                <w:b/>
                <w:sz w:val="20"/>
                <w:lang w:val="nb-NO"/>
              </w:rPr>
            </w:pPr>
            <w:r w:rsidRPr="00F566BF">
              <w:rPr>
                <w:rFonts w:ascii="GHEA Grapalat" w:hAnsi="GHEA Grapalat"/>
                <w:b/>
                <w:sz w:val="20"/>
                <w:lang w:val="nb-NO"/>
              </w:rPr>
              <w:t>Կ Ա Տ Ա Ր Ո Ղ</w:t>
            </w:r>
          </w:p>
          <w:p w14:paraId="29E3FD9B" w14:textId="77777777" w:rsidR="007678FA" w:rsidRPr="00F566BF" w:rsidRDefault="007678FA" w:rsidP="00E53C12">
            <w:pPr>
              <w:spacing w:line="360" w:lineRule="auto"/>
              <w:jc w:val="center"/>
              <w:rPr>
                <w:rFonts w:ascii="GHEA Grapalat" w:hAnsi="GHEA Grapalat"/>
                <w:b/>
                <w:sz w:val="20"/>
                <w:lang w:val="nb-NO"/>
              </w:rPr>
            </w:pPr>
          </w:p>
          <w:p w14:paraId="2A84FBA7"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4AB6EF10"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66FE17E5"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pt-BR"/>
              </w:rPr>
              <w:t xml:space="preserve">                       </w:t>
            </w:r>
            <w:r w:rsidRPr="00F566BF">
              <w:rPr>
                <w:rFonts w:ascii="GHEA Grapalat" w:hAnsi="GHEA Grapalat"/>
                <w:sz w:val="16"/>
                <w:szCs w:val="16"/>
                <w:lang w:val="pt-BR"/>
              </w:rPr>
              <w:t>(ստորագրություն)</w:t>
            </w:r>
          </w:p>
          <w:p w14:paraId="3CE7994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1BF07158"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7238FF0E" w14:textId="77777777" w:rsidR="007678FA" w:rsidRPr="00F566BF" w:rsidRDefault="007678FA" w:rsidP="00E53C12">
            <w:pPr>
              <w:rPr>
                <w:rFonts w:ascii="GHEA Grapalat" w:hAnsi="GHEA Grapalat"/>
                <w:sz w:val="20"/>
                <w:lang w:val="pt-BR"/>
              </w:rPr>
            </w:pPr>
          </w:p>
          <w:p w14:paraId="0F9D9DDF" w14:textId="77777777" w:rsidR="007678FA" w:rsidRPr="00F566BF" w:rsidRDefault="007678FA" w:rsidP="00E53C12">
            <w:pPr>
              <w:spacing w:line="360" w:lineRule="auto"/>
              <w:jc w:val="center"/>
              <w:rPr>
                <w:rFonts w:ascii="GHEA Grapalat" w:hAnsi="GHEA Grapalat"/>
                <w:b/>
                <w:sz w:val="20"/>
                <w:lang w:val="nb-NO"/>
              </w:rPr>
            </w:pPr>
          </w:p>
        </w:tc>
      </w:tr>
    </w:tbl>
    <w:p w14:paraId="163CF53D" w14:textId="77777777" w:rsidR="007678FA" w:rsidRPr="00F566BF" w:rsidRDefault="007678FA" w:rsidP="007678FA">
      <w:pPr>
        <w:ind w:firstLine="709"/>
        <w:jc w:val="center"/>
        <w:rPr>
          <w:rFonts w:ascii="GHEA Grapalat" w:hAnsi="GHEA Grapalat"/>
          <w:b/>
          <w:sz w:val="20"/>
          <w:lang w:val="nb-NO"/>
        </w:rPr>
      </w:pPr>
    </w:p>
    <w:p w14:paraId="742AEA3E" w14:textId="4FD5D358" w:rsidR="000B7FDA" w:rsidRPr="00A30BF4" w:rsidRDefault="007678FA" w:rsidP="00A30BF4">
      <w:pPr>
        <w:ind w:firstLine="709"/>
        <w:rPr>
          <w:rFonts w:ascii="GHEA Grapalat" w:hAnsi="GHEA Grapalat" w:cs="Sylfaen"/>
          <w:i/>
          <w:sz w:val="20"/>
          <w:szCs w:val="20"/>
          <w:lang w:val="nb-NO"/>
        </w:rPr>
        <w:sectPr w:rsidR="000B7FDA" w:rsidRPr="00A30BF4" w:rsidSect="000B7FDA">
          <w:footnotePr>
            <w:pos w:val="beneathText"/>
          </w:footnotePr>
          <w:pgSz w:w="11906" w:h="16838" w:code="9"/>
          <w:pgMar w:top="533" w:right="850" w:bottom="720" w:left="662" w:header="562" w:footer="562" w:gutter="0"/>
          <w:cols w:space="720"/>
        </w:sectPr>
      </w:pPr>
      <w:r w:rsidRPr="00F566BF">
        <w:rPr>
          <w:rFonts w:ascii="GHEA Grapalat" w:hAnsi="GHEA Grapalat" w:cs="Sylfaen"/>
          <w:i/>
          <w:sz w:val="20"/>
          <w:szCs w:val="20"/>
          <w:lang w:val="pt-BR"/>
        </w:rPr>
        <w:t>Անհրաժեշտության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դեպքում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պայմանագրում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կարող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են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ներառվել</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ՀՀ</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օրենսդրությանը</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չհակասող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դրույթներ</w:t>
      </w:r>
      <w:r w:rsidRPr="00F566BF">
        <w:rPr>
          <w:rFonts w:ascii="GHEA Grapalat" w:hAnsi="GHEA Grapalat" w:cs="Sylfaen"/>
          <w:i/>
          <w:sz w:val="20"/>
          <w:szCs w:val="20"/>
          <w:lang w:val="nb-NO"/>
        </w:rPr>
        <w:t>։</w:t>
      </w:r>
      <w:r w:rsidRPr="00F566BF">
        <w:rPr>
          <w:rFonts w:ascii="GHEA Grapalat" w:hAnsi="GHEA Grapalat"/>
          <w:i/>
          <w:sz w:val="18"/>
          <w:lang w:val="hy-AM"/>
        </w:rPr>
        <w:br w:type="page"/>
      </w:r>
    </w:p>
    <w:p w14:paraId="53AF4031" w14:textId="3737D674"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053E698D" w14:textId="11701AA2"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xml:space="preserve">«         »   </w:t>
      </w:r>
      <w:r w:rsidR="00DA511C">
        <w:rPr>
          <w:rFonts w:ascii="GHEA Grapalat" w:hAnsi="GHEA Grapalat"/>
          <w:i/>
          <w:sz w:val="18"/>
          <w:lang w:val="hy-AM"/>
        </w:rPr>
        <w:t>մարտի</w:t>
      </w:r>
      <w:r w:rsidRPr="00F566BF">
        <w:rPr>
          <w:rFonts w:ascii="GHEA Grapalat" w:hAnsi="GHEA Grapalat"/>
          <w:i/>
          <w:sz w:val="18"/>
          <w:lang w:val="hy-AM"/>
        </w:rPr>
        <w:t xml:space="preserve">  20</w:t>
      </w:r>
      <w:r w:rsidR="00DA511C">
        <w:rPr>
          <w:rFonts w:ascii="GHEA Grapalat" w:hAnsi="GHEA Grapalat"/>
          <w:i/>
          <w:sz w:val="18"/>
          <w:lang w:val="hy-AM"/>
        </w:rPr>
        <w:t>24</w:t>
      </w:r>
      <w:r w:rsidRPr="00F566BF">
        <w:rPr>
          <w:rFonts w:ascii="GHEA Grapalat" w:hAnsi="GHEA Grapalat"/>
          <w:i/>
          <w:sz w:val="18"/>
          <w:lang w:val="hy-AM"/>
        </w:rPr>
        <w:t xml:space="preserve">  թ. կնքված </w:t>
      </w:r>
    </w:p>
    <w:p w14:paraId="46640038" w14:textId="12F35E2D"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xml:space="preserve">             </w:t>
      </w:r>
      <w:r w:rsidR="00DA511C" w:rsidRPr="00F566BF">
        <w:rPr>
          <w:rFonts w:ascii="GHEA Grapalat" w:hAnsi="GHEA Grapalat" w:cs="Sylfaen"/>
          <w:b/>
          <w:lang w:val="hy-AM"/>
        </w:rPr>
        <w:t>«</w:t>
      </w:r>
      <w:r w:rsidR="00DA511C">
        <w:rPr>
          <w:rFonts w:ascii="GHEA Grapalat" w:hAnsi="GHEA Grapalat" w:cs="Sylfaen"/>
          <w:b/>
          <w:lang w:val="hy-AM"/>
        </w:rPr>
        <w:t>ՔԲԿ-ԳՀԾՁԲ-24/19</w:t>
      </w:r>
      <w:r w:rsidR="00DA511C" w:rsidRPr="00F566BF">
        <w:rPr>
          <w:rFonts w:ascii="GHEA Grapalat" w:hAnsi="GHEA Grapalat" w:cs="Sylfaen"/>
          <w:b/>
          <w:lang w:val="hy-AM"/>
        </w:rPr>
        <w:t>»</w:t>
      </w:r>
      <w:r w:rsidR="00DA511C">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05692E74" w14:textId="77777777" w:rsidR="00274C6A" w:rsidRPr="00F566BF" w:rsidRDefault="00274C6A" w:rsidP="00274C6A">
      <w:pPr>
        <w:jc w:val="center"/>
        <w:rPr>
          <w:rFonts w:ascii="GHEA Grapalat" w:hAnsi="GHEA Grapalat"/>
          <w:sz w:val="18"/>
          <w:lang w:val="hy-AM"/>
        </w:rPr>
      </w:pPr>
    </w:p>
    <w:p w14:paraId="22AD35BD" w14:textId="77777777" w:rsidR="00274C6A" w:rsidRDefault="00274C6A" w:rsidP="00274C6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9F35FEF" w14:textId="77777777" w:rsidR="00274C6A" w:rsidRPr="00F566BF" w:rsidRDefault="00274C6A" w:rsidP="00274C6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81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620"/>
        <w:gridCol w:w="6593"/>
        <w:gridCol w:w="990"/>
        <w:gridCol w:w="990"/>
        <w:gridCol w:w="990"/>
        <w:gridCol w:w="1530"/>
        <w:gridCol w:w="1957"/>
      </w:tblGrid>
      <w:tr w:rsidR="00274C6A" w:rsidRPr="00F566BF" w14:paraId="78842829" w14:textId="77777777" w:rsidTr="00F61079">
        <w:tc>
          <w:tcPr>
            <w:tcW w:w="15817" w:type="dxa"/>
            <w:gridSpan w:val="8"/>
          </w:tcPr>
          <w:p w14:paraId="38B45095" w14:textId="77777777" w:rsidR="00274C6A" w:rsidRPr="00F566BF" w:rsidRDefault="00274C6A" w:rsidP="00C339E6">
            <w:pPr>
              <w:jc w:val="center"/>
              <w:rPr>
                <w:rFonts w:ascii="GHEA Grapalat" w:hAnsi="GHEA Grapalat"/>
                <w:sz w:val="18"/>
              </w:rPr>
            </w:pPr>
            <w:r w:rsidRPr="00F566BF">
              <w:rPr>
                <w:rFonts w:ascii="GHEA Grapalat" w:hAnsi="GHEA Grapalat"/>
                <w:sz w:val="18"/>
              </w:rPr>
              <w:t>Ծառայության</w:t>
            </w:r>
          </w:p>
        </w:tc>
      </w:tr>
      <w:tr w:rsidR="00274C6A" w:rsidRPr="00F566BF" w14:paraId="26EBDE3E" w14:textId="77777777" w:rsidTr="00F61079">
        <w:trPr>
          <w:trHeight w:val="219"/>
        </w:trPr>
        <w:tc>
          <w:tcPr>
            <w:tcW w:w="1147" w:type="dxa"/>
            <w:vMerge w:val="restart"/>
            <w:vAlign w:val="center"/>
          </w:tcPr>
          <w:p w14:paraId="0105AA67" w14:textId="77777777" w:rsidR="00274C6A" w:rsidRPr="00F566BF" w:rsidRDefault="00274C6A" w:rsidP="00C339E6">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620" w:type="dxa"/>
            <w:vMerge w:val="restart"/>
            <w:vAlign w:val="center"/>
          </w:tcPr>
          <w:p w14:paraId="5166EE7C" w14:textId="77777777" w:rsidR="00274C6A" w:rsidRPr="00F566BF" w:rsidRDefault="00274C6A" w:rsidP="00C339E6">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6593" w:type="dxa"/>
            <w:vMerge w:val="restart"/>
            <w:vAlign w:val="center"/>
          </w:tcPr>
          <w:p w14:paraId="74D7E64F" w14:textId="77777777" w:rsidR="00274C6A" w:rsidRPr="00F566BF" w:rsidRDefault="00274C6A" w:rsidP="00C339E6">
            <w:pPr>
              <w:jc w:val="center"/>
              <w:rPr>
                <w:rFonts w:ascii="GHEA Grapalat" w:hAnsi="GHEA Grapalat"/>
                <w:sz w:val="18"/>
              </w:rPr>
            </w:pPr>
            <w:r w:rsidRPr="00F566BF">
              <w:rPr>
                <w:rFonts w:ascii="GHEA Grapalat" w:hAnsi="GHEA Grapalat"/>
                <w:sz w:val="18"/>
              </w:rPr>
              <w:t>տեխնիկական բնութագիրը</w:t>
            </w:r>
          </w:p>
        </w:tc>
        <w:tc>
          <w:tcPr>
            <w:tcW w:w="990" w:type="dxa"/>
            <w:vMerge w:val="restart"/>
            <w:vAlign w:val="center"/>
          </w:tcPr>
          <w:p w14:paraId="19AB5325" w14:textId="77777777" w:rsidR="00274C6A" w:rsidRPr="00F566BF" w:rsidRDefault="00274C6A" w:rsidP="00C339E6">
            <w:pPr>
              <w:jc w:val="center"/>
              <w:rPr>
                <w:rFonts w:ascii="GHEA Grapalat" w:hAnsi="GHEA Grapalat"/>
                <w:sz w:val="18"/>
              </w:rPr>
            </w:pPr>
            <w:r w:rsidRPr="00F566BF">
              <w:rPr>
                <w:rFonts w:ascii="GHEA Grapalat" w:hAnsi="GHEA Grapalat"/>
                <w:sz w:val="18"/>
              </w:rPr>
              <w:t>չափման միավորը</w:t>
            </w:r>
          </w:p>
        </w:tc>
        <w:tc>
          <w:tcPr>
            <w:tcW w:w="990" w:type="dxa"/>
            <w:vMerge w:val="restart"/>
            <w:vAlign w:val="center"/>
          </w:tcPr>
          <w:p w14:paraId="23AFF06B" w14:textId="33D3EC57" w:rsidR="00F61079" w:rsidRDefault="00274C6A" w:rsidP="00C339E6">
            <w:pPr>
              <w:jc w:val="center"/>
              <w:rPr>
                <w:rFonts w:ascii="GHEA Grapalat" w:hAnsi="GHEA Grapalat"/>
                <w:sz w:val="18"/>
                <w:lang w:val="hy-AM"/>
              </w:rPr>
            </w:pPr>
            <w:r w:rsidRPr="00F566BF">
              <w:rPr>
                <w:rFonts w:ascii="GHEA Grapalat" w:hAnsi="GHEA Grapalat"/>
                <w:sz w:val="18"/>
              </w:rPr>
              <w:t>ընդհա</w:t>
            </w:r>
            <w:r w:rsidR="00F61079">
              <w:rPr>
                <w:rFonts w:ascii="GHEA Grapalat" w:hAnsi="GHEA Grapalat"/>
                <w:sz w:val="18"/>
                <w:lang w:val="hy-AM"/>
              </w:rPr>
              <w:t xml:space="preserve"> </w:t>
            </w:r>
            <w:r w:rsidRPr="00F566BF">
              <w:rPr>
                <w:rFonts w:ascii="GHEA Grapalat" w:hAnsi="GHEA Grapalat"/>
                <w:sz w:val="18"/>
              </w:rPr>
              <w:t>նուր գինը</w:t>
            </w:r>
          </w:p>
          <w:p w14:paraId="5CA18263" w14:textId="2FA6FA0F" w:rsidR="00274C6A" w:rsidRPr="00F566BF" w:rsidRDefault="00274C6A" w:rsidP="00C339E6">
            <w:pPr>
              <w:jc w:val="center"/>
              <w:rPr>
                <w:rFonts w:ascii="GHEA Grapalat" w:hAnsi="GHEA Grapalat"/>
                <w:sz w:val="18"/>
              </w:rPr>
            </w:pPr>
            <w:r w:rsidRPr="00F566BF">
              <w:rPr>
                <w:rFonts w:ascii="GHEA Grapalat" w:hAnsi="GHEA Grapalat"/>
                <w:sz w:val="18"/>
              </w:rPr>
              <w:t>/ՀՀ դրամ</w:t>
            </w:r>
          </w:p>
        </w:tc>
        <w:tc>
          <w:tcPr>
            <w:tcW w:w="990" w:type="dxa"/>
            <w:vMerge w:val="restart"/>
            <w:vAlign w:val="center"/>
          </w:tcPr>
          <w:p w14:paraId="3B1408E6" w14:textId="1DF30287" w:rsidR="00274C6A" w:rsidRPr="00F566BF" w:rsidRDefault="00274C6A" w:rsidP="00C339E6">
            <w:pPr>
              <w:jc w:val="center"/>
              <w:rPr>
                <w:rFonts w:ascii="GHEA Grapalat" w:hAnsi="GHEA Grapalat"/>
                <w:sz w:val="18"/>
              </w:rPr>
            </w:pPr>
            <w:r w:rsidRPr="00F566BF">
              <w:rPr>
                <w:rFonts w:ascii="GHEA Grapalat" w:hAnsi="GHEA Grapalat"/>
                <w:sz w:val="18"/>
              </w:rPr>
              <w:t>ընդհա</w:t>
            </w:r>
            <w:r w:rsidR="00FE09D9">
              <w:rPr>
                <w:rFonts w:ascii="GHEA Grapalat" w:hAnsi="GHEA Grapalat"/>
                <w:sz w:val="18"/>
                <w:lang w:val="hy-AM"/>
              </w:rPr>
              <w:t xml:space="preserve"> </w:t>
            </w:r>
            <w:r w:rsidRPr="00F566BF">
              <w:rPr>
                <w:rFonts w:ascii="GHEA Grapalat" w:hAnsi="GHEA Grapalat"/>
                <w:sz w:val="18"/>
              </w:rPr>
              <w:t>նուր քանակը</w:t>
            </w:r>
          </w:p>
        </w:tc>
        <w:tc>
          <w:tcPr>
            <w:tcW w:w="3487" w:type="dxa"/>
            <w:gridSpan w:val="2"/>
            <w:vAlign w:val="center"/>
          </w:tcPr>
          <w:p w14:paraId="0AA63FD7" w14:textId="77777777" w:rsidR="00274C6A" w:rsidRPr="00F566BF" w:rsidRDefault="00274C6A" w:rsidP="00C339E6">
            <w:pPr>
              <w:jc w:val="center"/>
              <w:rPr>
                <w:rFonts w:ascii="GHEA Grapalat" w:hAnsi="GHEA Grapalat"/>
                <w:sz w:val="18"/>
              </w:rPr>
            </w:pPr>
            <w:r w:rsidRPr="00F566BF">
              <w:rPr>
                <w:rFonts w:ascii="GHEA Grapalat" w:hAnsi="GHEA Grapalat"/>
                <w:sz w:val="18"/>
              </w:rPr>
              <w:t>մատուցման</w:t>
            </w:r>
          </w:p>
        </w:tc>
      </w:tr>
      <w:tr w:rsidR="00274C6A" w:rsidRPr="00F566BF" w14:paraId="52106E92" w14:textId="77777777" w:rsidTr="00F61079">
        <w:trPr>
          <w:trHeight w:val="445"/>
        </w:trPr>
        <w:tc>
          <w:tcPr>
            <w:tcW w:w="1147" w:type="dxa"/>
            <w:vMerge/>
            <w:vAlign w:val="center"/>
          </w:tcPr>
          <w:p w14:paraId="41B9C0C6" w14:textId="77777777" w:rsidR="00274C6A" w:rsidRPr="00F566BF" w:rsidRDefault="00274C6A" w:rsidP="00C339E6">
            <w:pPr>
              <w:jc w:val="center"/>
              <w:rPr>
                <w:rFonts w:ascii="GHEA Grapalat" w:hAnsi="GHEA Grapalat"/>
                <w:sz w:val="18"/>
              </w:rPr>
            </w:pPr>
          </w:p>
        </w:tc>
        <w:tc>
          <w:tcPr>
            <w:tcW w:w="1620" w:type="dxa"/>
            <w:vMerge/>
            <w:vAlign w:val="center"/>
          </w:tcPr>
          <w:p w14:paraId="0E253404" w14:textId="77777777" w:rsidR="00274C6A" w:rsidRPr="00F566BF" w:rsidRDefault="00274C6A" w:rsidP="00C339E6">
            <w:pPr>
              <w:jc w:val="center"/>
              <w:rPr>
                <w:rFonts w:ascii="GHEA Grapalat" w:hAnsi="GHEA Grapalat"/>
                <w:sz w:val="18"/>
              </w:rPr>
            </w:pPr>
          </w:p>
        </w:tc>
        <w:tc>
          <w:tcPr>
            <w:tcW w:w="6593" w:type="dxa"/>
            <w:vMerge/>
            <w:vAlign w:val="center"/>
          </w:tcPr>
          <w:p w14:paraId="444926E3" w14:textId="77777777" w:rsidR="00274C6A" w:rsidRPr="00F566BF" w:rsidRDefault="00274C6A" w:rsidP="00C339E6">
            <w:pPr>
              <w:jc w:val="center"/>
              <w:rPr>
                <w:rFonts w:ascii="GHEA Grapalat" w:hAnsi="GHEA Grapalat"/>
                <w:sz w:val="18"/>
              </w:rPr>
            </w:pPr>
          </w:p>
        </w:tc>
        <w:tc>
          <w:tcPr>
            <w:tcW w:w="990" w:type="dxa"/>
            <w:vMerge/>
            <w:vAlign w:val="center"/>
          </w:tcPr>
          <w:p w14:paraId="4565BD76" w14:textId="77777777" w:rsidR="00274C6A" w:rsidRPr="00F566BF" w:rsidRDefault="00274C6A" w:rsidP="00C339E6">
            <w:pPr>
              <w:jc w:val="center"/>
              <w:rPr>
                <w:rFonts w:ascii="GHEA Grapalat" w:hAnsi="GHEA Grapalat"/>
                <w:sz w:val="18"/>
              </w:rPr>
            </w:pPr>
          </w:p>
        </w:tc>
        <w:tc>
          <w:tcPr>
            <w:tcW w:w="990" w:type="dxa"/>
            <w:vMerge/>
            <w:vAlign w:val="center"/>
          </w:tcPr>
          <w:p w14:paraId="6B224064" w14:textId="77777777" w:rsidR="00274C6A" w:rsidRPr="00F566BF" w:rsidRDefault="00274C6A" w:rsidP="00C339E6">
            <w:pPr>
              <w:jc w:val="center"/>
              <w:rPr>
                <w:rFonts w:ascii="GHEA Grapalat" w:hAnsi="GHEA Grapalat"/>
                <w:sz w:val="18"/>
              </w:rPr>
            </w:pPr>
          </w:p>
        </w:tc>
        <w:tc>
          <w:tcPr>
            <w:tcW w:w="990" w:type="dxa"/>
            <w:vMerge/>
            <w:vAlign w:val="center"/>
          </w:tcPr>
          <w:p w14:paraId="1C0D2515" w14:textId="77777777" w:rsidR="00274C6A" w:rsidRPr="00F566BF" w:rsidRDefault="00274C6A" w:rsidP="00C339E6">
            <w:pPr>
              <w:jc w:val="center"/>
              <w:rPr>
                <w:rFonts w:ascii="GHEA Grapalat" w:hAnsi="GHEA Grapalat"/>
                <w:sz w:val="18"/>
              </w:rPr>
            </w:pPr>
          </w:p>
        </w:tc>
        <w:tc>
          <w:tcPr>
            <w:tcW w:w="1530" w:type="dxa"/>
            <w:vAlign w:val="center"/>
          </w:tcPr>
          <w:p w14:paraId="3F5447B5" w14:textId="77777777" w:rsidR="00274C6A" w:rsidRPr="00F566BF" w:rsidRDefault="00274C6A" w:rsidP="00C339E6">
            <w:pPr>
              <w:jc w:val="center"/>
              <w:rPr>
                <w:rFonts w:ascii="GHEA Grapalat" w:hAnsi="GHEA Grapalat"/>
                <w:sz w:val="18"/>
              </w:rPr>
            </w:pPr>
            <w:r w:rsidRPr="00F566BF">
              <w:rPr>
                <w:rFonts w:ascii="GHEA Grapalat" w:hAnsi="GHEA Grapalat"/>
                <w:sz w:val="18"/>
              </w:rPr>
              <w:t>հասցեն</w:t>
            </w:r>
          </w:p>
        </w:tc>
        <w:tc>
          <w:tcPr>
            <w:tcW w:w="1957" w:type="dxa"/>
            <w:vAlign w:val="center"/>
          </w:tcPr>
          <w:p w14:paraId="1F4FC39F" w14:textId="77777777" w:rsidR="00274C6A" w:rsidRPr="00F566BF" w:rsidRDefault="00274C6A" w:rsidP="00C339E6">
            <w:pPr>
              <w:jc w:val="center"/>
              <w:rPr>
                <w:rFonts w:ascii="GHEA Grapalat" w:hAnsi="GHEA Grapalat"/>
                <w:sz w:val="18"/>
              </w:rPr>
            </w:pPr>
            <w:r w:rsidRPr="00F566BF">
              <w:rPr>
                <w:rFonts w:ascii="GHEA Grapalat" w:hAnsi="GHEA Grapalat"/>
                <w:sz w:val="18"/>
              </w:rPr>
              <w:t>Ժամկետը**</w:t>
            </w:r>
          </w:p>
        </w:tc>
      </w:tr>
      <w:tr w:rsidR="003050CC" w:rsidRPr="00C5477B" w14:paraId="1FDFAD17" w14:textId="77777777" w:rsidTr="00F61079">
        <w:trPr>
          <w:trHeight w:val="246"/>
        </w:trPr>
        <w:tc>
          <w:tcPr>
            <w:tcW w:w="1147" w:type="dxa"/>
            <w:vAlign w:val="center"/>
          </w:tcPr>
          <w:p w14:paraId="42BABFEF" w14:textId="77777777" w:rsidR="003050CC" w:rsidRPr="00453E01" w:rsidRDefault="003050CC" w:rsidP="00016485">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4A6C4DAA" w14:textId="77777777" w:rsidR="003050CC" w:rsidRDefault="003050CC" w:rsidP="003050CC">
            <w:pPr>
              <w:jc w:val="center"/>
              <w:rPr>
                <w:rFonts w:ascii="GHEA Grapalat" w:hAnsi="GHEA Grapalat" w:cs="Calibri"/>
                <w:color w:val="000000"/>
                <w:sz w:val="20"/>
                <w:szCs w:val="20"/>
              </w:rPr>
            </w:pPr>
            <w:r>
              <w:rPr>
                <w:rFonts w:ascii="GHEA Grapalat" w:hAnsi="GHEA Grapalat" w:cs="Calibri"/>
                <w:color w:val="000000"/>
                <w:sz w:val="20"/>
                <w:szCs w:val="20"/>
              </w:rPr>
              <w:t>71351540/</w:t>
            </w:r>
            <w:r w:rsidR="00B75985">
              <w:rPr>
                <w:rFonts w:ascii="GHEA Grapalat" w:hAnsi="GHEA Grapalat" w:cs="Calibri"/>
                <w:color w:val="000000"/>
                <w:sz w:val="20"/>
                <w:szCs w:val="20"/>
                <w:lang w:val="hy-AM"/>
              </w:rPr>
              <w:t>1</w:t>
            </w:r>
          </w:p>
          <w:p w14:paraId="116206FF" w14:textId="406DF1AB" w:rsidR="003F6A8F" w:rsidRPr="003F6A8F" w:rsidRDefault="003F6A8F" w:rsidP="003050CC">
            <w:pPr>
              <w:jc w:val="center"/>
              <w:rPr>
                <w:rFonts w:ascii="GHEA Grapalat" w:hAnsi="GHEA Grapalat"/>
                <w:sz w:val="20"/>
              </w:rPr>
            </w:pPr>
          </w:p>
        </w:tc>
        <w:tc>
          <w:tcPr>
            <w:tcW w:w="6593" w:type="dxa"/>
          </w:tcPr>
          <w:p w14:paraId="03ECF17E"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Ծառայության մատուցման ընդհանուր պահանջների</w:t>
            </w:r>
          </w:p>
          <w:p w14:paraId="33F92D7E"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7952FB04"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F74CADD"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3. Տեխնիկական հսկողություն իրականացնողի հիմնական պարտականություններն են՝</w:t>
            </w:r>
          </w:p>
          <w:p w14:paraId="3E977300"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շինարարության սկզբից մինչև ավարտը ընկած ժամանակահատվածում պարբերաբար լուսանկարահանել շինարարության օբյեկտի վիճակը,</w:t>
            </w:r>
          </w:p>
          <w:p w14:paraId="5323A46F"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ապահովել կատարվող աշխատանքների համապատասխանությունը կապալի պայմանագրի պայմաններին, շինարարական նորմերին և կանոններին,</w:t>
            </w:r>
          </w:p>
          <w:p w14:paraId="19682393"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B296B6F"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xml:space="preserve">• ստուգել և հաստատել աշխատանքային և կատարողական </w:t>
            </w:r>
            <w:r w:rsidRPr="00DA511C">
              <w:rPr>
                <w:rFonts w:ascii="GHEA Grapalat" w:hAnsi="GHEA Grapalat"/>
                <w:sz w:val="20"/>
                <w:lang w:val="hy-AM"/>
              </w:rPr>
              <w:lastRenderedPageBreak/>
              <w:t>փաստաթղթերը՝ նախապատրաստված Կապալառուի կողմից,</w:t>
            </w:r>
          </w:p>
          <w:p w14:paraId="0F0B6189"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42A980F0"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BC44B8E"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49374A8"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17EF246E"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C5549CE"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EFD465D"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կատարել աշխատանքների ծավալների չափագրումներ և մասնակցել կատարողական փաստաթղթերի կազմմանը և հաստատմանը,</w:t>
            </w:r>
          </w:p>
          <w:p w14:paraId="55815884"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5E2DAE2C"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Պատվիրատուի ցուցումով չափագրել կատարման ենթակա աշխատանքները:</w:t>
            </w:r>
          </w:p>
          <w:p w14:paraId="197FAF3E"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xml:space="preserve">• պարտադիր ներկա լինել քաղաքաշինության նախարարի թիվ 44 </w:t>
            </w:r>
            <w:r w:rsidRPr="00DA511C">
              <w:rPr>
                <w:rFonts w:ascii="GHEA Grapalat" w:hAnsi="GHEA Grapalat"/>
                <w:sz w:val="20"/>
                <w:lang w:val="hy-AM"/>
              </w:rPr>
              <w:lastRenderedPageBreak/>
              <w:t>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Հաշվետվության ներկայացման պահանջներ</w:t>
            </w:r>
          </w:p>
          <w:p w14:paraId="5272AE85"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149E0BB8"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0E345ECC" w14:textId="77777777" w:rsidR="00DA511C" w:rsidRPr="00DA511C" w:rsidRDefault="00DA511C" w:rsidP="00DA511C">
            <w:pPr>
              <w:jc w:val="both"/>
              <w:rPr>
                <w:rFonts w:ascii="GHEA Grapalat" w:hAnsi="GHEA Grapalat"/>
                <w:sz w:val="20"/>
                <w:lang w:val="hy-AM"/>
              </w:rPr>
            </w:pPr>
            <w:r w:rsidRPr="00DA511C">
              <w:rPr>
                <w:rFonts w:ascii="GHEA Grapalat" w:hAnsi="GHEA Grapalat"/>
                <w:sz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78B32FF0" w14:textId="0A25807E" w:rsidR="003050CC" w:rsidRPr="00453E01" w:rsidRDefault="00DA511C" w:rsidP="00DA511C">
            <w:pPr>
              <w:jc w:val="both"/>
              <w:rPr>
                <w:rFonts w:ascii="GHEA Grapalat" w:hAnsi="GHEA Grapalat"/>
                <w:sz w:val="20"/>
                <w:lang w:val="hy-AM"/>
              </w:rPr>
            </w:pPr>
            <w:r w:rsidRPr="00DA511C">
              <w:rPr>
                <w:rFonts w:ascii="GHEA Grapalat" w:hAnsi="GHEA Grapalat"/>
                <w:sz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990" w:type="dxa"/>
            <w:vAlign w:val="center"/>
          </w:tcPr>
          <w:p w14:paraId="3F2A30B7" w14:textId="216FD511" w:rsidR="003050CC" w:rsidRPr="00DA511C" w:rsidRDefault="00DA511C" w:rsidP="00016485">
            <w:pPr>
              <w:jc w:val="center"/>
              <w:rPr>
                <w:rFonts w:ascii="GHEA Grapalat" w:hAnsi="GHEA Grapalat"/>
                <w:sz w:val="20"/>
                <w:lang w:val="hy-AM"/>
              </w:rPr>
            </w:pPr>
            <w:r>
              <w:rPr>
                <w:rFonts w:ascii="GHEA Grapalat" w:hAnsi="GHEA Grapalat"/>
                <w:sz w:val="20"/>
                <w:lang w:val="hy-AM"/>
              </w:rPr>
              <w:lastRenderedPageBreak/>
              <w:t>դրամ</w:t>
            </w:r>
          </w:p>
        </w:tc>
        <w:tc>
          <w:tcPr>
            <w:tcW w:w="990" w:type="dxa"/>
            <w:vAlign w:val="center"/>
          </w:tcPr>
          <w:p w14:paraId="0ED77C76" w14:textId="77777777" w:rsidR="003050CC" w:rsidRDefault="003050CC" w:rsidP="00016485">
            <w:pPr>
              <w:jc w:val="center"/>
              <w:rPr>
                <w:rFonts w:ascii="GHEA Grapalat" w:hAnsi="GHEA Grapalat"/>
                <w:sz w:val="20"/>
                <w:lang w:val="hy-AM"/>
              </w:rPr>
            </w:pPr>
          </w:p>
          <w:p w14:paraId="7BCE7EF9" w14:textId="77777777" w:rsidR="003050CC" w:rsidRDefault="003050CC" w:rsidP="00016485">
            <w:pPr>
              <w:jc w:val="center"/>
              <w:rPr>
                <w:rFonts w:ascii="GHEA Grapalat" w:hAnsi="GHEA Grapalat"/>
                <w:sz w:val="20"/>
                <w:lang w:val="hy-AM"/>
              </w:rPr>
            </w:pPr>
          </w:p>
          <w:p w14:paraId="3BEA1AEE" w14:textId="77777777" w:rsidR="003050CC" w:rsidRDefault="003050CC" w:rsidP="00016485">
            <w:pPr>
              <w:jc w:val="center"/>
              <w:rPr>
                <w:rFonts w:ascii="GHEA Grapalat" w:hAnsi="GHEA Grapalat"/>
                <w:sz w:val="20"/>
                <w:lang w:val="hy-AM"/>
              </w:rPr>
            </w:pPr>
          </w:p>
          <w:p w14:paraId="761FB054" w14:textId="77777777" w:rsidR="003050CC" w:rsidRDefault="003050CC" w:rsidP="00016485">
            <w:pPr>
              <w:jc w:val="center"/>
              <w:rPr>
                <w:rFonts w:ascii="GHEA Grapalat" w:hAnsi="GHEA Grapalat"/>
                <w:sz w:val="20"/>
                <w:lang w:val="hy-AM"/>
              </w:rPr>
            </w:pPr>
          </w:p>
          <w:p w14:paraId="34FEC1C7" w14:textId="77777777" w:rsidR="003050CC" w:rsidRDefault="003050CC" w:rsidP="00016485">
            <w:pPr>
              <w:jc w:val="center"/>
              <w:rPr>
                <w:rFonts w:ascii="GHEA Grapalat" w:hAnsi="GHEA Grapalat"/>
                <w:sz w:val="20"/>
                <w:lang w:val="hy-AM"/>
              </w:rPr>
            </w:pPr>
          </w:p>
          <w:p w14:paraId="2C5CD100" w14:textId="77777777" w:rsidR="003050CC" w:rsidRDefault="003050CC" w:rsidP="00016485">
            <w:pPr>
              <w:jc w:val="center"/>
              <w:rPr>
                <w:rFonts w:ascii="GHEA Grapalat" w:hAnsi="GHEA Grapalat"/>
                <w:sz w:val="20"/>
                <w:lang w:val="hy-AM"/>
              </w:rPr>
            </w:pPr>
          </w:p>
          <w:p w14:paraId="7FCAC171" w14:textId="77777777" w:rsidR="003050CC" w:rsidRDefault="003050CC" w:rsidP="00016485">
            <w:pPr>
              <w:jc w:val="center"/>
              <w:rPr>
                <w:rFonts w:ascii="GHEA Grapalat" w:hAnsi="GHEA Grapalat"/>
                <w:sz w:val="20"/>
                <w:lang w:val="hy-AM"/>
              </w:rPr>
            </w:pPr>
          </w:p>
          <w:p w14:paraId="521A4BE3" w14:textId="77777777" w:rsidR="003050CC" w:rsidRPr="00453E01" w:rsidRDefault="003050CC" w:rsidP="00016485">
            <w:pPr>
              <w:jc w:val="center"/>
              <w:rPr>
                <w:rFonts w:ascii="GHEA Grapalat" w:hAnsi="GHEA Grapalat"/>
                <w:sz w:val="20"/>
                <w:lang w:val="hy-AM"/>
              </w:rPr>
            </w:pPr>
          </w:p>
        </w:tc>
        <w:tc>
          <w:tcPr>
            <w:tcW w:w="990" w:type="dxa"/>
            <w:vAlign w:val="center"/>
          </w:tcPr>
          <w:p w14:paraId="43877CFC" w14:textId="5A4DA020" w:rsidR="003050CC" w:rsidRPr="00453E01" w:rsidRDefault="00DA511C" w:rsidP="00016485">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46FA38CA" w14:textId="4AE441F5" w:rsidR="003050CC" w:rsidRDefault="00DA511C" w:rsidP="003050CC">
            <w:pPr>
              <w:jc w:val="center"/>
              <w:rPr>
                <w:rFonts w:ascii="GHEA Grapalat" w:hAnsi="GHEA Grapalat" w:cs="Calibri"/>
                <w:color w:val="000000"/>
                <w:sz w:val="20"/>
                <w:szCs w:val="16"/>
                <w:lang w:val="hy-AM"/>
              </w:rPr>
            </w:pPr>
            <w:r>
              <w:rPr>
                <w:rFonts w:ascii="GHEA Grapalat" w:hAnsi="GHEA Grapalat" w:cs="Calibri"/>
                <w:color w:val="000000"/>
                <w:sz w:val="20"/>
                <w:szCs w:val="16"/>
                <w:lang w:val="hy-AM"/>
              </w:rPr>
              <w:t>ք.Էջմիածին, Չոբանքարա խճուղի 23</w:t>
            </w:r>
          </w:p>
          <w:p w14:paraId="3FD2A650" w14:textId="5A63EFFA" w:rsidR="003050CC" w:rsidRPr="002A264C" w:rsidRDefault="003050CC" w:rsidP="00016485">
            <w:pPr>
              <w:jc w:val="center"/>
              <w:rPr>
                <w:rFonts w:ascii="GHEA Grapalat" w:hAnsi="GHEA Grapalat"/>
                <w:sz w:val="20"/>
                <w:lang w:val="hy-AM"/>
              </w:rPr>
            </w:pPr>
          </w:p>
        </w:tc>
        <w:tc>
          <w:tcPr>
            <w:tcW w:w="1957" w:type="dxa"/>
            <w:vAlign w:val="center"/>
          </w:tcPr>
          <w:p w14:paraId="377C0C95" w14:textId="77777777" w:rsidR="003050CC" w:rsidRDefault="003050CC" w:rsidP="00016485">
            <w:pPr>
              <w:jc w:val="center"/>
              <w:rPr>
                <w:rFonts w:ascii="GHEA Grapalat" w:hAnsi="GHEA Grapalat"/>
                <w:sz w:val="20"/>
                <w:szCs w:val="20"/>
                <w:lang w:val="hy-AM"/>
              </w:rPr>
            </w:pPr>
            <w:r w:rsidRPr="00176E67">
              <w:rPr>
                <w:rFonts w:ascii="GHEA Grapalat" w:hAnsi="GHEA Grapalat"/>
                <w:sz w:val="20"/>
                <w:szCs w:val="20"/>
                <w:lang w:val="hy-AM"/>
              </w:rPr>
              <w:t>Պայմանագիրը ուժի մեջ է մտնում շինարարական աշխատանքների գնման պայմանագիրը վավերացնելու օրվանից և գործում է</w:t>
            </w:r>
            <w:r w:rsidR="00B75985">
              <w:rPr>
                <w:rFonts w:ascii="GHEA Grapalat" w:hAnsi="GHEA Grapalat"/>
                <w:sz w:val="20"/>
                <w:szCs w:val="20"/>
                <w:lang w:val="hy-AM"/>
              </w:rPr>
              <w:t xml:space="preserve"> մինչև </w:t>
            </w:r>
            <w:r w:rsidRPr="00176E67">
              <w:rPr>
                <w:rFonts w:ascii="GHEA Grapalat" w:hAnsi="GHEA Grapalat"/>
                <w:sz w:val="20"/>
                <w:szCs w:val="20"/>
                <w:lang w:val="hy-AM"/>
              </w:rPr>
              <w:t xml:space="preserve"> շինարարական աշխատանքներ</w:t>
            </w:r>
            <w:r w:rsidR="00B75985">
              <w:rPr>
                <w:rFonts w:ascii="GHEA Grapalat" w:hAnsi="GHEA Grapalat"/>
                <w:sz w:val="20"/>
                <w:szCs w:val="20"/>
                <w:lang w:val="hy-AM"/>
              </w:rPr>
              <w:t>ի ավարտը։</w:t>
            </w:r>
          </w:p>
          <w:p w14:paraId="2CFB713E" w14:textId="77777777" w:rsidR="006C2E50" w:rsidRDefault="006C2E50" w:rsidP="00016485">
            <w:pPr>
              <w:jc w:val="center"/>
              <w:rPr>
                <w:rFonts w:ascii="GHEA Grapalat" w:hAnsi="GHEA Grapalat"/>
                <w:sz w:val="20"/>
                <w:szCs w:val="20"/>
                <w:lang w:val="hy-AM"/>
              </w:rPr>
            </w:pPr>
          </w:p>
          <w:p w14:paraId="0F4331F1" w14:textId="50A245E0" w:rsidR="006C2E50" w:rsidRPr="00453E01" w:rsidRDefault="006C2E50" w:rsidP="00016485">
            <w:pPr>
              <w:jc w:val="center"/>
              <w:rPr>
                <w:rFonts w:ascii="GHEA Grapalat" w:hAnsi="GHEA Grapalat"/>
                <w:sz w:val="20"/>
                <w:highlight w:val="yellow"/>
                <w:lang w:val="hy-AM"/>
              </w:rPr>
            </w:pPr>
          </w:p>
        </w:tc>
      </w:tr>
    </w:tbl>
    <w:p w14:paraId="5848440B" w14:textId="77777777" w:rsidR="007678FA" w:rsidRPr="00882B3F"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Default="007678FA" w:rsidP="00E53C12">
            <w:pPr>
              <w:rPr>
                <w:rFonts w:ascii="GHEA Grapalat" w:hAnsi="GHEA Grapalat"/>
                <w:sz w:val="22"/>
                <w:szCs w:val="22"/>
                <w:lang w:val="hy-AM"/>
              </w:rPr>
            </w:pPr>
          </w:p>
          <w:p w14:paraId="641E85BE" w14:textId="77777777" w:rsidR="00F61079" w:rsidRDefault="00F61079" w:rsidP="00E53C12">
            <w:pPr>
              <w:rPr>
                <w:rFonts w:ascii="GHEA Grapalat" w:hAnsi="GHEA Grapalat"/>
                <w:sz w:val="22"/>
                <w:szCs w:val="22"/>
                <w:lang w:val="hy-AM"/>
              </w:rPr>
            </w:pPr>
          </w:p>
          <w:p w14:paraId="01FDB673" w14:textId="77777777" w:rsidR="00F61079" w:rsidRPr="00F61079" w:rsidRDefault="00F61079" w:rsidP="00E53C12">
            <w:pPr>
              <w:rPr>
                <w:rFonts w:ascii="GHEA Grapalat" w:hAnsi="GHEA Grapalat"/>
                <w:sz w:val="22"/>
                <w:szCs w:val="22"/>
                <w:lang w:val="hy-AM"/>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Default="007678FA" w:rsidP="00E53C12">
            <w:pPr>
              <w:jc w:val="center"/>
              <w:rPr>
                <w:rFonts w:ascii="GHEA Grapalat" w:hAnsi="GHEA Grapalat"/>
                <w:lang w:val="hy-AM"/>
              </w:rPr>
            </w:pPr>
          </w:p>
          <w:p w14:paraId="7D4D06E1" w14:textId="77777777" w:rsidR="00F61079" w:rsidRDefault="00F61079" w:rsidP="00E53C12">
            <w:pPr>
              <w:jc w:val="center"/>
              <w:rPr>
                <w:rFonts w:ascii="GHEA Grapalat" w:hAnsi="GHEA Grapalat"/>
                <w:lang w:val="hy-AM"/>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FC36E53"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4A7BB68E" w14:textId="77777777" w:rsidR="00DA511C" w:rsidRPr="00F566BF" w:rsidRDefault="00DA511C" w:rsidP="00DA511C">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մարտի</w:t>
      </w:r>
      <w:r w:rsidRPr="00F566BF">
        <w:rPr>
          <w:rFonts w:ascii="GHEA Grapalat" w:hAnsi="GHEA Grapalat"/>
          <w:i/>
          <w:sz w:val="18"/>
          <w:lang w:val="hy-AM"/>
        </w:rPr>
        <w:t xml:space="preserve">  20</w:t>
      </w:r>
      <w:r>
        <w:rPr>
          <w:rFonts w:ascii="GHEA Grapalat" w:hAnsi="GHEA Grapalat"/>
          <w:i/>
          <w:sz w:val="18"/>
          <w:lang w:val="hy-AM"/>
        </w:rPr>
        <w:t>24</w:t>
      </w:r>
      <w:r w:rsidRPr="00F566BF">
        <w:rPr>
          <w:rFonts w:ascii="GHEA Grapalat" w:hAnsi="GHEA Grapalat"/>
          <w:i/>
          <w:sz w:val="18"/>
          <w:lang w:val="hy-AM"/>
        </w:rPr>
        <w:t xml:space="preserve">  թ. կնքված </w:t>
      </w:r>
    </w:p>
    <w:p w14:paraId="07175083" w14:textId="77777777" w:rsidR="00DA511C" w:rsidRPr="00F566BF" w:rsidRDefault="00DA511C" w:rsidP="00DA511C">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ՔԲԿ-ԳՀԾՁԲ-24/19</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670821AE" w14:textId="77777777" w:rsidR="000B7FDA" w:rsidRPr="00F566BF" w:rsidRDefault="000B7FDA" w:rsidP="000B7FD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E00F48A" w14:textId="77777777" w:rsidR="000B7FDA" w:rsidRPr="00F566BF" w:rsidRDefault="000B7FDA" w:rsidP="000B7FD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5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70"/>
        <w:gridCol w:w="3719"/>
        <w:gridCol w:w="630"/>
        <w:gridCol w:w="630"/>
        <w:gridCol w:w="720"/>
        <w:gridCol w:w="630"/>
        <w:gridCol w:w="630"/>
        <w:gridCol w:w="720"/>
        <w:gridCol w:w="540"/>
        <w:gridCol w:w="630"/>
        <w:gridCol w:w="603"/>
        <w:gridCol w:w="657"/>
        <w:gridCol w:w="630"/>
        <w:gridCol w:w="630"/>
        <w:gridCol w:w="1163"/>
        <w:gridCol w:w="12"/>
      </w:tblGrid>
      <w:tr w:rsidR="000B7FDA" w:rsidRPr="00F566BF" w14:paraId="608CD2C6" w14:textId="77777777" w:rsidTr="00C339E6">
        <w:trPr>
          <w:trHeight w:val="221"/>
          <w:jc w:val="center"/>
        </w:trPr>
        <w:tc>
          <w:tcPr>
            <w:tcW w:w="15566" w:type="dxa"/>
            <w:gridSpan w:val="17"/>
          </w:tcPr>
          <w:p w14:paraId="45B2344A" w14:textId="77777777" w:rsidR="000B7FDA" w:rsidRPr="00F566BF" w:rsidRDefault="000B7FDA" w:rsidP="00C339E6">
            <w:pPr>
              <w:jc w:val="center"/>
              <w:rPr>
                <w:rFonts w:ascii="GHEA Grapalat" w:hAnsi="GHEA Grapalat"/>
                <w:sz w:val="18"/>
                <w:lang w:val="es-ES"/>
              </w:rPr>
            </w:pPr>
            <w:r w:rsidRPr="00F566BF">
              <w:rPr>
                <w:rFonts w:ascii="GHEA Grapalat" w:hAnsi="GHEA Grapalat"/>
                <w:sz w:val="18"/>
                <w:lang w:val="es-ES"/>
              </w:rPr>
              <w:t>Ծառայության</w:t>
            </w:r>
          </w:p>
        </w:tc>
      </w:tr>
      <w:tr w:rsidR="000B7FDA" w:rsidRPr="00C5477B" w14:paraId="604FF4B4" w14:textId="77777777" w:rsidTr="00F61079">
        <w:trPr>
          <w:trHeight w:val="435"/>
          <w:jc w:val="center"/>
        </w:trPr>
        <w:tc>
          <w:tcPr>
            <w:tcW w:w="1452" w:type="dxa"/>
            <w:vMerge w:val="restart"/>
            <w:vAlign w:val="center"/>
          </w:tcPr>
          <w:p w14:paraId="157ED23F" w14:textId="77777777" w:rsidR="000B7FDA" w:rsidRPr="00F566BF" w:rsidRDefault="000B7FDA" w:rsidP="00C339E6">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570" w:type="dxa"/>
            <w:vMerge w:val="restart"/>
            <w:vAlign w:val="center"/>
          </w:tcPr>
          <w:p w14:paraId="3D5465F9" w14:textId="77777777" w:rsidR="000B7FDA" w:rsidRPr="00F566BF" w:rsidRDefault="000B7FDA" w:rsidP="00C339E6">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3719" w:type="dxa"/>
            <w:vMerge w:val="restart"/>
            <w:vAlign w:val="center"/>
          </w:tcPr>
          <w:p w14:paraId="69D8C5F0" w14:textId="77777777" w:rsidR="000B7FDA" w:rsidRPr="00F566BF" w:rsidRDefault="000B7FDA" w:rsidP="00C339E6">
            <w:pPr>
              <w:jc w:val="center"/>
              <w:rPr>
                <w:rFonts w:ascii="GHEA Grapalat" w:hAnsi="GHEA Grapalat"/>
                <w:sz w:val="18"/>
                <w:lang w:val="es-ES"/>
              </w:rPr>
            </w:pPr>
            <w:r w:rsidRPr="00F566BF">
              <w:rPr>
                <w:rFonts w:ascii="GHEA Grapalat" w:hAnsi="GHEA Grapalat"/>
                <w:sz w:val="18"/>
              </w:rPr>
              <w:t>անվանումը</w:t>
            </w:r>
          </w:p>
        </w:tc>
        <w:tc>
          <w:tcPr>
            <w:tcW w:w="8825" w:type="dxa"/>
            <w:gridSpan w:val="14"/>
            <w:vAlign w:val="center"/>
          </w:tcPr>
          <w:p w14:paraId="3C2E8924" w14:textId="0E2307E9" w:rsidR="000B7FDA" w:rsidRPr="00F566BF" w:rsidRDefault="000B7FDA" w:rsidP="00C339E6">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F61079">
              <w:rPr>
                <w:rFonts w:ascii="GHEA Grapalat" w:hAnsi="GHEA Grapalat"/>
                <w:sz w:val="18"/>
                <w:lang w:val="hy-AM"/>
              </w:rPr>
              <w:t>24</w:t>
            </w:r>
            <w:r w:rsidRPr="00F566BF">
              <w:rPr>
                <w:rFonts w:ascii="GHEA Grapalat" w:hAnsi="GHEA Grapalat"/>
                <w:sz w:val="18"/>
                <w:lang w:val="es-ES"/>
              </w:rPr>
              <w:t xml:space="preserve">  թ-ին` ըստ ամիսների, այդ թվում**</w:t>
            </w:r>
          </w:p>
        </w:tc>
      </w:tr>
      <w:tr w:rsidR="00F61079" w:rsidRPr="00F566BF" w14:paraId="25381520" w14:textId="77777777" w:rsidTr="00F61079">
        <w:trPr>
          <w:gridAfter w:val="1"/>
          <w:wAfter w:w="12" w:type="dxa"/>
          <w:trHeight w:val="1155"/>
          <w:jc w:val="center"/>
        </w:trPr>
        <w:tc>
          <w:tcPr>
            <w:tcW w:w="1452" w:type="dxa"/>
            <w:vMerge/>
          </w:tcPr>
          <w:p w14:paraId="766B9A4B" w14:textId="77777777" w:rsidR="000B7FDA" w:rsidRPr="00F566BF" w:rsidRDefault="000B7FDA" w:rsidP="00C339E6">
            <w:pPr>
              <w:jc w:val="center"/>
              <w:rPr>
                <w:rFonts w:ascii="GHEA Grapalat" w:hAnsi="GHEA Grapalat"/>
                <w:sz w:val="20"/>
                <w:lang w:val="es-ES"/>
              </w:rPr>
            </w:pPr>
          </w:p>
        </w:tc>
        <w:tc>
          <w:tcPr>
            <w:tcW w:w="1570" w:type="dxa"/>
            <w:vMerge/>
          </w:tcPr>
          <w:p w14:paraId="190B2795" w14:textId="77777777" w:rsidR="000B7FDA" w:rsidRPr="00F566BF" w:rsidRDefault="000B7FDA" w:rsidP="00C339E6">
            <w:pPr>
              <w:jc w:val="center"/>
              <w:rPr>
                <w:rFonts w:ascii="GHEA Grapalat" w:hAnsi="GHEA Grapalat"/>
                <w:sz w:val="20"/>
                <w:lang w:val="es-ES"/>
              </w:rPr>
            </w:pPr>
          </w:p>
        </w:tc>
        <w:tc>
          <w:tcPr>
            <w:tcW w:w="3719" w:type="dxa"/>
            <w:vMerge/>
          </w:tcPr>
          <w:p w14:paraId="5BFA4E2D" w14:textId="77777777" w:rsidR="000B7FDA" w:rsidRPr="00F566BF" w:rsidRDefault="000B7FDA" w:rsidP="00C339E6">
            <w:pPr>
              <w:jc w:val="center"/>
              <w:rPr>
                <w:rFonts w:ascii="GHEA Grapalat" w:hAnsi="GHEA Grapalat"/>
                <w:sz w:val="20"/>
                <w:lang w:val="es-ES"/>
              </w:rPr>
            </w:pPr>
          </w:p>
        </w:tc>
        <w:tc>
          <w:tcPr>
            <w:tcW w:w="630" w:type="dxa"/>
            <w:textDirection w:val="btLr"/>
            <w:vAlign w:val="center"/>
          </w:tcPr>
          <w:p w14:paraId="2C960664"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30" w:type="dxa"/>
            <w:textDirection w:val="btLr"/>
            <w:vAlign w:val="center"/>
          </w:tcPr>
          <w:p w14:paraId="127FEF57"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720" w:type="dxa"/>
            <w:textDirection w:val="btLr"/>
            <w:vAlign w:val="center"/>
          </w:tcPr>
          <w:p w14:paraId="510D9B3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30" w:type="dxa"/>
            <w:textDirection w:val="btLr"/>
            <w:vAlign w:val="center"/>
          </w:tcPr>
          <w:p w14:paraId="12099409"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30" w:type="dxa"/>
            <w:textDirection w:val="btLr"/>
            <w:vAlign w:val="center"/>
          </w:tcPr>
          <w:p w14:paraId="1480D01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720" w:type="dxa"/>
            <w:textDirection w:val="btLr"/>
            <w:vAlign w:val="center"/>
          </w:tcPr>
          <w:p w14:paraId="2CBB2239"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540" w:type="dxa"/>
            <w:textDirection w:val="btLr"/>
            <w:vAlign w:val="center"/>
          </w:tcPr>
          <w:p w14:paraId="221CBCD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30" w:type="dxa"/>
            <w:textDirection w:val="btLr"/>
            <w:vAlign w:val="center"/>
          </w:tcPr>
          <w:p w14:paraId="4384B581"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03" w:type="dxa"/>
            <w:textDirection w:val="btLr"/>
            <w:vAlign w:val="center"/>
          </w:tcPr>
          <w:p w14:paraId="5534014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57" w:type="dxa"/>
            <w:textDirection w:val="btLr"/>
            <w:vAlign w:val="center"/>
          </w:tcPr>
          <w:p w14:paraId="47231FAC"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30" w:type="dxa"/>
            <w:textDirection w:val="btLr"/>
            <w:vAlign w:val="center"/>
          </w:tcPr>
          <w:p w14:paraId="2982D982"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30" w:type="dxa"/>
            <w:textDirection w:val="btLr"/>
            <w:vAlign w:val="center"/>
          </w:tcPr>
          <w:p w14:paraId="1BDF29C5"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163" w:type="dxa"/>
            <w:vAlign w:val="center"/>
          </w:tcPr>
          <w:p w14:paraId="5B52205D" w14:textId="77777777" w:rsidR="000B7FDA" w:rsidRPr="00F566BF" w:rsidRDefault="000B7FDA" w:rsidP="00C339E6">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78B079A8" w14:textId="77777777" w:rsidR="000B7FDA" w:rsidRPr="00F566BF" w:rsidRDefault="000B7FDA" w:rsidP="00C339E6">
            <w:pPr>
              <w:jc w:val="center"/>
              <w:rPr>
                <w:rFonts w:ascii="GHEA Grapalat" w:hAnsi="GHEA Grapalat"/>
                <w:sz w:val="18"/>
                <w:lang w:val="es-ES"/>
              </w:rPr>
            </w:pPr>
          </w:p>
        </w:tc>
      </w:tr>
      <w:tr w:rsidR="00F61079" w:rsidRPr="00146243" w14:paraId="0627EF14" w14:textId="77777777" w:rsidTr="00F61079">
        <w:trPr>
          <w:gridAfter w:val="1"/>
          <w:wAfter w:w="12" w:type="dxa"/>
          <w:trHeight w:val="1444"/>
          <w:jc w:val="center"/>
        </w:trPr>
        <w:tc>
          <w:tcPr>
            <w:tcW w:w="1452" w:type="dxa"/>
            <w:vAlign w:val="center"/>
          </w:tcPr>
          <w:p w14:paraId="738F2019" w14:textId="3E6DCD2F" w:rsidR="00DA511C" w:rsidRPr="00F566BF" w:rsidRDefault="00DA511C" w:rsidP="003050CC">
            <w:pPr>
              <w:jc w:val="center"/>
              <w:rPr>
                <w:rFonts w:ascii="GHEA Grapalat" w:hAnsi="GHEA Grapalat"/>
                <w:sz w:val="20"/>
                <w:lang w:val="es-ES"/>
              </w:rPr>
            </w:pPr>
            <w:r>
              <w:rPr>
                <w:rFonts w:ascii="GHEA Grapalat" w:hAnsi="GHEA Grapalat"/>
                <w:sz w:val="20"/>
                <w:lang w:val="hy-AM"/>
              </w:rPr>
              <w:t>1</w:t>
            </w:r>
          </w:p>
        </w:tc>
        <w:tc>
          <w:tcPr>
            <w:tcW w:w="1570" w:type="dxa"/>
            <w:vAlign w:val="center"/>
          </w:tcPr>
          <w:p w14:paraId="54CF571E" w14:textId="6EE473C0" w:rsidR="00DA511C" w:rsidRPr="001920E3" w:rsidRDefault="00DA511C" w:rsidP="003050CC">
            <w:pPr>
              <w:jc w:val="center"/>
              <w:rPr>
                <w:rFonts w:ascii="GHEA Grapalat" w:hAnsi="GHEA Grapalat"/>
                <w:sz w:val="20"/>
                <w:lang w:val="ru-RU"/>
              </w:rPr>
            </w:pPr>
            <w:r>
              <w:rPr>
                <w:rFonts w:ascii="GHEA Grapalat" w:hAnsi="GHEA Grapalat" w:cs="Calibri"/>
                <w:color w:val="000000"/>
                <w:sz w:val="20"/>
                <w:szCs w:val="20"/>
              </w:rPr>
              <w:t>71351540/</w:t>
            </w:r>
            <w:r>
              <w:rPr>
                <w:rFonts w:ascii="GHEA Grapalat" w:hAnsi="GHEA Grapalat" w:cs="Calibri"/>
                <w:color w:val="000000"/>
                <w:sz w:val="20"/>
                <w:szCs w:val="20"/>
                <w:lang w:val="hy-AM"/>
              </w:rPr>
              <w:t>69</w:t>
            </w:r>
          </w:p>
        </w:tc>
        <w:tc>
          <w:tcPr>
            <w:tcW w:w="3719" w:type="dxa"/>
            <w:vAlign w:val="center"/>
          </w:tcPr>
          <w:p w14:paraId="314DF370" w14:textId="4B621DEE" w:rsidR="00DA511C" w:rsidRPr="00F61079" w:rsidRDefault="00F61079" w:rsidP="00F61079">
            <w:pPr>
              <w:jc w:val="center"/>
              <w:rPr>
                <w:rFonts w:ascii="GHEA Grapalat" w:hAnsi="GHEA Grapalat"/>
                <w:color w:val="000000"/>
                <w:sz w:val="20"/>
                <w:szCs w:val="20"/>
                <w:lang w:val="ru-RU"/>
              </w:rPr>
            </w:pPr>
            <w:r w:rsidRPr="00F61079">
              <w:rPr>
                <w:rFonts w:ascii="GHEA Grapalat" w:hAnsi="GHEA Grapalat"/>
                <w:color w:val="000000"/>
                <w:sz w:val="20"/>
                <w:szCs w:val="20"/>
              </w:rPr>
              <w:t>ՀՀ</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ԱՆ</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ՔՐԵԱԿԱՏԱՐՈՂԱԿԱՆ</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ԲԺՇԿՈՒԹՅԱՆ</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ԿԵՆՏՐՈՆ</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ՊՈԱԿ</w:t>
            </w:r>
            <w:r w:rsidRPr="00F61079">
              <w:rPr>
                <w:rFonts w:ascii="GHEA Grapalat" w:hAnsi="GHEA Grapalat"/>
                <w:color w:val="000000"/>
                <w:sz w:val="20"/>
                <w:szCs w:val="20"/>
                <w:lang w:val="ru-RU"/>
              </w:rPr>
              <w:t>-</w:t>
            </w:r>
            <w:r w:rsidRPr="00F61079">
              <w:rPr>
                <w:rFonts w:ascii="GHEA Grapalat" w:hAnsi="GHEA Grapalat"/>
                <w:color w:val="000000"/>
                <w:sz w:val="20"/>
                <w:szCs w:val="20"/>
              </w:rPr>
              <w:t>Ի</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ԿԱՐԻՔՆԵՐԻ</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ՀԱՄԱՐ</w:t>
            </w:r>
            <w:r w:rsidRPr="00F61079">
              <w:rPr>
                <w:rFonts w:ascii="GHEA Grapalat" w:hAnsi="GHEA Grapalat"/>
                <w:color w:val="000000"/>
                <w:sz w:val="20"/>
                <w:szCs w:val="20"/>
                <w:lang w:val="ru-RU"/>
              </w:rPr>
              <w:t>`  «</w:t>
            </w:r>
            <w:r w:rsidRPr="00F61079">
              <w:rPr>
                <w:rFonts w:ascii="GHEA Grapalat" w:hAnsi="GHEA Grapalat"/>
                <w:color w:val="000000"/>
                <w:sz w:val="20"/>
                <w:szCs w:val="20"/>
              </w:rPr>
              <w:t>ԱՐՄԱՎԻՐ</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ՔԿՀ</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ՏԱՐԱԾՔՈՒՄ</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ԳՏՆՎՈՂ</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ԲԺՇԿԱԿԱՆ</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ՄԱՍԻ</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ՎԵՐԱՆՈՐՈԳՄԱՆ</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ԱՇԽԱՏԱՆՔՆԵՐԻ</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ՈՐԱԿԻ</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ՏԵԽՆԻԿԱԿԱՆ</w:t>
            </w:r>
            <w:r>
              <w:rPr>
                <w:rFonts w:ascii="GHEA Grapalat" w:hAnsi="GHEA Grapalat"/>
                <w:color w:val="000000"/>
                <w:sz w:val="20"/>
                <w:szCs w:val="20"/>
                <w:lang w:val="hy-AM"/>
              </w:rPr>
              <w:t xml:space="preserve"> </w:t>
            </w:r>
            <w:r w:rsidRPr="00F61079">
              <w:rPr>
                <w:rFonts w:ascii="GHEA Grapalat" w:hAnsi="GHEA Grapalat"/>
                <w:color w:val="000000"/>
                <w:sz w:val="20"/>
                <w:szCs w:val="20"/>
              </w:rPr>
              <w:t>ՀՍԿՈՂՈՒԹՅԱՆ</w:t>
            </w:r>
            <w:r w:rsidRPr="00F61079">
              <w:rPr>
                <w:rFonts w:ascii="GHEA Grapalat" w:hAnsi="GHEA Grapalat"/>
                <w:color w:val="000000"/>
                <w:sz w:val="20"/>
                <w:szCs w:val="20"/>
                <w:lang w:val="ru-RU"/>
              </w:rPr>
              <w:t xml:space="preserve"> </w:t>
            </w:r>
            <w:r w:rsidRPr="00F61079">
              <w:rPr>
                <w:rFonts w:ascii="GHEA Grapalat" w:hAnsi="GHEA Grapalat"/>
                <w:color w:val="000000"/>
                <w:sz w:val="20"/>
                <w:szCs w:val="20"/>
              </w:rPr>
              <w:t>ԾԱՌԱՅՈՒԹՅՈՒՆ</w:t>
            </w:r>
          </w:p>
        </w:tc>
        <w:tc>
          <w:tcPr>
            <w:tcW w:w="630" w:type="dxa"/>
            <w:vAlign w:val="center"/>
          </w:tcPr>
          <w:p w14:paraId="1680EBDA" w14:textId="79AC3481" w:rsidR="00DA511C" w:rsidRPr="00E85F0C" w:rsidRDefault="00DA511C" w:rsidP="003050CC">
            <w:pPr>
              <w:jc w:val="center"/>
              <w:rPr>
                <w:rFonts w:ascii="GHEA Grapalat" w:hAnsi="GHEA Grapalat"/>
                <w:sz w:val="20"/>
                <w:lang w:val="pt-BR"/>
              </w:rPr>
            </w:pPr>
          </w:p>
        </w:tc>
        <w:tc>
          <w:tcPr>
            <w:tcW w:w="630" w:type="dxa"/>
            <w:vAlign w:val="center"/>
          </w:tcPr>
          <w:p w14:paraId="6AE4CDB4" w14:textId="65975531" w:rsidR="00DA511C" w:rsidRPr="00E85F0C" w:rsidRDefault="00DA511C" w:rsidP="003050CC">
            <w:pPr>
              <w:jc w:val="center"/>
              <w:rPr>
                <w:rFonts w:ascii="GHEA Grapalat" w:hAnsi="GHEA Grapalat"/>
                <w:sz w:val="20"/>
                <w:lang w:val="pt-BR"/>
              </w:rPr>
            </w:pPr>
          </w:p>
        </w:tc>
        <w:tc>
          <w:tcPr>
            <w:tcW w:w="720" w:type="dxa"/>
            <w:vAlign w:val="center"/>
          </w:tcPr>
          <w:p w14:paraId="66B4657A" w14:textId="0A07BAD6" w:rsidR="00DA511C" w:rsidRPr="00E85F0C" w:rsidRDefault="00DA511C" w:rsidP="003050CC">
            <w:pPr>
              <w:jc w:val="center"/>
              <w:rPr>
                <w:rFonts w:ascii="GHEA Grapalat" w:hAnsi="GHEA Grapalat"/>
                <w:sz w:val="20"/>
                <w:lang w:val="pt-BR"/>
              </w:rPr>
            </w:pPr>
          </w:p>
        </w:tc>
        <w:tc>
          <w:tcPr>
            <w:tcW w:w="630" w:type="dxa"/>
            <w:textDirection w:val="btLr"/>
          </w:tcPr>
          <w:p w14:paraId="31A5F986" w14:textId="09F868F4" w:rsidR="00DA511C" w:rsidRPr="00E85F0C" w:rsidRDefault="00DA511C" w:rsidP="003050CC">
            <w:pPr>
              <w:jc w:val="center"/>
              <w:rPr>
                <w:rFonts w:ascii="GHEA Grapalat" w:hAnsi="GHEA Grapalat"/>
                <w:sz w:val="20"/>
                <w:lang w:val="pt-BR"/>
              </w:rPr>
            </w:pPr>
            <w:r>
              <w:rPr>
                <w:rFonts w:ascii="GHEA Grapalat" w:hAnsi="GHEA Grapalat"/>
                <w:color w:val="000000"/>
                <w:sz w:val="20"/>
                <w:szCs w:val="20"/>
                <w:lang w:val="hy-AM"/>
              </w:rPr>
              <w:t>3</w:t>
            </w:r>
            <w:r w:rsidRPr="00267FBE">
              <w:rPr>
                <w:rFonts w:ascii="GHEA Grapalat" w:hAnsi="GHEA Grapalat"/>
                <w:color w:val="000000"/>
                <w:sz w:val="20"/>
                <w:szCs w:val="20"/>
              </w:rPr>
              <w:t>0%</w:t>
            </w:r>
          </w:p>
        </w:tc>
        <w:tc>
          <w:tcPr>
            <w:tcW w:w="630" w:type="dxa"/>
            <w:textDirection w:val="btLr"/>
          </w:tcPr>
          <w:p w14:paraId="47625B5A" w14:textId="19DF0ED1" w:rsidR="00DA511C" w:rsidRPr="00E85F0C" w:rsidRDefault="00DA511C" w:rsidP="003050CC">
            <w:pPr>
              <w:jc w:val="center"/>
              <w:rPr>
                <w:rFonts w:ascii="GHEA Grapalat" w:hAnsi="GHEA Grapalat"/>
                <w:sz w:val="20"/>
                <w:lang w:val="pt-BR"/>
              </w:rPr>
            </w:pPr>
            <w:r>
              <w:rPr>
                <w:rFonts w:ascii="GHEA Grapalat" w:hAnsi="GHEA Grapalat"/>
                <w:color w:val="000000"/>
                <w:sz w:val="20"/>
                <w:szCs w:val="20"/>
                <w:lang w:val="hy-AM"/>
              </w:rPr>
              <w:t>40</w:t>
            </w:r>
            <w:r w:rsidRPr="00267FBE">
              <w:rPr>
                <w:rFonts w:ascii="GHEA Grapalat" w:hAnsi="GHEA Grapalat"/>
                <w:color w:val="000000"/>
                <w:sz w:val="20"/>
                <w:szCs w:val="20"/>
              </w:rPr>
              <w:t>%</w:t>
            </w:r>
          </w:p>
        </w:tc>
        <w:tc>
          <w:tcPr>
            <w:tcW w:w="720" w:type="dxa"/>
            <w:textDirection w:val="btLr"/>
          </w:tcPr>
          <w:p w14:paraId="23576516" w14:textId="1D4827EB" w:rsidR="00DA511C" w:rsidRPr="00E85F0C" w:rsidRDefault="00DA511C" w:rsidP="003050CC">
            <w:pPr>
              <w:jc w:val="center"/>
              <w:rPr>
                <w:rFonts w:ascii="GHEA Grapalat" w:hAnsi="GHEA Grapalat"/>
                <w:sz w:val="20"/>
                <w:lang w:val="pt-BR"/>
              </w:rPr>
            </w:pPr>
            <w:r>
              <w:rPr>
                <w:rFonts w:ascii="GHEA Grapalat" w:hAnsi="GHEA Grapalat"/>
                <w:color w:val="000000"/>
                <w:sz w:val="20"/>
                <w:szCs w:val="20"/>
                <w:lang w:val="hy-AM"/>
              </w:rPr>
              <w:t>50</w:t>
            </w:r>
            <w:r w:rsidRPr="00267FBE">
              <w:rPr>
                <w:rFonts w:ascii="GHEA Grapalat" w:hAnsi="GHEA Grapalat"/>
                <w:color w:val="000000"/>
                <w:sz w:val="20"/>
                <w:szCs w:val="20"/>
              </w:rPr>
              <w:t>%</w:t>
            </w:r>
          </w:p>
        </w:tc>
        <w:tc>
          <w:tcPr>
            <w:tcW w:w="540" w:type="dxa"/>
            <w:textDirection w:val="btLr"/>
          </w:tcPr>
          <w:p w14:paraId="6ACDCB37" w14:textId="74301A7D" w:rsidR="00DA511C" w:rsidRPr="00E85F0C" w:rsidRDefault="00DA511C" w:rsidP="003050CC">
            <w:pPr>
              <w:jc w:val="center"/>
              <w:rPr>
                <w:rFonts w:ascii="GHEA Grapalat" w:hAnsi="GHEA Grapalat"/>
                <w:sz w:val="20"/>
                <w:lang w:val="pt-BR"/>
              </w:rPr>
            </w:pPr>
            <w:r>
              <w:rPr>
                <w:rFonts w:ascii="GHEA Grapalat" w:hAnsi="GHEA Grapalat"/>
                <w:color w:val="000000"/>
                <w:sz w:val="20"/>
                <w:szCs w:val="20"/>
                <w:lang w:val="hy-AM"/>
              </w:rPr>
              <w:t>6</w:t>
            </w:r>
            <w:r w:rsidRPr="00267FBE">
              <w:rPr>
                <w:rFonts w:ascii="GHEA Grapalat" w:hAnsi="GHEA Grapalat"/>
                <w:color w:val="000000"/>
                <w:sz w:val="20"/>
                <w:szCs w:val="20"/>
              </w:rPr>
              <w:t>0%</w:t>
            </w:r>
          </w:p>
        </w:tc>
        <w:tc>
          <w:tcPr>
            <w:tcW w:w="630" w:type="dxa"/>
            <w:textDirection w:val="btLr"/>
          </w:tcPr>
          <w:p w14:paraId="73F9EF18" w14:textId="74752F7C" w:rsidR="00DA511C" w:rsidRPr="00F566BF" w:rsidRDefault="00DA511C" w:rsidP="003050CC">
            <w:pPr>
              <w:jc w:val="center"/>
              <w:rPr>
                <w:rFonts w:ascii="GHEA Grapalat" w:hAnsi="GHEA Grapalat" w:cs="Arial"/>
                <w:sz w:val="18"/>
                <w:szCs w:val="18"/>
                <w:lang w:val="pt-BR"/>
              </w:rPr>
            </w:pPr>
            <w:r>
              <w:rPr>
                <w:rFonts w:ascii="GHEA Grapalat" w:hAnsi="GHEA Grapalat"/>
                <w:color w:val="000000"/>
                <w:sz w:val="20"/>
                <w:szCs w:val="20"/>
                <w:lang w:val="hy-AM"/>
              </w:rPr>
              <w:t>8</w:t>
            </w:r>
            <w:r w:rsidRPr="00267FBE">
              <w:rPr>
                <w:rFonts w:ascii="GHEA Grapalat" w:hAnsi="GHEA Grapalat"/>
                <w:color w:val="000000"/>
                <w:sz w:val="20"/>
                <w:szCs w:val="20"/>
              </w:rPr>
              <w:t>0%</w:t>
            </w:r>
          </w:p>
        </w:tc>
        <w:tc>
          <w:tcPr>
            <w:tcW w:w="603" w:type="dxa"/>
            <w:textDirection w:val="btLr"/>
          </w:tcPr>
          <w:p w14:paraId="56565E22" w14:textId="4EAB8E79" w:rsidR="00DA511C" w:rsidRPr="00F566BF" w:rsidRDefault="00DA511C" w:rsidP="003050CC">
            <w:pPr>
              <w:jc w:val="center"/>
              <w:rPr>
                <w:rFonts w:ascii="GHEA Grapalat" w:hAnsi="GHEA Grapalat" w:cs="Arial"/>
                <w:sz w:val="18"/>
                <w:szCs w:val="18"/>
                <w:lang w:val="pt-BR"/>
              </w:rPr>
            </w:pPr>
            <w:r>
              <w:rPr>
                <w:rFonts w:ascii="GHEA Grapalat" w:hAnsi="GHEA Grapalat"/>
                <w:color w:val="000000"/>
                <w:sz w:val="20"/>
                <w:szCs w:val="20"/>
                <w:lang w:val="hy-AM"/>
              </w:rPr>
              <w:t>9</w:t>
            </w:r>
            <w:r w:rsidRPr="00267FBE">
              <w:rPr>
                <w:rFonts w:ascii="GHEA Grapalat" w:hAnsi="GHEA Grapalat"/>
                <w:color w:val="000000"/>
                <w:sz w:val="20"/>
                <w:szCs w:val="20"/>
              </w:rPr>
              <w:t>0%</w:t>
            </w:r>
          </w:p>
        </w:tc>
        <w:tc>
          <w:tcPr>
            <w:tcW w:w="657" w:type="dxa"/>
            <w:textDirection w:val="btLr"/>
          </w:tcPr>
          <w:p w14:paraId="4A662647" w14:textId="26859D7D" w:rsidR="00DA511C" w:rsidRPr="00F566BF" w:rsidRDefault="00DA511C" w:rsidP="003050CC">
            <w:pPr>
              <w:jc w:val="center"/>
              <w:rPr>
                <w:rFonts w:ascii="GHEA Grapalat" w:hAnsi="GHEA Grapalat" w:cs="Arial"/>
                <w:sz w:val="18"/>
                <w:szCs w:val="18"/>
                <w:lang w:val="pt-BR"/>
              </w:rPr>
            </w:pPr>
            <w:r>
              <w:rPr>
                <w:rFonts w:ascii="GHEA Grapalat" w:hAnsi="GHEA Grapalat"/>
                <w:color w:val="000000"/>
                <w:sz w:val="20"/>
                <w:szCs w:val="20"/>
                <w:lang w:val="hy-AM"/>
              </w:rPr>
              <w:t>100</w:t>
            </w:r>
            <w:r w:rsidRPr="00267FBE">
              <w:rPr>
                <w:rFonts w:ascii="GHEA Grapalat" w:hAnsi="GHEA Grapalat"/>
                <w:color w:val="000000"/>
                <w:sz w:val="20"/>
                <w:szCs w:val="20"/>
              </w:rPr>
              <w:t>%</w:t>
            </w:r>
          </w:p>
        </w:tc>
        <w:tc>
          <w:tcPr>
            <w:tcW w:w="630" w:type="dxa"/>
            <w:textDirection w:val="btLr"/>
          </w:tcPr>
          <w:p w14:paraId="4BD74929" w14:textId="6EF77C9B" w:rsidR="00DA511C" w:rsidRPr="00F566BF" w:rsidRDefault="00DA511C" w:rsidP="003050CC">
            <w:pPr>
              <w:jc w:val="center"/>
              <w:rPr>
                <w:rFonts w:ascii="GHEA Grapalat" w:hAnsi="GHEA Grapalat" w:cs="Arial"/>
                <w:sz w:val="18"/>
                <w:szCs w:val="18"/>
                <w:lang w:val="pt-BR"/>
              </w:rPr>
            </w:pPr>
            <w:r>
              <w:rPr>
                <w:rFonts w:ascii="GHEA Grapalat" w:hAnsi="GHEA Grapalat"/>
                <w:color w:val="000000"/>
                <w:sz w:val="20"/>
                <w:szCs w:val="20"/>
                <w:lang w:val="hy-AM"/>
              </w:rPr>
              <w:t>100</w:t>
            </w:r>
            <w:r w:rsidRPr="00267FBE">
              <w:rPr>
                <w:rFonts w:ascii="GHEA Grapalat" w:hAnsi="GHEA Grapalat"/>
                <w:color w:val="000000"/>
                <w:sz w:val="20"/>
                <w:szCs w:val="20"/>
              </w:rPr>
              <w:t>%</w:t>
            </w:r>
          </w:p>
        </w:tc>
        <w:tc>
          <w:tcPr>
            <w:tcW w:w="630" w:type="dxa"/>
            <w:textDirection w:val="btLr"/>
          </w:tcPr>
          <w:p w14:paraId="1D1E7BCB" w14:textId="2E55544B" w:rsidR="00DA511C" w:rsidRPr="00F566BF" w:rsidRDefault="00DA511C" w:rsidP="003050CC">
            <w:pPr>
              <w:jc w:val="center"/>
              <w:rPr>
                <w:rFonts w:ascii="GHEA Grapalat" w:hAnsi="GHEA Grapalat" w:cs="Arial"/>
                <w:sz w:val="18"/>
                <w:szCs w:val="18"/>
                <w:lang w:val="pt-BR"/>
              </w:rPr>
            </w:pPr>
            <w:r w:rsidRPr="00267FBE">
              <w:rPr>
                <w:rFonts w:ascii="GHEA Grapalat" w:hAnsi="GHEA Grapalat"/>
                <w:color w:val="000000"/>
                <w:sz w:val="20"/>
                <w:szCs w:val="20"/>
              </w:rPr>
              <w:t>100%</w:t>
            </w:r>
          </w:p>
        </w:tc>
        <w:tc>
          <w:tcPr>
            <w:tcW w:w="1163" w:type="dxa"/>
            <w:textDirection w:val="btLr"/>
            <w:vAlign w:val="center"/>
          </w:tcPr>
          <w:p w14:paraId="357FE2AE" w14:textId="0F54EE2A" w:rsidR="00DA511C" w:rsidRPr="00F566BF" w:rsidRDefault="00DA511C" w:rsidP="003050CC">
            <w:pPr>
              <w:jc w:val="center"/>
              <w:rPr>
                <w:rFonts w:ascii="GHEA Grapalat" w:hAnsi="GHEA Grapalat"/>
                <w:b/>
                <w:lang w:val="pt-BR"/>
              </w:rPr>
            </w:pPr>
            <w:r>
              <w:rPr>
                <w:rFonts w:ascii="GHEA Grapalat" w:hAnsi="GHEA Grapalat"/>
                <w:color w:val="000000"/>
                <w:sz w:val="20"/>
                <w:szCs w:val="20"/>
                <w:lang w:val="hy-AM"/>
              </w:rPr>
              <w:t>100</w:t>
            </w:r>
            <w:r>
              <w:rPr>
                <w:rFonts w:ascii="GHEA Grapalat" w:hAnsi="GHEA Grapalat"/>
                <w:color w:val="000000"/>
                <w:sz w:val="20"/>
                <w:szCs w:val="20"/>
              </w:rPr>
              <w:t>%</w:t>
            </w:r>
          </w:p>
        </w:tc>
      </w:tr>
    </w:tbl>
    <w:p w14:paraId="717305B7" w14:textId="6553A9F2" w:rsidR="000B7FDA" w:rsidRPr="00F566BF" w:rsidRDefault="000B7FDA" w:rsidP="000B7FDA">
      <w:pPr>
        <w:jc w:val="both"/>
        <w:rPr>
          <w:rFonts w:ascii="GHEA Grapalat" w:hAnsi="GHEA Grapalat" w:cs="Sylfaen"/>
          <w:i/>
          <w:sz w:val="18"/>
          <w:szCs w:val="18"/>
          <w:lang w:val="pt-BR"/>
        </w:rPr>
      </w:pPr>
      <w:r w:rsidRPr="004F6C93">
        <w:rPr>
          <w:rFonts w:ascii="GHEA Grapalat" w:hAnsi="GHEA Grapalat"/>
          <w:i/>
          <w:sz w:val="18"/>
          <w:szCs w:val="18"/>
          <w:lang w:val="pt-BR"/>
        </w:rPr>
        <w:t xml:space="preserve">* </w:t>
      </w:r>
      <w:r w:rsidRPr="00F566BF">
        <w:rPr>
          <w:rFonts w:ascii="GHEA Grapalat" w:hAnsi="GHEA Grapalat" w:cs="Sylfaen"/>
          <w:i/>
          <w:sz w:val="18"/>
          <w:szCs w:val="18"/>
          <w:lang w:val="pt-BR"/>
        </w:rPr>
        <w:t>Վճարման</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ենթակա</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գումարները</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ներկայացվում են աճողական</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 xml:space="preserve">կարգով: </w:t>
      </w:r>
    </w:p>
    <w:p w14:paraId="64AF3EE1" w14:textId="77777777" w:rsidR="000B7FDA" w:rsidRDefault="000B7FDA" w:rsidP="000B7FDA">
      <w:pPr>
        <w:jc w:val="both"/>
        <w:rPr>
          <w:rFonts w:ascii="GHEA Grapalat" w:hAnsi="GHEA Grapalat" w:cs="Sylfaen"/>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0C3241" w14:textId="77777777" w:rsidR="000B7FDA" w:rsidRPr="00F566BF"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F566BF" w14:paraId="2D4238BA" w14:textId="77777777" w:rsidTr="00C339E6">
        <w:trPr>
          <w:jc w:val="center"/>
        </w:trPr>
        <w:tc>
          <w:tcPr>
            <w:tcW w:w="4536" w:type="dxa"/>
          </w:tcPr>
          <w:p w14:paraId="18F0AC66" w14:textId="77777777" w:rsidR="000B7FDA" w:rsidRDefault="000B7FDA" w:rsidP="00C339E6">
            <w:pPr>
              <w:spacing w:line="360" w:lineRule="auto"/>
              <w:jc w:val="center"/>
              <w:rPr>
                <w:rFonts w:ascii="GHEA Grapalat" w:hAnsi="GHEA Grapalat" w:cs="Sylfaen"/>
                <w:b/>
                <w:bCs/>
                <w:lang w:val="hy-AM"/>
              </w:rPr>
            </w:pPr>
            <w:r w:rsidRPr="00F566BF">
              <w:rPr>
                <w:rFonts w:ascii="GHEA Grapalat" w:hAnsi="GHEA Grapalat" w:cs="Sylfaen"/>
                <w:b/>
                <w:bCs/>
                <w:lang w:val="nb-NO"/>
              </w:rPr>
              <w:t>ՊԱՏՎԻՐԱՏՈՒ</w:t>
            </w:r>
          </w:p>
          <w:p w14:paraId="70F31DF4" w14:textId="77777777" w:rsidR="00F61079" w:rsidRDefault="00F61079" w:rsidP="00C339E6">
            <w:pPr>
              <w:spacing w:line="360" w:lineRule="auto"/>
              <w:jc w:val="center"/>
              <w:rPr>
                <w:rFonts w:ascii="GHEA Grapalat" w:hAnsi="GHEA Grapalat" w:cs="Sylfaen"/>
                <w:b/>
                <w:bCs/>
                <w:lang w:val="hy-AM"/>
              </w:rPr>
            </w:pPr>
          </w:p>
          <w:p w14:paraId="39D10F34" w14:textId="77777777" w:rsidR="00F61079" w:rsidRDefault="00F61079" w:rsidP="00C339E6">
            <w:pPr>
              <w:spacing w:line="360" w:lineRule="auto"/>
              <w:jc w:val="center"/>
              <w:rPr>
                <w:rFonts w:ascii="GHEA Grapalat" w:hAnsi="GHEA Grapalat" w:cs="Sylfaen"/>
                <w:b/>
                <w:bCs/>
                <w:lang w:val="hy-AM"/>
              </w:rPr>
            </w:pPr>
          </w:p>
          <w:p w14:paraId="24411795" w14:textId="77777777" w:rsidR="00F61079" w:rsidRDefault="00F61079" w:rsidP="00C339E6">
            <w:pPr>
              <w:spacing w:line="360" w:lineRule="auto"/>
              <w:jc w:val="center"/>
              <w:rPr>
                <w:rFonts w:ascii="GHEA Grapalat" w:hAnsi="GHEA Grapalat" w:cs="Sylfaen"/>
                <w:b/>
                <w:bCs/>
                <w:lang w:val="hy-AM"/>
              </w:rPr>
            </w:pPr>
          </w:p>
          <w:p w14:paraId="703272DD" w14:textId="77777777" w:rsidR="00F61079" w:rsidRDefault="00F61079" w:rsidP="00C339E6">
            <w:pPr>
              <w:spacing w:line="360" w:lineRule="auto"/>
              <w:jc w:val="center"/>
              <w:rPr>
                <w:rFonts w:ascii="GHEA Grapalat" w:hAnsi="GHEA Grapalat" w:cs="Sylfaen"/>
                <w:b/>
                <w:bCs/>
                <w:lang w:val="hy-AM"/>
              </w:rPr>
            </w:pPr>
          </w:p>
          <w:p w14:paraId="5A6D69EA" w14:textId="77777777" w:rsidR="00F61079" w:rsidRPr="00F61079" w:rsidRDefault="00F61079" w:rsidP="00C339E6">
            <w:pPr>
              <w:spacing w:line="360" w:lineRule="auto"/>
              <w:jc w:val="center"/>
              <w:rPr>
                <w:rFonts w:ascii="GHEA Grapalat" w:hAnsi="GHEA Grapalat" w:cs="Sylfaen"/>
                <w:b/>
                <w:bCs/>
                <w:lang w:val="hy-AM"/>
              </w:rPr>
            </w:pPr>
          </w:p>
          <w:p w14:paraId="64129527"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37F0D9AD"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DDB99E4" w14:textId="77777777" w:rsidR="000B7FDA" w:rsidRPr="00F566BF" w:rsidRDefault="000B7FDA" w:rsidP="00C339E6">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5CAB83B6" w14:textId="77777777" w:rsidR="000B7FDA" w:rsidRPr="00F566BF" w:rsidRDefault="000B7FDA" w:rsidP="00C339E6">
            <w:pPr>
              <w:spacing w:line="360" w:lineRule="auto"/>
              <w:jc w:val="center"/>
              <w:rPr>
                <w:rFonts w:ascii="GHEA Grapalat" w:hAnsi="GHEA Grapalat"/>
                <w:lang w:val="ru-RU"/>
              </w:rPr>
            </w:pPr>
          </w:p>
        </w:tc>
        <w:tc>
          <w:tcPr>
            <w:tcW w:w="4343" w:type="dxa"/>
          </w:tcPr>
          <w:p w14:paraId="3AE8CCB0" w14:textId="77777777" w:rsidR="000B7FDA" w:rsidRDefault="000B7FDA" w:rsidP="00C339E6">
            <w:pPr>
              <w:spacing w:line="360" w:lineRule="auto"/>
              <w:jc w:val="center"/>
              <w:rPr>
                <w:rFonts w:ascii="GHEA Grapalat" w:hAnsi="GHEA Grapalat" w:cs="Sylfaen"/>
                <w:b/>
                <w:bCs/>
                <w:lang w:val="hy-AM"/>
              </w:rPr>
            </w:pPr>
            <w:r w:rsidRPr="00F566BF">
              <w:rPr>
                <w:rFonts w:ascii="GHEA Grapalat" w:hAnsi="GHEA Grapalat" w:cs="Sylfaen"/>
                <w:b/>
                <w:bCs/>
                <w:lang w:val="pt-BR"/>
              </w:rPr>
              <w:t>ԿԱՏԱՐՈՂ</w:t>
            </w:r>
          </w:p>
          <w:p w14:paraId="328529EC" w14:textId="77777777" w:rsidR="00F61079" w:rsidRDefault="00F61079" w:rsidP="00C339E6">
            <w:pPr>
              <w:spacing w:line="360" w:lineRule="auto"/>
              <w:jc w:val="center"/>
              <w:rPr>
                <w:rFonts w:ascii="GHEA Grapalat" w:hAnsi="GHEA Grapalat" w:cs="Sylfaen"/>
                <w:b/>
                <w:bCs/>
                <w:lang w:val="hy-AM"/>
              </w:rPr>
            </w:pPr>
          </w:p>
          <w:p w14:paraId="39A61C80" w14:textId="77777777" w:rsidR="00F61079" w:rsidRDefault="00F61079" w:rsidP="00C339E6">
            <w:pPr>
              <w:spacing w:line="360" w:lineRule="auto"/>
              <w:jc w:val="center"/>
              <w:rPr>
                <w:rFonts w:ascii="GHEA Grapalat" w:hAnsi="GHEA Grapalat" w:cs="Sylfaen"/>
                <w:b/>
                <w:bCs/>
                <w:lang w:val="hy-AM"/>
              </w:rPr>
            </w:pPr>
          </w:p>
          <w:p w14:paraId="34A02534" w14:textId="77777777" w:rsidR="00F61079" w:rsidRDefault="00F61079" w:rsidP="00C339E6">
            <w:pPr>
              <w:spacing w:line="360" w:lineRule="auto"/>
              <w:jc w:val="center"/>
              <w:rPr>
                <w:rFonts w:ascii="GHEA Grapalat" w:hAnsi="GHEA Grapalat" w:cs="Sylfaen"/>
                <w:b/>
                <w:bCs/>
                <w:lang w:val="hy-AM"/>
              </w:rPr>
            </w:pPr>
          </w:p>
          <w:p w14:paraId="7EC01966" w14:textId="77777777" w:rsidR="00F61079" w:rsidRDefault="00F61079" w:rsidP="00C339E6">
            <w:pPr>
              <w:spacing w:line="360" w:lineRule="auto"/>
              <w:jc w:val="center"/>
              <w:rPr>
                <w:rFonts w:ascii="GHEA Grapalat" w:hAnsi="GHEA Grapalat" w:cs="Sylfaen"/>
                <w:b/>
                <w:bCs/>
                <w:lang w:val="hy-AM"/>
              </w:rPr>
            </w:pPr>
          </w:p>
          <w:p w14:paraId="2A9B5245" w14:textId="77777777" w:rsidR="00F61079" w:rsidRPr="00F61079" w:rsidRDefault="00F61079" w:rsidP="00C339E6">
            <w:pPr>
              <w:spacing w:line="360" w:lineRule="auto"/>
              <w:jc w:val="center"/>
              <w:rPr>
                <w:rFonts w:ascii="GHEA Grapalat" w:hAnsi="GHEA Grapalat" w:cs="Sylfaen"/>
                <w:b/>
                <w:bCs/>
                <w:lang w:val="hy-AM"/>
              </w:rPr>
            </w:pPr>
          </w:p>
          <w:p w14:paraId="1001412D"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1B2E0888"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00A1130" w14:textId="77777777" w:rsidR="000B7FDA" w:rsidRPr="00F566BF" w:rsidRDefault="000B7FDA" w:rsidP="00C339E6">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60870CB0" w14:textId="77777777" w:rsidR="000B7FDA" w:rsidRPr="00F566BF" w:rsidRDefault="000B7FDA" w:rsidP="000B7FDA">
      <w:pPr>
        <w:rPr>
          <w:rFonts w:ascii="GHEA Grapalat" w:hAnsi="GHEA Grapalat"/>
          <w:sz w:val="20"/>
          <w:lang w:val="ru-RU"/>
        </w:rPr>
        <w:sectPr w:rsidR="000B7FDA" w:rsidRPr="00F566BF" w:rsidSect="00FE09D9">
          <w:footnotePr>
            <w:pos w:val="beneathText"/>
          </w:footnotePr>
          <w:pgSz w:w="16838" w:h="11906" w:orient="landscape" w:code="9"/>
          <w:pgMar w:top="360" w:right="533" w:bottom="850" w:left="720" w:header="562" w:footer="562" w:gutter="0"/>
          <w:cols w:space="720"/>
        </w:sectPr>
      </w:pPr>
    </w:p>
    <w:p w14:paraId="5C95372D" w14:textId="77777777" w:rsidR="007678FA" w:rsidRPr="00EC1803"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lastRenderedPageBreak/>
        <w:t xml:space="preserve">Հավելված </w:t>
      </w:r>
      <w:r w:rsidRPr="00EC1803">
        <w:rPr>
          <w:rFonts w:ascii="GHEA Grapalat" w:hAnsi="GHEA Grapalat" w:cs="TimesArmenianPSMT"/>
          <w:i/>
          <w:sz w:val="20"/>
          <w:lang w:val="ru-RU"/>
        </w:rPr>
        <w:t>3</w:t>
      </w:r>
    </w:p>
    <w:p w14:paraId="18185CC8" w14:textId="77777777" w:rsidR="00EC1803" w:rsidRPr="00F566BF" w:rsidRDefault="00EC1803" w:rsidP="00EC1803">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մարտի</w:t>
      </w:r>
      <w:r w:rsidRPr="00F566BF">
        <w:rPr>
          <w:rFonts w:ascii="GHEA Grapalat" w:hAnsi="GHEA Grapalat"/>
          <w:i/>
          <w:sz w:val="18"/>
          <w:lang w:val="hy-AM"/>
        </w:rPr>
        <w:t xml:space="preserve">  20</w:t>
      </w:r>
      <w:r>
        <w:rPr>
          <w:rFonts w:ascii="GHEA Grapalat" w:hAnsi="GHEA Grapalat"/>
          <w:i/>
          <w:sz w:val="18"/>
          <w:lang w:val="hy-AM"/>
        </w:rPr>
        <w:t>24</w:t>
      </w:r>
      <w:r w:rsidRPr="00F566BF">
        <w:rPr>
          <w:rFonts w:ascii="GHEA Grapalat" w:hAnsi="GHEA Grapalat"/>
          <w:i/>
          <w:sz w:val="18"/>
          <w:lang w:val="hy-AM"/>
        </w:rPr>
        <w:t xml:space="preserve">  թ. կնքված </w:t>
      </w:r>
    </w:p>
    <w:p w14:paraId="79AC3460" w14:textId="77777777" w:rsidR="00EC1803" w:rsidRPr="00F566BF" w:rsidRDefault="00EC1803" w:rsidP="00EC1803">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ՔԲԿ-ԳՀԾՁԲ-24/19</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3FDE2F15" w14:textId="429CE560" w:rsidR="007678FA" w:rsidRPr="00EC1803" w:rsidRDefault="007678FA" w:rsidP="007678FA">
      <w:pPr>
        <w:autoSpaceDE w:val="0"/>
        <w:autoSpaceDN w:val="0"/>
        <w:adjustRightInd w:val="0"/>
        <w:jc w:val="right"/>
        <w:rPr>
          <w:rFonts w:ascii="GHEA Grapalat" w:hAnsi="GHEA Grapalat" w:cs="TimesArmenianPSMT"/>
          <w:i/>
          <w:sz w:val="20"/>
          <w:lang w:val="hy-AM"/>
        </w:rPr>
      </w:pPr>
    </w:p>
    <w:p w14:paraId="49C100B6" w14:textId="77777777" w:rsidR="007678FA" w:rsidRPr="00EC1803"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EC1803" w:rsidDel="004B29A5" w14:paraId="68A217E3" w14:textId="77777777" w:rsidTr="00E53C12">
        <w:trPr>
          <w:tblCellSpacing w:w="7" w:type="dxa"/>
          <w:jc w:val="center"/>
        </w:trPr>
        <w:tc>
          <w:tcPr>
            <w:tcW w:w="0" w:type="auto"/>
            <w:gridSpan w:val="2"/>
            <w:vAlign w:val="center"/>
          </w:tcPr>
          <w:p w14:paraId="0C4515EB" w14:textId="77777777" w:rsidR="007678FA" w:rsidRPr="00EC1803" w:rsidDel="004B29A5" w:rsidRDefault="007678FA" w:rsidP="00E53C12">
            <w:pPr>
              <w:rPr>
                <w:rFonts w:ascii="GHEA Grapalat" w:hAnsi="GHEA Grapalat"/>
                <w:iCs/>
                <w:color w:val="000000"/>
                <w:sz w:val="21"/>
                <w:szCs w:val="21"/>
                <w:lang w:val="ru-RU"/>
              </w:rPr>
            </w:pPr>
          </w:p>
        </w:tc>
        <w:tc>
          <w:tcPr>
            <w:tcW w:w="0" w:type="auto"/>
            <w:vAlign w:val="center"/>
          </w:tcPr>
          <w:p w14:paraId="51669D01" w14:textId="77777777" w:rsidR="007678FA" w:rsidRPr="00EC1803" w:rsidDel="004B29A5" w:rsidRDefault="007678FA" w:rsidP="00E53C12">
            <w:pPr>
              <w:rPr>
                <w:rFonts w:ascii="Arial" w:hAnsi="Arial" w:cs="Arial"/>
                <w:iCs/>
                <w:color w:val="000000"/>
                <w:sz w:val="21"/>
                <w:szCs w:val="21"/>
                <w:lang w:val="ru-RU"/>
              </w:rPr>
            </w:pPr>
          </w:p>
        </w:tc>
      </w:tr>
      <w:tr w:rsidR="007678FA" w:rsidRPr="00C5477B"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cx1="http://schemas.microsoft.com/office/drawing/2015/9/8/chartex" xmlns:w16se="http://schemas.microsoft.com/office/word/2015/wordml/symex" xmlns:cx="http://schemas.microsoft.com/office/drawing/2014/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a3"/>
        <w:spacing w:line="240" w:lineRule="auto"/>
        <w:ind w:firstLine="0"/>
        <w:jc w:val="center"/>
        <w:rPr>
          <w:b/>
          <w:bCs/>
          <w:iCs/>
          <w:lang w:val="es-ES"/>
        </w:rPr>
      </w:pPr>
    </w:p>
    <w:p w14:paraId="5D1B800A" w14:textId="77777777" w:rsidR="007678FA" w:rsidRPr="00F566BF" w:rsidRDefault="007678FA" w:rsidP="007678FA">
      <w:pPr>
        <w:pStyle w:val="a3"/>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a3"/>
        <w:spacing w:line="240" w:lineRule="auto"/>
        <w:ind w:firstLine="0"/>
        <w:rPr>
          <w:iCs/>
          <w:lang w:val="es-ES"/>
        </w:rPr>
      </w:pPr>
    </w:p>
    <w:p w14:paraId="7A5D74B6" w14:textId="77777777" w:rsidR="007678FA" w:rsidRPr="00F566BF" w:rsidRDefault="007678FA" w:rsidP="007678FA">
      <w:pPr>
        <w:pStyle w:val="af4"/>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af4"/>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af4"/>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af4"/>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5E625144" w14:textId="77777777" w:rsidR="00EC1803" w:rsidRPr="00F566BF" w:rsidRDefault="00EC1803" w:rsidP="00EC1803">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մարտի</w:t>
      </w:r>
      <w:r w:rsidRPr="00F566BF">
        <w:rPr>
          <w:rFonts w:ascii="GHEA Grapalat" w:hAnsi="GHEA Grapalat"/>
          <w:i/>
          <w:sz w:val="18"/>
          <w:lang w:val="hy-AM"/>
        </w:rPr>
        <w:t xml:space="preserve">  20</w:t>
      </w:r>
      <w:r>
        <w:rPr>
          <w:rFonts w:ascii="GHEA Grapalat" w:hAnsi="GHEA Grapalat"/>
          <w:i/>
          <w:sz w:val="18"/>
          <w:lang w:val="hy-AM"/>
        </w:rPr>
        <w:t>24</w:t>
      </w:r>
      <w:r w:rsidRPr="00F566BF">
        <w:rPr>
          <w:rFonts w:ascii="GHEA Grapalat" w:hAnsi="GHEA Grapalat"/>
          <w:i/>
          <w:sz w:val="18"/>
          <w:lang w:val="hy-AM"/>
        </w:rPr>
        <w:t xml:space="preserve">  թ. կնքված </w:t>
      </w:r>
    </w:p>
    <w:p w14:paraId="7CD48A6C" w14:textId="77777777" w:rsidR="00EC1803" w:rsidRPr="00F566BF" w:rsidRDefault="00EC1803" w:rsidP="00EC1803">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ՔԲԿ-ԳՀԾՁԲ-24/19</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4F674C6B" w14:textId="77777777" w:rsidR="007678FA" w:rsidRPr="00EC180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EC1803" w:rsidRDefault="007678FA" w:rsidP="007678FA">
      <w:pPr>
        <w:rPr>
          <w:rFonts w:ascii="GHEA Grapalat" w:hAnsi="GHEA Grapalat"/>
        </w:rPr>
      </w:pPr>
    </w:p>
    <w:p w14:paraId="0FBBE306" w14:textId="77777777" w:rsidR="007678FA" w:rsidRPr="00EC1803" w:rsidRDefault="007678FA" w:rsidP="007678FA">
      <w:pPr>
        <w:rPr>
          <w:rFonts w:ascii="GHEA Grapalat" w:hAnsi="GHEA Grapalat"/>
        </w:rPr>
      </w:pPr>
    </w:p>
    <w:p w14:paraId="36010724" w14:textId="77777777" w:rsidR="007678FA" w:rsidRPr="00EC1803" w:rsidRDefault="007678FA" w:rsidP="007678FA">
      <w:pPr>
        <w:rPr>
          <w:rFonts w:ascii="GHEA Grapalat" w:hAnsi="GHEA Grapalat"/>
        </w:rPr>
      </w:pPr>
    </w:p>
    <w:p w14:paraId="607BBF20" w14:textId="77777777" w:rsidR="007678FA" w:rsidRPr="00EC4A78" w:rsidRDefault="007678FA" w:rsidP="007678FA">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w:t>
      </w:r>
      <w:r w:rsidRPr="00EC4A78">
        <w:rPr>
          <w:rFonts w:ascii="GHEA Grapalat" w:hAnsi="GHEA Grapalat" w:cs="Sylfaen"/>
          <w:bCs/>
          <w:sz w:val="18"/>
          <w:szCs w:val="18"/>
        </w:rPr>
        <w:t xml:space="preserve">  </w:t>
      </w:r>
      <w:r w:rsidRPr="00F566BF">
        <w:rPr>
          <w:rFonts w:ascii="GHEA Grapalat" w:hAnsi="GHEA Grapalat" w:cs="Sylfaen"/>
          <w:bCs/>
          <w:sz w:val="18"/>
          <w:szCs w:val="18"/>
        </w:rPr>
        <w:t>N</w:t>
      </w:r>
      <w:proofErr w:type="gramEnd"/>
      <w:r w:rsidRPr="00EC4A78">
        <w:rPr>
          <w:rFonts w:ascii="GHEA Grapalat" w:hAnsi="GHEA Grapalat" w:cs="Sylfaen"/>
          <w:bCs/>
          <w:sz w:val="18"/>
          <w:szCs w:val="18"/>
        </w:rPr>
        <w:t xml:space="preserve">    </w:t>
      </w:r>
    </w:p>
    <w:p w14:paraId="066020AB" w14:textId="77777777" w:rsidR="007678FA" w:rsidRPr="00EC4A78"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պայմանագրի</w:t>
      </w:r>
      <w:proofErr w:type="gramEnd"/>
      <w:r w:rsidRPr="00EC4A78">
        <w:rPr>
          <w:rFonts w:ascii="GHEA Grapalat" w:hAnsi="GHEA Grapalat" w:cs="Sylfaen"/>
          <w:bCs/>
          <w:sz w:val="18"/>
          <w:szCs w:val="18"/>
        </w:rPr>
        <w:t xml:space="preserve"> </w:t>
      </w:r>
      <w:r w:rsidRPr="00F566BF">
        <w:rPr>
          <w:rFonts w:ascii="GHEA Grapalat" w:hAnsi="GHEA Grapalat" w:cs="Sylfaen"/>
          <w:bCs/>
          <w:sz w:val="18"/>
          <w:szCs w:val="18"/>
        </w:rPr>
        <w:t>արդյունքը</w:t>
      </w:r>
      <w:r w:rsidRPr="00EC4A78">
        <w:rPr>
          <w:rFonts w:ascii="GHEA Grapalat" w:hAnsi="GHEA Grapalat" w:cs="Sylfaen"/>
          <w:bCs/>
          <w:sz w:val="18"/>
          <w:szCs w:val="18"/>
        </w:rPr>
        <w:t xml:space="preserve"> </w:t>
      </w:r>
      <w:r w:rsidRPr="00F566BF">
        <w:rPr>
          <w:rFonts w:ascii="GHEA Grapalat" w:hAnsi="GHEA Grapalat" w:cs="Sylfaen"/>
          <w:bCs/>
          <w:sz w:val="18"/>
          <w:szCs w:val="18"/>
        </w:rPr>
        <w:t>Պատվիրատուին</w:t>
      </w:r>
      <w:r w:rsidRPr="00EC4A78">
        <w:rPr>
          <w:rFonts w:ascii="GHEA Grapalat" w:hAnsi="GHEA Grapalat" w:cs="Sylfaen"/>
          <w:bCs/>
          <w:sz w:val="18"/>
          <w:szCs w:val="18"/>
        </w:rPr>
        <w:t xml:space="preserve"> </w:t>
      </w:r>
      <w:r w:rsidRPr="00F566BF">
        <w:rPr>
          <w:rFonts w:ascii="GHEA Grapalat" w:hAnsi="GHEA Grapalat" w:cs="Sylfaen"/>
          <w:bCs/>
          <w:sz w:val="18"/>
          <w:szCs w:val="18"/>
        </w:rPr>
        <w:t>հանձնելու</w:t>
      </w:r>
      <w:r w:rsidRPr="00EC4A78">
        <w:rPr>
          <w:rFonts w:ascii="GHEA Grapalat" w:hAnsi="GHEA Grapalat" w:cs="Sylfaen"/>
          <w:bCs/>
          <w:sz w:val="18"/>
          <w:szCs w:val="18"/>
        </w:rPr>
        <w:t xml:space="preserve"> </w:t>
      </w:r>
      <w:r w:rsidRPr="00F566BF">
        <w:rPr>
          <w:rFonts w:ascii="GHEA Grapalat" w:hAnsi="GHEA Grapalat" w:cs="Sylfaen"/>
          <w:bCs/>
          <w:sz w:val="18"/>
          <w:szCs w:val="18"/>
        </w:rPr>
        <w:t>փաստը</w:t>
      </w:r>
      <w:r w:rsidRPr="00EC4A78">
        <w:rPr>
          <w:rFonts w:ascii="GHEA Grapalat" w:hAnsi="GHEA Grapalat" w:cs="Sylfaen"/>
          <w:bCs/>
          <w:sz w:val="18"/>
          <w:szCs w:val="18"/>
        </w:rPr>
        <w:t xml:space="preserve"> </w:t>
      </w:r>
      <w:r w:rsidRPr="00F566BF">
        <w:rPr>
          <w:rFonts w:ascii="GHEA Grapalat" w:hAnsi="GHEA Grapalat" w:cs="Sylfaen"/>
          <w:bCs/>
          <w:sz w:val="18"/>
          <w:szCs w:val="18"/>
        </w:rPr>
        <w:t>ֆիքսելու</w:t>
      </w:r>
      <w:r w:rsidRPr="00EC4A78">
        <w:rPr>
          <w:rFonts w:ascii="GHEA Grapalat" w:hAnsi="GHEA Grapalat" w:cs="Sylfaen"/>
          <w:bCs/>
          <w:sz w:val="18"/>
          <w:szCs w:val="18"/>
        </w:rPr>
        <w:t xml:space="preserve"> </w:t>
      </w:r>
      <w:r w:rsidRPr="00F566BF">
        <w:rPr>
          <w:rFonts w:ascii="GHEA Grapalat" w:hAnsi="GHEA Grapalat" w:cs="Sylfaen"/>
          <w:bCs/>
          <w:sz w:val="18"/>
          <w:szCs w:val="18"/>
        </w:rPr>
        <w:t>վերաբերյալ</w:t>
      </w:r>
      <w:r w:rsidRPr="00EC4A78">
        <w:rPr>
          <w:rFonts w:ascii="GHEA Grapalat" w:hAnsi="GHEA Grapalat" w:cs="Sylfaen"/>
          <w:bCs/>
          <w:sz w:val="18"/>
          <w:szCs w:val="18"/>
        </w:rPr>
        <w:t xml:space="preserve">                                                                                                                               </w:t>
      </w:r>
    </w:p>
    <w:p w14:paraId="30D20522" w14:textId="77777777" w:rsidR="007678FA" w:rsidRPr="00EC4A78" w:rsidRDefault="007678FA" w:rsidP="007678FA">
      <w:pPr>
        <w:tabs>
          <w:tab w:val="left" w:pos="360"/>
          <w:tab w:val="left" w:pos="540"/>
        </w:tabs>
        <w:rPr>
          <w:rFonts w:ascii="GHEA Grapalat" w:hAnsi="GHEA Grapalat" w:cs="Sylfaen"/>
          <w:sz w:val="22"/>
          <w:szCs w:val="22"/>
        </w:rPr>
      </w:pPr>
    </w:p>
    <w:p w14:paraId="041BA7FF" w14:textId="77777777" w:rsidR="007678FA" w:rsidRPr="00EC4A78" w:rsidRDefault="007678FA" w:rsidP="007678FA">
      <w:pPr>
        <w:tabs>
          <w:tab w:val="left" w:pos="360"/>
          <w:tab w:val="left" w:pos="540"/>
        </w:tabs>
        <w:rPr>
          <w:rFonts w:ascii="GHEA Grapalat" w:hAnsi="GHEA Grapalat" w:cs="Sylfaen"/>
          <w:sz w:val="22"/>
          <w:szCs w:val="22"/>
        </w:rPr>
      </w:pPr>
    </w:p>
    <w:p w14:paraId="34088F6B" w14:textId="77777777" w:rsidR="007678FA" w:rsidRPr="00EC4A78" w:rsidRDefault="007678FA" w:rsidP="007678FA">
      <w:pPr>
        <w:tabs>
          <w:tab w:val="left" w:pos="360"/>
          <w:tab w:val="left" w:pos="540"/>
        </w:tabs>
        <w:ind w:left="-540" w:firstLine="180"/>
        <w:jc w:val="both"/>
        <w:rPr>
          <w:rFonts w:ascii="GHEA Grapalat" w:hAnsi="GHEA Grapalat" w:cs="Sylfaen"/>
          <w:sz w:val="20"/>
          <w:szCs w:val="20"/>
        </w:rPr>
      </w:pPr>
      <w:r w:rsidRPr="00EC4A78">
        <w:rPr>
          <w:rFonts w:ascii="GHEA Grapalat" w:hAnsi="GHEA Grapalat" w:cs="Sylfaen"/>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EC4A78">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C4A78">
        <w:rPr>
          <w:rFonts w:ascii="GHEA Grapalat" w:hAnsi="GHEA Grapalat" w:cs="Sylfaen"/>
          <w:sz w:val="20"/>
          <w:u w:val="single"/>
        </w:rPr>
        <w:tab/>
      </w:r>
      <w:r w:rsidRPr="00EC4A78">
        <w:rPr>
          <w:rFonts w:ascii="GHEA Grapalat" w:hAnsi="GHEA Grapalat" w:cs="Sylfaen"/>
          <w:sz w:val="20"/>
          <w:u w:val="single"/>
        </w:rPr>
        <w:tab/>
        <w:t xml:space="preserve">        </w:t>
      </w:r>
      <w:r w:rsidRPr="00EC4A78">
        <w:rPr>
          <w:rFonts w:ascii="GHEA Grapalat" w:hAnsi="GHEA Grapalat" w:cs="Sylfaen"/>
          <w:sz w:val="20"/>
        </w:rPr>
        <w:t>-</w:t>
      </w:r>
      <w:r w:rsidRPr="00F566BF">
        <w:rPr>
          <w:rFonts w:ascii="GHEA Grapalat" w:hAnsi="GHEA Grapalat" w:cs="Sylfaen"/>
          <w:sz w:val="20"/>
        </w:rPr>
        <w:t>ի</w:t>
      </w:r>
      <w:r w:rsidRPr="00EC4A78">
        <w:rPr>
          <w:rFonts w:ascii="GHEA Grapalat" w:hAnsi="GHEA Grapalat" w:cs="Sylfaen"/>
        </w:rPr>
        <w:t xml:space="preserve"> </w:t>
      </w:r>
      <w:r w:rsidRPr="00EC4A78">
        <w:rPr>
          <w:rFonts w:ascii="GHEA Grapalat" w:hAnsi="GHEA Grapalat" w:cs="Sylfaen"/>
          <w:sz w:val="20"/>
          <w:szCs w:val="20"/>
        </w:rPr>
        <w:t>(</w:t>
      </w:r>
      <w:r w:rsidRPr="00F566BF">
        <w:rPr>
          <w:rFonts w:ascii="GHEA Grapalat" w:hAnsi="GHEA Grapalat" w:cs="Sylfaen"/>
          <w:sz w:val="20"/>
          <w:szCs w:val="20"/>
        </w:rPr>
        <w:t>այսուհետ</w:t>
      </w:r>
      <w:r w:rsidRPr="00EC4A78">
        <w:rPr>
          <w:rFonts w:ascii="GHEA Grapalat" w:hAnsi="GHEA Grapalat" w:cs="Sylfaen"/>
          <w:sz w:val="20"/>
          <w:szCs w:val="20"/>
        </w:rPr>
        <w:t xml:space="preserve">` </w:t>
      </w:r>
      <w:r w:rsidRPr="00F566BF">
        <w:rPr>
          <w:rFonts w:ascii="GHEA Grapalat" w:hAnsi="GHEA Grapalat" w:cs="Sylfaen"/>
          <w:sz w:val="20"/>
          <w:szCs w:val="20"/>
        </w:rPr>
        <w:t>Պատվիրատու</w:t>
      </w:r>
      <w:r w:rsidRPr="00EC4A78">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EC4A78">
        <w:rPr>
          <w:rFonts w:ascii="GHEA Grapalat" w:hAnsi="GHEA Grapalat" w:cs="Sylfaen"/>
          <w:sz w:val="20"/>
          <w:u w:val="single"/>
        </w:rPr>
        <w:tab/>
      </w:r>
      <w:r w:rsidRPr="00EC4A78">
        <w:rPr>
          <w:rFonts w:ascii="GHEA Grapalat" w:hAnsi="GHEA Grapalat" w:cs="Sylfaen"/>
          <w:sz w:val="20"/>
          <w:u w:val="single"/>
        </w:rPr>
        <w:tab/>
        <w:t xml:space="preserve">        </w:t>
      </w:r>
      <w:r w:rsidRPr="00EC4A78">
        <w:rPr>
          <w:rFonts w:ascii="GHEA Grapalat" w:hAnsi="GHEA Grapalat" w:cs="Sylfaen"/>
          <w:sz w:val="20"/>
        </w:rPr>
        <w:t>-</w:t>
      </w:r>
      <w:r w:rsidRPr="00F566BF">
        <w:rPr>
          <w:rFonts w:ascii="GHEA Grapalat" w:hAnsi="GHEA Grapalat" w:cs="Sylfaen"/>
          <w:sz w:val="20"/>
        </w:rPr>
        <w:t>ի</w:t>
      </w:r>
    </w:p>
    <w:p w14:paraId="4772D509" w14:textId="77777777" w:rsidR="007678FA" w:rsidRPr="00EC4A78" w:rsidRDefault="007678FA" w:rsidP="007678FA">
      <w:pPr>
        <w:tabs>
          <w:tab w:val="left" w:pos="360"/>
          <w:tab w:val="left" w:pos="540"/>
        </w:tabs>
        <w:jc w:val="both"/>
        <w:rPr>
          <w:rFonts w:ascii="GHEA Grapalat" w:hAnsi="GHEA Grapalat" w:cs="Sylfaen"/>
        </w:rPr>
      </w:pPr>
      <w:r w:rsidRPr="00EC4A78">
        <w:rPr>
          <w:rFonts w:ascii="GHEA Grapalat" w:hAnsi="GHEA Grapalat" w:cs="Sylfaen"/>
        </w:rPr>
        <w:t xml:space="preserve">                                            </w:t>
      </w:r>
      <w:r w:rsidRPr="00F566BF">
        <w:rPr>
          <w:rFonts w:ascii="GHEA Grapalat" w:hAnsi="GHEA Grapalat" w:cs="Sylfaen"/>
          <w:sz w:val="12"/>
          <w:szCs w:val="12"/>
        </w:rPr>
        <w:t>Պատվիրատուի</w:t>
      </w:r>
      <w:r w:rsidRPr="00EC4A78">
        <w:rPr>
          <w:rFonts w:ascii="GHEA Grapalat" w:hAnsi="GHEA Grapalat" w:cs="Sylfaen"/>
          <w:sz w:val="12"/>
          <w:szCs w:val="12"/>
        </w:rPr>
        <w:t xml:space="preserve"> </w:t>
      </w:r>
      <w:r w:rsidRPr="00F566BF">
        <w:rPr>
          <w:rFonts w:ascii="GHEA Grapalat" w:hAnsi="GHEA Grapalat" w:cs="Sylfaen"/>
          <w:sz w:val="12"/>
          <w:szCs w:val="12"/>
        </w:rPr>
        <w:t>անունը</w:t>
      </w:r>
      <w:r w:rsidRPr="00EC4A78">
        <w:rPr>
          <w:rFonts w:ascii="GHEA Grapalat" w:hAnsi="GHEA Grapalat" w:cs="Sylfaen"/>
          <w:sz w:val="12"/>
          <w:szCs w:val="12"/>
        </w:rPr>
        <w:t xml:space="preserve">     </w:t>
      </w:r>
      <w:r w:rsidRPr="00EC4A78">
        <w:rPr>
          <w:rFonts w:ascii="GHEA Grapalat" w:hAnsi="GHEA Grapalat" w:cs="Sylfaen"/>
          <w:sz w:val="16"/>
          <w:szCs w:val="16"/>
        </w:rPr>
        <w:t xml:space="preserve">                                                           </w:t>
      </w:r>
      <w:r w:rsidRPr="00F566BF">
        <w:rPr>
          <w:rFonts w:ascii="GHEA Grapalat" w:hAnsi="GHEA Grapalat" w:cs="Sylfaen"/>
          <w:sz w:val="12"/>
          <w:szCs w:val="12"/>
        </w:rPr>
        <w:t>Կատարողի</w:t>
      </w:r>
      <w:r w:rsidRPr="00EC4A78">
        <w:rPr>
          <w:rFonts w:ascii="GHEA Grapalat" w:hAnsi="GHEA Grapalat" w:cs="Sylfaen"/>
          <w:sz w:val="12"/>
          <w:szCs w:val="12"/>
        </w:rPr>
        <w:t xml:space="preserve"> </w:t>
      </w:r>
      <w:r w:rsidRPr="00F566BF">
        <w:rPr>
          <w:rFonts w:ascii="GHEA Grapalat" w:hAnsi="GHEA Grapalat" w:cs="Sylfaen"/>
          <w:sz w:val="12"/>
          <w:szCs w:val="12"/>
        </w:rPr>
        <w:t>անունը</w:t>
      </w:r>
    </w:p>
    <w:p w14:paraId="1B6399F5" w14:textId="77777777" w:rsidR="007678FA" w:rsidRPr="00EC4A78"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EC4A78">
        <w:rPr>
          <w:rFonts w:ascii="GHEA Grapalat" w:hAnsi="GHEA Grapalat" w:cs="Sylfaen"/>
          <w:sz w:val="20"/>
          <w:szCs w:val="20"/>
        </w:rPr>
        <w:t xml:space="preserve"> </w:t>
      </w:r>
      <w:r w:rsidRPr="00F566BF">
        <w:rPr>
          <w:rFonts w:ascii="GHEA Grapalat" w:hAnsi="GHEA Grapalat" w:cs="Sylfaen"/>
          <w:sz w:val="20"/>
        </w:rPr>
        <w:t>միջև</w:t>
      </w:r>
      <w:r w:rsidRPr="00EC4A78">
        <w:rPr>
          <w:rFonts w:ascii="GHEA Grapalat" w:hAnsi="GHEA Grapalat" w:cs="Sylfaen"/>
          <w:sz w:val="20"/>
        </w:rPr>
        <w:t xml:space="preserve"> 20     </w:t>
      </w:r>
      <w:r w:rsidRPr="00F566BF">
        <w:rPr>
          <w:rFonts w:ascii="GHEA Grapalat" w:hAnsi="GHEA Grapalat" w:cs="Sylfaen"/>
          <w:sz w:val="20"/>
        </w:rPr>
        <w:t>թ</w:t>
      </w:r>
      <w:r w:rsidRPr="00EC4A78">
        <w:rPr>
          <w:rFonts w:ascii="GHEA Grapalat" w:hAnsi="GHEA Grapalat" w:cs="Sylfaen"/>
          <w:sz w:val="20"/>
        </w:rPr>
        <w:t xml:space="preserve">. </w:t>
      </w:r>
      <w:r w:rsidRPr="00EC4A78">
        <w:rPr>
          <w:rFonts w:ascii="GHEA Grapalat" w:hAnsi="GHEA Grapalat" w:cs="Sylfaen"/>
          <w:sz w:val="20"/>
          <w:u w:val="single"/>
        </w:rPr>
        <w:tab/>
      </w:r>
      <w:r w:rsidRPr="00EC4A78">
        <w:rPr>
          <w:rFonts w:ascii="GHEA Grapalat" w:hAnsi="GHEA Grapalat" w:cs="Sylfaen"/>
          <w:sz w:val="20"/>
          <w:u w:val="single"/>
        </w:rPr>
        <w:tab/>
      </w:r>
      <w:r w:rsidRPr="00EC4A78">
        <w:rPr>
          <w:rFonts w:ascii="GHEA Grapalat" w:hAnsi="GHEA Grapalat" w:cs="Sylfaen"/>
          <w:sz w:val="20"/>
          <w:u w:val="single"/>
        </w:rPr>
        <w:tab/>
      </w:r>
      <w:r w:rsidRPr="00EC4A78">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gramStart"/>
      <w:r w:rsidRPr="00F566BF">
        <w:rPr>
          <w:rFonts w:ascii="GHEA Grapalat" w:hAnsi="GHEA Grapalat" w:cs="Sylfaen"/>
          <w:sz w:val="20"/>
          <w:szCs w:val="20"/>
          <w:lang w:eastAsia="ru-RU"/>
        </w:rPr>
        <w:t>հայտը</w:t>
      </w:r>
      <w:proofErr w:type="gramEnd"/>
      <w:r w:rsidRPr="00F566BF">
        <w:rPr>
          <w:rFonts w:ascii="GHEA Grapalat" w:hAnsi="GHEA Grapalat" w:cs="Sylfaen"/>
          <w:sz w:val="20"/>
          <w:szCs w:val="20"/>
          <w:lang w:eastAsia="ru-RU"/>
        </w:rPr>
        <w:t xml:space="preserve">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0B7FD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4322D" w14:textId="77777777" w:rsidR="00B92FEA" w:rsidRDefault="00B92FEA">
      <w:r>
        <w:separator/>
      </w:r>
    </w:p>
  </w:endnote>
  <w:endnote w:type="continuationSeparator" w:id="0">
    <w:p w14:paraId="46E296EB" w14:textId="77777777" w:rsidR="00B92FEA" w:rsidRDefault="00B9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380DE" w14:textId="77777777" w:rsidR="00B92FEA" w:rsidRDefault="00B92FEA">
      <w:r>
        <w:separator/>
      </w:r>
    </w:p>
  </w:footnote>
  <w:footnote w:type="continuationSeparator" w:id="0">
    <w:p w14:paraId="251CC288" w14:textId="77777777" w:rsidR="00B92FEA" w:rsidRDefault="00B92FEA">
      <w:r>
        <w:continuationSeparator/>
      </w:r>
    </w:p>
  </w:footnote>
  <w:footnote w:id="1">
    <w:p w14:paraId="6ABD0296" w14:textId="77D77DF4" w:rsidR="00D0690C" w:rsidDel="000677B2" w:rsidRDefault="00D0690C" w:rsidP="00AE224E">
      <w:pPr>
        <w:pStyle w:val="af2"/>
        <w:jc w:val="both"/>
        <w:rPr>
          <w:del w:id="2" w:author="Sergey Shahnazaryan" w:date="2019-10-25T09:28:00Z"/>
        </w:rPr>
      </w:pPr>
      <w:r>
        <w:rPr>
          <w:vertAlign w:val="superscript"/>
          <w:lang w:val="en-US"/>
        </w:rPr>
        <w:t>7</w:t>
      </w:r>
      <w:r w:rsidRPr="00CC3A77">
        <w:rPr>
          <w:rStyle w:val="af6"/>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3FE9D32B" w14:textId="77777777" w:rsidR="00D0690C" w:rsidRPr="00334EFB" w:rsidRDefault="00D0690C" w:rsidP="00DE7BBE">
      <w:pPr>
        <w:jc w:val="both"/>
        <w:rPr>
          <w:rFonts w:asciiTheme="minorHAnsi" w:hAnsiTheme="minorHAnsi"/>
          <w:lang w:val="hy-AM"/>
        </w:rPr>
      </w:pPr>
      <w:r>
        <w:rPr>
          <w:rStyle w:val="af6"/>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DC86F5D" w14:textId="77777777" w:rsidR="00D0690C" w:rsidRPr="00CE432D" w:rsidRDefault="00D0690C" w:rsidP="00571F29">
      <w:pPr>
        <w:pStyle w:val="af2"/>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39C59551" w14:textId="77777777" w:rsidR="00D0690C" w:rsidRPr="004B72E3" w:rsidRDefault="00D0690C" w:rsidP="000440AD">
      <w:pPr>
        <w:pStyle w:val="af2"/>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6BFE1C04" w14:textId="77777777" w:rsidR="00D0690C" w:rsidRPr="004B72E3" w:rsidRDefault="00D0690C" w:rsidP="000440AD">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E85AC42" w14:textId="77777777" w:rsidR="00D0690C" w:rsidRPr="004B72E3" w:rsidRDefault="00D0690C" w:rsidP="000440AD">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392E1B8C" w14:textId="77777777" w:rsidR="00D0690C" w:rsidRPr="009E1D1C" w:rsidRDefault="00D0690C" w:rsidP="000440AD">
      <w:pPr>
        <w:pStyle w:val="af2"/>
        <w:rPr>
          <w:rFonts w:asciiTheme="minorHAnsi" w:hAnsiTheme="minorHAnsi"/>
          <w:vertAlign w:val="superscript"/>
          <w:lang w:val="hy-AM"/>
        </w:rPr>
      </w:pPr>
    </w:p>
    <w:p w14:paraId="38E38CD9" w14:textId="77777777" w:rsidR="00D0690C" w:rsidRPr="001B25D3" w:rsidRDefault="00D0690C" w:rsidP="000440AD">
      <w:pPr>
        <w:pStyle w:val="af2"/>
        <w:rPr>
          <w:rFonts w:ascii="GHEA Grapalat" w:hAnsi="GHEA Grapalat" w:cs="Sylfaen"/>
          <w:i/>
          <w:sz w:val="16"/>
          <w:szCs w:val="16"/>
        </w:rPr>
      </w:pPr>
      <w:r w:rsidRPr="001B25D3">
        <w:rPr>
          <w:rStyle w:val="af6"/>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9F2326" w14:textId="77777777" w:rsidR="00D0690C" w:rsidRPr="001B25D3" w:rsidRDefault="00D0690C" w:rsidP="000440AD">
      <w:pPr>
        <w:pStyle w:val="af2"/>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501412C4" w14:textId="77777777" w:rsidR="00D0690C" w:rsidRPr="001B25D3" w:rsidRDefault="00D0690C" w:rsidP="000440AD">
      <w:pPr>
        <w:pStyle w:val="af2"/>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2D20B841" w14:textId="77777777" w:rsidR="00D0690C" w:rsidRPr="00915006" w:rsidRDefault="00D0690C" w:rsidP="000440AD">
      <w:pPr>
        <w:pStyle w:val="af2"/>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5B49614A" w14:textId="77777777" w:rsidR="00D0690C" w:rsidRPr="00425161" w:rsidRDefault="00D0690C" w:rsidP="000440AD">
      <w:pPr>
        <w:pStyle w:val="af2"/>
        <w:rPr>
          <w:rFonts w:ascii="GHEA Grapalat" w:hAnsi="GHEA Grapalat" w:cs="Sylfaen"/>
          <w:i/>
          <w:sz w:val="16"/>
          <w:szCs w:val="16"/>
          <w:lang w:val="hy-AM"/>
        </w:rPr>
      </w:pPr>
      <w:r w:rsidRPr="000F51AB">
        <w:rPr>
          <w:rStyle w:val="af6"/>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29263F42" w14:textId="77777777" w:rsidR="00D0690C" w:rsidRPr="003C196A" w:rsidRDefault="00D0690C" w:rsidP="000440AD">
      <w:pPr>
        <w:pStyle w:val="af2"/>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3B55859E" w14:textId="77777777" w:rsidR="00D0690C" w:rsidRPr="00915006" w:rsidRDefault="00D0690C" w:rsidP="000440AD">
      <w:pPr>
        <w:pStyle w:val="af2"/>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5AF3D28B" w14:textId="77777777" w:rsidR="00D0690C" w:rsidRPr="008519CC" w:rsidRDefault="00D0690C" w:rsidP="000440AD">
      <w:pPr>
        <w:pStyle w:val="af2"/>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56E0F7A9" w14:textId="77777777" w:rsidR="00D0690C" w:rsidRPr="008519CC" w:rsidRDefault="00D0690C" w:rsidP="000440AD">
      <w:pPr>
        <w:pStyle w:val="af2"/>
        <w:rPr>
          <w:rFonts w:ascii="Times New Roman" w:hAnsi="Times New Roman"/>
          <w:vertAlign w:val="superscript"/>
          <w:lang w:val="hy-AM"/>
        </w:rPr>
      </w:pPr>
    </w:p>
  </w:footnote>
  <w:footnote w:id="6">
    <w:p w14:paraId="4D10FE47" w14:textId="77777777" w:rsidR="00D0690C" w:rsidRPr="002A4619" w:rsidRDefault="00D0690C" w:rsidP="00560016">
      <w:pPr>
        <w:pStyle w:val="af2"/>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1FF7BACB" w14:textId="77777777" w:rsidR="00D0690C" w:rsidRDefault="00D0690C" w:rsidP="00560016">
      <w:pPr>
        <w:jc w:val="both"/>
        <w:rPr>
          <w:rFonts w:ascii="GHEA Grapalat" w:hAnsi="GHEA Grapalat"/>
          <w:i/>
          <w:sz w:val="16"/>
          <w:szCs w:val="16"/>
          <w:lang w:val="hy-AM" w:eastAsia="ru-RU"/>
        </w:rPr>
      </w:pPr>
    </w:p>
    <w:p w14:paraId="7DC5BEC8" w14:textId="77777777" w:rsidR="00D0690C" w:rsidRPr="00334EFB" w:rsidRDefault="00D0690C" w:rsidP="00560016">
      <w:pPr>
        <w:pStyle w:val="af2"/>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634F1F9" w14:textId="77777777" w:rsidR="00D0690C" w:rsidRPr="00334EFB" w:rsidRDefault="00D0690C" w:rsidP="00560016">
      <w:pPr>
        <w:pStyle w:val="af2"/>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833A5E9" w14:textId="77777777" w:rsidR="00D0690C" w:rsidRPr="00821851" w:rsidRDefault="00D0690C" w:rsidP="00560016">
      <w:pPr>
        <w:pStyle w:val="af2"/>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BE32FFE" w14:textId="77777777" w:rsidR="00D0690C" w:rsidRPr="00821851" w:rsidRDefault="00D0690C" w:rsidP="00821851">
      <w:pPr>
        <w:jc w:val="both"/>
        <w:rPr>
          <w:rFonts w:asciiTheme="minorHAnsi" w:hAnsiTheme="minorHAnsi"/>
          <w:lang w:val="hy-AM"/>
        </w:rPr>
      </w:pPr>
    </w:p>
    <w:p w14:paraId="45B4E044" w14:textId="77777777" w:rsidR="00D0690C" w:rsidRPr="00821851" w:rsidRDefault="00D0690C" w:rsidP="00CE3A99">
      <w:pPr>
        <w:jc w:val="both"/>
        <w:rPr>
          <w:rFonts w:ascii="GHEA Grapalat" w:hAnsi="GHEA Grapalat" w:cs="Sylfaen"/>
          <w:sz w:val="20"/>
          <w:lang w:val="hy-AM"/>
        </w:rPr>
      </w:pPr>
    </w:p>
  </w:footnote>
  <w:footnote w:id="7">
    <w:p w14:paraId="5807D196" w14:textId="77777777" w:rsidR="00D0690C" w:rsidRPr="006E4C86" w:rsidRDefault="00D0690C" w:rsidP="00D0690C">
      <w:pPr>
        <w:pStyle w:val="aff3"/>
        <w:ind w:left="0"/>
        <w:rPr>
          <w:lang w:val="hy-AM"/>
        </w:rPr>
      </w:pPr>
    </w:p>
  </w:footnote>
  <w:footnote w:id="8">
    <w:p w14:paraId="0A03549D" w14:textId="77777777" w:rsidR="00D0690C" w:rsidRPr="00D35832" w:rsidRDefault="00D0690C">
      <w:pPr>
        <w:pStyle w:val="af2"/>
        <w:rPr>
          <w:rFonts w:ascii="Sylfaen" w:hAnsi="Sylfaen"/>
          <w:lang w:val="hy-AM"/>
        </w:rPr>
      </w:pPr>
    </w:p>
  </w:footnote>
  <w:footnote w:id="9">
    <w:p w14:paraId="3CD1D464" w14:textId="77777777" w:rsidR="00D0690C" w:rsidRDefault="00D0690C" w:rsidP="006C09E8">
      <w:pPr>
        <w:pStyle w:val="af2"/>
        <w:rPr>
          <w:rFonts w:ascii="Sylfaen" w:hAnsi="Sylfaen"/>
          <w:lang w:val="hy-AM"/>
        </w:rPr>
      </w:pPr>
    </w:p>
    <w:p w14:paraId="58CDD37F" w14:textId="77777777" w:rsidR="00D0690C" w:rsidRDefault="00D0690C" w:rsidP="007678FA">
      <w:pPr>
        <w:pStyle w:val="af2"/>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D0690C" w:rsidRPr="00650D3A" w:rsidRDefault="00D0690C" w:rsidP="007678FA">
      <w:pPr>
        <w:pStyle w:val="af2"/>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5020C75E" w14:textId="77777777" w:rsidR="00D0690C" w:rsidRDefault="00D0690C" w:rsidP="007678FA">
      <w:pPr>
        <w:pStyle w:val="af2"/>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D0690C" w:rsidRPr="00CB6DA8" w:rsidRDefault="00D0690C" w:rsidP="007678FA">
      <w:pPr>
        <w:pStyle w:val="af2"/>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D0690C" w:rsidRPr="00CB6DA8" w:rsidRDefault="00D0690C" w:rsidP="007678FA">
      <w:pPr>
        <w:pStyle w:val="af2"/>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D0690C" w:rsidRPr="00CE432D" w:rsidRDefault="00D0690C" w:rsidP="007678FA">
      <w:pPr>
        <w:pStyle w:val="af2"/>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7828C505" w14:textId="4402B24B" w:rsidR="00D0690C" w:rsidRDefault="00D0690C" w:rsidP="00ED004F">
      <w:pPr>
        <w:jc w:val="both"/>
        <w:rPr>
          <w:rFonts w:ascii="GHEA Grapalat" w:hAnsi="GHEA Grapalat" w:cs="Sylfaen"/>
          <w:sz w:val="20"/>
          <w:szCs w:val="20"/>
          <w:vertAlign w:val="superscript"/>
          <w:lang w:val="hy-AM"/>
        </w:rPr>
      </w:pPr>
      <w:r w:rsidRPr="00ED004F">
        <w:rPr>
          <w:rFonts w:asciiTheme="minorHAnsi" w:hAnsiTheme="minorHAnsi"/>
          <w:sz w:val="20"/>
          <w:szCs w:val="20"/>
          <w:vertAlign w:val="superscript"/>
          <w:lang w:val="hy-AM" w:eastAsia="ru-RU"/>
        </w:rPr>
        <w:t>21.1</w:t>
      </w:r>
      <w:r>
        <w:rPr>
          <w:rFonts w:asciiTheme="minorHAnsi" w:hAnsiTheme="minorHAnsi"/>
          <w:vertAlign w:val="superscript"/>
          <w:lang w:val="hy-AM"/>
        </w:rPr>
        <w:t xml:space="preserve"> </w:t>
      </w:r>
      <w:r w:rsidRPr="00552B23">
        <w:rPr>
          <w:rFonts w:ascii="GHEA Grapalat" w:hAnsi="GHEA Grapalat"/>
          <w:i/>
          <w:sz w:val="16"/>
        </w:rPr>
        <w:t>Եթե</w:t>
      </w:r>
      <w:r w:rsidRPr="001B2024">
        <w:rPr>
          <w:rFonts w:ascii="GHEA Grapalat" w:hAnsi="GHEA Grapalat"/>
          <w:i/>
          <w:sz w:val="16"/>
          <w:lang w:val="af-ZA"/>
        </w:rPr>
        <w:t xml:space="preserve"> </w:t>
      </w:r>
      <w:r w:rsidRPr="00552B23">
        <w:rPr>
          <w:rFonts w:ascii="GHEA Grapalat" w:hAnsi="GHEA Grapalat"/>
          <w:i/>
          <w:sz w:val="16"/>
        </w:rPr>
        <w:t>գնման</w:t>
      </w:r>
      <w:r w:rsidRPr="001B2024">
        <w:rPr>
          <w:rFonts w:ascii="GHEA Grapalat" w:hAnsi="GHEA Grapalat"/>
          <w:i/>
          <w:sz w:val="16"/>
          <w:lang w:val="af-ZA"/>
        </w:rPr>
        <w:t xml:space="preserve"> </w:t>
      </w:r>
      <w:r w:rsidRPr="00552B23">
        <w:rPr>
          <w:rFonts w:ascii="GHEA Grapalat" w:hAnsi="GHEA Grapalat"/>
          <w:i/>
          <w:sz w:val="16"/>
        </w:rPr>
        <w:t>առարկա</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հանդիսանում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ծրագրերի</w:t>
      </w:r>
      <w:r w:rsidRPr="001B2024">
        <w:rPr>
          <w:rFonts w:ascii="GHEA Grapalat" w:hAnsi="GHEA Grapalat"/>
          <w:i/>
          <w:sz w:val="16"/>
          <w:lang w:val="af-ZA"/>
        </w:rPr>
        <w:t xml:space="preserve"> </w:t>
      </w:r>
      <w:r w:rsidRPr="00552B23">
        <w:rPr>
          <w:rFonts w:ascii="GHEA Grapalat" w:hAnsi="GHEA Grapalat"/>
          <w:i/>
          <w:sz w:val="16"/>
        </w:rPr>
        <w:t>կատարման</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տեխնիկական</w:t>
      </w:r>
      <w:r w:rsidRPr="001B2024">
        <w:rPr>
          <w:rFonts w:ascii="GHEA Grapalat" w:hAnsi="GHEA Grapalat"/>
          <w:i/>
          <w:sz w:val="16"/>
          <w:lang w:val="af-ZA"/>
        </w:rPr>
        <w:t xml:space="preserve"> </w:t>
      </w:r>
      <w:r w:rsidRPr="00552B23">
        <w:rPr>
          <w:rFonts w:ascii="GHEA Grapalat" w:hAnsi="GHEA Grapalat"/>
          <w:i/>
          <w:sz w:val="16"/>
        </w:rPr>
        <w:t>հսկողության</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մատուցումը</w:t>
      </w:r>
      <w:r w:rsidRPr="001B2024">
        <w:rPr>
          <w:rFonts w:ascii="GHEA Grapalat" w:hAnsi="GHEA Grapalat"/>
          <w:i/>
          <w:sz w:val="16"/>
          <w:lang w:val="af-ZA"/>
        </w:rPr>
        <w:t xml:space="preserve">, </w:t>
      </w:r>
      <w:r w:rsidRPr="00552B23">
        <w:rPr>
          <w:rFonts w:ascii="GHEA Grapalat" w:hAnsi="GHEA Grapalat"/>
          <w:i/>
          <w:sz w:val="16"/>
        </w:rPr>
        <w:t>ապա</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w:t>
      </w:r>
      <w:r w:rsidRPr="00552B23">
        <w:rPr>
          <w:rFonts w:ascii="GHEA Grapalat" w:hAnsi="GHEA Grapalat"/>
          <w:i/>
          <w:sz w:val="16"/>
        </w:rPr>
        <w:t>նախագծը</w:t>
      </w:r>
      <w:r w:rsidRPr="001B2024">
        <w:rPr>
          <w:rFonts w:ascii="GHEA Grapalat" w:hAnsi="GHEA Grapalat"/>
          <w:i/>
          <w:sz w:val="16"/>
          <w:lang w:val="af-ZA"/>
        </w:rPr>
        <w:t xml:space="preserve"> </w:t>
      </w:r>
      <w:r w:rsidRPr="00552B23">
        <w:rPr>
          <w:rFonts w:ascii="GHEA Grapalat" w:hAnsi="GHEA Grapalat"/>
          <w:i/>
          <w:sz w:val="16"/>
        </w:rPr>
        <w:t>լրացվում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բովանդակությամբ</w:t>
      </w:r>
      <w:r w:rsidRPr="001B2024">
        <w:rPr>
          <w:rFonts w:ascii="GHEA Grapalat" w:hAnsi="GHEA Grapalat"/>
          <w:i/>
          <w:sz w:val="16"/>
          <w:lang w:val="af-ZA"/>
        </w:rPr>
        <w:t xml:space="preserve"> 5.1.1 </w:t>
      </w:r>
      <w:r w:rsidRPr="00552B23">
        <w:rPr>
          <w:rFonts w:ascii="GHEA Grapalat" w:hAnsi="GHEA Grapalat"/>
          <w:i/>
          <w:sz w:val="16"/>
        </w:rPr>
        <w:t>կետով</w:t>
      </w:r>
      <w:r w:rsidRPr="001B2024">
        <w:rPr>
          <w:rFonts w:ascii="GHEA Grapalat" w:hAnsi="GHEA Grapalat"/>
          <w:i/>
          <w:sz w:val="16"/>
          <w:lang w:val="af-ZA"/>
        </w:rPr>
        <w:t xml:space="preserve">. «5.5.1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պայմանագրով</w:t>
      </w:r>
      <w:r w:rsidRPr="001B2024">
        <w:rPr>
          <w:rFonts w:ascii="GHEA Grapalat" w:hAnsi="GHEA Grapalat"/>
          <w:i/>
          <w:sz w:val="16"/>
          <w:lang w:val="af-ZA"/>
        </w:rPr>
        <w:t xml:space="preserve"> </w:t>
      </w:r>
      <w:r w:rsidRPr="00552B23">
        <w:rPr>
          <w:rFonts w:ascii="GHEA Grapalat" w:hAnsi="GHEA Grapalat"/>
          <w:i/>
          <w:sz w:val="16"/>
        </w:rPr>
        <w:t>նախատեսված</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մատուցման</w:t>
      </w:r>
      <w:r w:rsidRPr="001B2024">
        <w:rPr>
          <w:rFonts w:ascii="GHEA Grapalat" w:hAnsi="GHEA Grapalat"/>
          <w:i/>
          <w:sz w:val="16"/>
          <w:lang w:val="af-ZA"/>
        </w:rPr>
        <w:t xml:space="preserve"> </w:t>
      </w:r>
      <w:r w:rsidRPr="00552B23">
        <w:rPr>
          <w:rFonts w:ascii="GHEA Grapalat" w:hAnsi="GHEA Grapalat"/>
          <w:i/>
          <w:sz w:val="16"/>
        </w:rPr>
        <w:t>ողջ</w:t>
      </w:r>
      <w:r w:rsidRPr="001B2024">
        <w:rPr>
          <w:rFonts w:ascii="GHEA Grapalat" w:hAnsi="GHEA Grapalat"/>
          <w:i/>
          <w:sz w:val="16"/>
          <w:lang w:val="af-ZA"/>
        </w:rPr>
        <w:t xml:space="preserve"> </w:t>
      </w:r>
      <w:r w:rsidRPr="00552B23">
        <w:rPr>
          <w:rFonts w:ascii="GHEA Grapalat" w:hAnsi="GHEA Grapalat"/>
          <w:i/>
          <w:sz w:val="16"/>
        </w:rPr>
        <w:t>ընթացքում</w:t>
      </w:r>
      <w:r w:rsidRPr="001B2024">
        <w:rPr>
          <w:rFonts w:ascii="GHEA Grapalat" w:hAnsi="GHEA Grapalat"/>
          <w:i/>
          <w:sz w:val="16"/>
          <w:lang w:val="af-ZA"/>
        </w:rPr>
        <w:t xml:space="preserve"> </w:t>
      </w:r>
      <w:r w:rsidRPr="00552B23">
        <w:rPr>
          <w:rFonts w:ascii="GHEA Grapalat" w:hAnsi="GHEA Grapalat"/>
          <w:i/>
          <w:sz w:val="16"/>
        </w:rPr>
        <w:t>քաղաքաշինական</w:t>
      </w:r>
      <w:r w:rsidRPr="001B2024">
        <w:rPr>
          <w:rFonts w:ascii="GHEA Grapalat" w:hAnsi="GHEA Grapalat"/>
          <w:i/>
          <w:sz w:val="16"/>
          <w:lang w:val="af-ZA"/>
        </w:rPr>
        <w:t xml:space="preserve"> </w:t>
      </w:r>
      <w:r w:rsidRPr="00552B23">
        <w:rPr>
          <w:rFonts w:ascii="GHEA Grapalat" w:hAnsi="GHEA Grapalat"/>
          <w:i/>
          <w:sz w:val="16"/>
        </w:rPr>
        <w:t>նորմատիվատեխնիկական</w:t>
      </w:r>
      <w:r w:rsidRPr="001B2024">
        <w:rPr>
          <w:rFonts w:ascii="GHEA Grapalat" w:hAnsi="GHEA Grapalat"/>
          <w:i/>
          <w:sz w:val="16"/>
          <w:lang w:val="af-ZA"/>
        </w:rPr>
        <w:t xml:space="preserve"> </w:t>
      </w:r>
      <w:r w:rsidRPr="00552B23">
        <w:rPr>
          <w:rFonts w:ascii="GHEA Grapalat" w:hAnsi="GHEA Grapalat"/>
          <w:i/>
          <w:sz w:val="16"/>
        </w:rPr>
        <w:t>և</w:t>
      </w:r>
      <w:r w:rsidRPr="001B2024">
        <w:rPr>
          <w:rFonts w:ascii="GHEA Grapalat" w:hAnsi="GHEA Grapalat"/>
          <w:i/>
          <w:sz w:val="16"/>
          <w:lang w:val="af-ZA"/>
        </w:rPr>
        <w:t xml:space="preserve"> </w:t>
      </w:r>
      <w:r w:rsidRPr="00552B23">
        <w:rPr>
          <w:rFonts w:ascii="GHEA Grapalat" w:hAnsi="GHEA Grapalat"/>
          <w:i/>
          <w:sz w:val="16"/>
        </w:rPr>
        <w:t>հաստատված</w:t>
      </w:r>
      <w:r w:rsidRPr="001B2024">
        <w:rPr>
          <w:rFonts w:ascii="GHEA Grapalat" w:hAnsi="GHEA Grapalat"/>
          <w:i/>
          <w:sz w:val="16"/>
          <w:lang w:val="af-ZA"/>
        </w:rPr>
        <w:t xml:space="preserve"> </w:t>
      </w:r>
      <w:r w:rsidRPr="00552B23">
        <w:rPr>
          <w:rFonts w:ascii="GHEA Grapalat" w:hAnsi="GHEA Grapalat"/>
          <w:i/>
          <w:sz w:val="16"/>
        </w:rPr>
        <w:t>նախագծանախահաշվային</w:t>
      </w:r>
      <w:r w:rsidRPr="001B2024">
        <w:rPr>
          <w:rFonts w:ascii="GHEA Grapalat" w:hAnsi="GHEA Grapalat"/>
          <w:i/>
          <w:sz w:val="16"/>
          <w:lang w:val="af-ZA"/>
        </w:rPr>
        <w:t xml:space="preserve"> </w:t>
      </w:r>
      <w:r w:rsidRPr="00552B23">
        <w:rPr>
          <w:rFonts w:ascii="GHEA Grapalat" w:hAnsi="GHEA Grapalat"/>
          <w:i/>
          <w:sz w:val="16"/>
        </w:rPr>
        <w:t>փաստաթղթերով</w:t>
      </w:r>
      <w:r w:rsidRPr="001B2024">
        <w:rPr>
          <w:rFonts w:ascii="GHEA Grapalat" w:hAnsi="GHEA Grapalat"/>
          <w:i/>
          <w:sz w:val="16"/>
          <w:lang w:val="af-ZA"/>
        </w:rPr>
        <w:t xml:space="preserve"> </w:t>
      </w:r>
      <w:r w:rsidRPr="00552B23">
        <w:rPr>
          <w:rFonts w:ascii="GHEA Grapalat" w:hAnsi="GHEA Grapalat"/>
          <w:i/>
          <w:sz w:val="16"/>
        </w:rPr>
        <w:t>սահմանված</w:t>
      </w:r>
      <w:r w:rsidRPr="001B2024">
        <w:rPr>
          <w:rFonts w:ascii="GHEA Grapalat" w:hAnsi="GHEA Grapalat"/>
          <w:i/>
          <w:sz w:val="16"/>
          <w:lang w:val="af-ZA"/>
        </w:rPr>
        <w:t xml:space="preserve"> </w:t>
      </w:r>
      <w:r w:rsidRPr="00552B23">
        <w:rPr>
          <w:rFonts w:ascii="GHEA Grapalat" w:hAnsi="GHEA Grapalat"/>
          <w:i/>
          <w:sz w:val="16"/>
        </w:rPr>
        <w:t>պահանջների</w:t>
      </w:r>
      <w:r w:rsidRPr="001B2024">
        <w:rPr>
          <w:rFonts w:ascii="GHEA Grapalat" w:hAnsi="GHEA Grapalat"/>
          <w:i/>
          <w:sz w:val="16"/>
          <w:lang w:val="af-ZA"/>
        </w:rPr>
        <w:t xml:space="preserve">, </w:t>
      </w:r>
      <w:r w:rsidRPr="00552B23">
        <w:rPr>
          <w:rFonts w:ascii="GHEA Grapalat" w:hAnsi="GHEA Grapalat"/>
          <w:i/>
          <w:sz w:val="16"/>
        </w:rPr>
        <w:t>այդ</w:t>
      </w:r>
      <w:r w:rsidRPr="001B2024">
        <w:rPr>
          <w:rFonts w:ascii="GHEA Grapalat" w:hAnsi="GHEA Grapalat"/>
          <w:i/>
          <w:sz w:val="16"/>
          <w:lang w:val="af-ZA"/>
        </w:rPr>
        <w:t xml:space="preserve"> </w:t>
      </w:r>
      <w:r w:rsidRPr="00552B23">
        <w:rPr>
          <w:rFonts w:ascii="GHEA Grapalat" w:hAnsi="GHEA Grapalat"/>
          <w:i/>
          <w:sz w:val="16"/>
        </w:rPr>
        <w:t>թվում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հրապարակի</w:t>
      </w:r>
      <w:r w:rsidRPr="001B2024">
        <w:rPr>
          <w:rFonts w:ascii="GHEA Grapalat" w:hAnsi="GHEA Grapalat"/>
          <w:i/>
          <w:sz w:val="16"/>
          <w:lang w:val="af-ZA"/>
        </w:rPr>
        <w:t xml:space="preserve"> </w:t>
      </w:r>
      <w:r w:rsidRPr="00552B23">
        <w:rPr>
          <w:rFonts w:ascii="GHEA Grapalat" w:hAnsi="GHEA Grapalat"/>
          <w:i/>
          <w:sz w:val="16"/>
        </w:rPr>
        <w:t>պատշաճ</w:t>
      </w:r>
      <w:r w:rsidRPr="001B2024">
        <w:rPr>
          <w:rFonts w:ascii="GHEA Grapalat" w:hAnsi="GHEA Grapalat"/>
          <w:i/>
          <w:sz w:val="16"/>
          <w:lang w:val="af-ZA"/>
        </w:rPr>
        <w:t xml:space="preserve"> </w:t>
      </w:r>
      <w:r w:rsidRPr="00552B23">
        <w:rPr>
          <w:rFonts w:ascii="GHEA Grapalat" w:hAnsi="GHEA Grapalat"/>
          <w:i/>
          <w:sz w:val="16"/>
        </w:rPr>
        <w:t>կազմակերպման</w:t>
      </w:r>
      <w:r w:rsidRPr="001B2024">
        <w:rPr>
          <w:rFonts w:ascii="GHEA Grapalat" w:hAnsi="GHEA Grapalat"/>
          <w:i/>
          <w:sz w:val="16"/>
          <w:lang w:val="af-ZA"/>
        </w:rPr>
        <w:t>,</w:t>
      </w:r>
      <w:r w:rsidRPr="00ED004F">
        <w:rPr>
          <w:rFonts w:ascii="GHEA Grapalat" w:hAnsi="GHEA Grapalat"/>
          <w:i/>
          <w:sz w:val="16"/>
        </w:rPr>
        <w:t>կահավորման</w:t>
      </w:r>
      <w:r w:rsidRPr="001B2024">
        <w:rPr>
          <w:rFonts w:ascii="GHEA Grapalat" w:hAnsi="GHEA Grapalat"/>
          <w:i/>
          <w:sz w:val="16"/>
          <w:lang w:val="af-ZA"/>
        </w:rPr>
        <w:t xml:space="preserve">, </w:t>
      </w:r>
      <w:r w:rsidRPr="00ED004F">
        <w:rPr>
          <w:rFonts w:ascii="GHEA Grapalat" w:hAnsi="GHEA Grapalat"/>
          <w:i/>
          <w:sz w:val="16"/>
        </w:rPr>
        <w:t>տեխնիկական</w:t>
      </w:r>
      <w:r w:rsidRPr="001B2024">
        <w:rPr>
          <w:rFonts w:ascii="GHEA Grapalat" w:hAnsi="GHEA Grapalat"/>
          <w:i/>
          <w:sz w:val="16"/>
          <w:lang w:val="af-ZA"/>
        </w:rPr>
        <w:t xml:space="preserve"> </w:t>
      </w:r>
      <w:r w:rsidRPr="00ED004F">
        <w:rPr>
          <w:rFonts w:ascii="GHEA Grapalat" w:hAnsi="GHEA Grapalat"/>
          <w:i/>
          <w:sz w:val="16"/>
        </w:rPr>
        <w:t>անվտանգության</w:t>
      </w:r>
      <w:r w:rsidRPr="001B2024">
        <w:rPr>
          <w:rFonts w:ascii="GHEA Grapalat" w:hAnsi="GHEA Grapalat"/>
          <w:i/>
          <w:sz w:val="16"/>
          <w:lang w:val="af-ZA"/>
        </w:rPr>
        <w:t xml:space="preserve">, </w:t>
      </w:r>
      <w:r w:rsidRPr="00ED004F">
        <w:rPr>
          <w:rFonts w:ascii="GHEA Grapalat" w:hAnsi="GHEA Grapalat"/>
          <w:i/>
          <w:sz w:val="16"/>
        </w:rPr>
        <w:t>սանիտարահիգիենիկ</w:t>
      </w:r>
      <w:r w:rsidRPr="001B2024">
        <w:rPr>
          <w:rFonts w:ascii="GHEA Grapalat" w:hAnsi="GHEA Grapalat"/>
          <w:i/>
          <w:sz w:val="16"/>
          <w:lang w:val="af-ZA"/>
        </w:rPr>
        <w:t xml:space="preserve"> </w:t>
      </w:r>
      <w:r w:rsidRPr="00ED004F">
        <w:rPr>
          <w:rFonts w:ascii="GHEA Grapalat" w:hAnsi="GHEA Grapalat"/>
          <w:i/>
          <w:sz w:val="16"/>
        </w:rPr>
        <w:t>և</w:t>
      </w:r>
      <w:r w:rsidRPr="001B2024">
        <w:rPr>
          <w:rFonts w:ascii="GHEA Grapalat" w:hAnsi="GHEA Grapalat"/>
          <w:i/>
          <w:sz w:val="16"/>
          <w:lang w:val="af-ZA"/>
        </w:rPr>
        <w:t xml:space="preserve"> </w:t>
      </w:r>
      <w:r w:rsidRPr="00ED004F">
        <w:rPr>
          <w:rFonts w:ascii="GHEA Grapalat" w:hAnsi="GHEA Grapalat"/>
          <w:i/>
          <w:sz w:val="16"/>
        </w:rPr>
        <w:t>բնապահպանական</w:t>
      </w:r>
      <w:r w:rsidRPr="001B2024">
        <w:rPr>
          <w:rFonts w:ascii="GHEA Grapalat" w:hAnsi="GHEA Grapalat"/>
          <w:i/>
          <w:sz w:val="16"/>
          <w:lang w:val="af-ZA"/>
        </w:rPr>
        <w:t xml:space="preserve"> (</w:t>
      </w:r>
      <w:r w:rsidRPr="00ED004F">
        <w:rPr>
          <w:rFonts w:ascii="GHEA Grapalat" w:hAnsi="GHEA Grapalat"/>
          <w:i/>
          <w:sz w:val="16"/>
        </w:rPr>
        <w:t>այդ</w:t>
      </w:r>
      <w:r w:rsidRPr="001B2024">
        <w:rPr>
          <w:rFonts w:ascii="GHEA Grapalat" w:hAnsi="GHEA Grapalat"/>
          <w:i/>
          <w:sz w:val="16"/>
          <w:lang w:val="af-ZA"/>
        </w:rPr>
        <w:t xml:space="preserve"> </w:t>
      </w:r>
      <w:r w:rsidRPr="00ED004F">
        <w:rPr>
          <w:rFonts w:ascii="GHEA Grapalat" w:hAnsi="GHEA Grapalat"/>
          <w:i/>
          <w:sz w:val="16"/>
        </w:rPr>
        <w:t>թվում</w:t>
      </w:r>
      <w:r w:rsidRPr="001B2024">
        <w:rPr>
          <w:rFonts w:ascii="GHEA Grapalat" w:hAnsi="GHEA Grapalat"/>
          <w:i/>
          <w:sz w:val="16"/>
          <w:lang w:val="af-ZA"/>
        </w:rPr>
        <w:t xml:space="preserve"> </w:t>
      </w:r>
      <w:r w:rsidRPr="00ED004F">
        <w:rPr>
          <w:rFonts w:ascii="GHEA Grapalat" w:hAnsi="GHEA Grapalat"/>
          <w:i/>
          <w:sz w:val="16"/>
        </w:rPr>
        <w:t>կլիմայի</w:t>
      </w:r>
      <w:r w:rsidRPr="001B2024">
        <w:rPr>
          <w:rFonts w:ascii="GHEA Grapalat" w:hAnsi="GHEA Grapalat"/>
          <w:i/>
          <w:sz w:val="16"/>
          <w:lang w:val="af-ZA"/>
        </w:rPr>
        <w:t xml:space="preserve"> </w:t>
      </w:r>
      <w:r w:rsidRPr="00ED004F">
        <w:rPr>
          <w:rFonts w:ascii="GHEA Grapalat" w:hAnsi="GHEA Grapalat"/>
          <w:i/>
          <w:sz w:val="16"/>
        </w:rPr>
        <w:t>փոփոխության</w:t>
      </w:r>
      <w:r w:rsidRPr="001B2024">
        <w:rPr>
          <w:rFonts w:ascii="GHEA Grapalat" w:hAnsi="GHEA Grapalat"/>
          <w:i/>
          <w:sz w:val="16"/>
          <w:lang w:val="af-ZA"/>
        </w:rPr>
        <w:t xml:space="preserve"> </w:t>
      </w:r>
      <w:r w:rsidRPr="00ED004F">
        <w:rPr>
          <w:rFonts w:ascii="GHEA Grapalat" w:hAnsi="GHEA Grapalat"/>
          <w:i/>
          <w:sz w:val="16"/>
        </w:rPr>
        <w:t>հետ</w:t>
      </w:r>
      <w:r w:rsidRPr="001B2024">
        <w:rPr>
          <w:rFonts w:ascii="GHEA Grapalat" w:hAnsi="GHEA Grapalat"/>
          <w:i/>
          <w:sz w:val="16"/>
          <w:lang w:val="af-ZA"/>
        </w:rPr>
        <w:t xml:space="preserve"> </w:t>
      </w:r>
      <w:r w:rsidRPr="00ED004F">
        <w:rPr>
          <w:rFonts w:ascii="GHEA Grapalat" w:hAnsi="GHEA Grapalat"/>
          <w:i/>
          <w:sz w:val="16"/>
        </w:rPr>
        <w:t>հարմարվողականության</w:t>
      </w:r>
      <w:r w:rsidRPr="001B2024">
        <w:rPr>
          <w:rFonts w:ascii="GHEA Grapalat" w:hAnsi="GHEA Grapalat"/>
          <w:i/>
          <w:sz w:val="16"/>
          <w:lang w:val="af-ZA"/>
        </w:rPr>
        <w:t xml:space="preserve"> </w:t>
      </w:r>
      <w:r w:rsidRPr="00ED004F">
        <w:rPr>
          <w:rFonts w:ascii="GHEA Grapalat" w:hAnsi="GHEA Grapalat"/>
          <w:i/>
          <w:sz w:val="16"/>
        </w:rPr>
        <w:t>միջոցառումների</w:t>
      </w:r>
      <w:r w:rsidRPr="001B2024">
        <w:rPr>
          <w:rFonts w:ascii="GHEA Grapalat" w:hAnsi="GHEA Grapalat"/>
          <w:i/>
          <w:sz w:val="16"/>
          <w:lang w:val="af-ZA"/>
        </w:rPr>
        <w:t xml:space="preserve">)  </w:t>
      </w:r>
      <w:r w:rsidRPr="00ED004F">
        <w:rPr>
          <w:rFonts w:ascii="GHEA Grapalat" w:hAnsi="GHEA Grapalat"/>
          <w:i/>
          <w:sz w:val="16"/>
        </w:rPr>
        <w:t>նորմերի</w:t>
      </w:r>
      <w:r w:rsidRPr="001B2024">
        <w:rPr>
          <w:rFonts w:ascii="GHEA Grapalat" w:hAnsi="GHEA Grapalat"/>
          <w:i/>
          <w:sz w:val="16"/>
          <w:lang w:val="af-ZA"/>
        </w:rPr>
        <w:t xml:space="preserve"> </w:t>
      </w:r>
      <w:r w:rsidRPr="00552B23">
        <w:rPr>
          <w:rFonts w:ascii="GHEA Grapalat" w:hAnsi="GHEA Grapalat"/>
          <w:i/>
          <w:sz w:val="16"/>
        </w:rPr>
        <w:t>չպահպանման</w:t>
      </w:r>
      <w:r w:rsidRPr="001B2024">
        <w:rPr>
          <w:rFonts w:ascii="GHEA Grapalat" w:hAnsi="GHEA Grapalat"/>
          <w:i/>
          <w:sz w:val="16"/>
          <w:lang w:val="af-ZA"/>
        </w:rPr>
        <w:t xml:space="preserve">, </w:t>
      </w:r>
      <w:r w:rsidRPr="00552B23">
        <w:rPr>
          <w:rFonts w:ascii="GHEA Grapalat" w:hAnsi="GHEA Grapalat"/>
          <w:i/>
          <w:sz w:val="16"/>
        </w:rPr>
        <w:t>ինչպես</w:t>
      </w:r>
      <w:r w:rsidRPr="001B2024">
        <w:rPr>
          <w:rFonts w:ascii="GHEA Grapalat" w:hAnsi="GHEA Grapalat"/>
          <w:i/>
          <w:sz w:val="16"/>
          <w:lang w:val="af-ZA"/>
        </w:rPr>
        <w:t xml:space="preserve"> </w:t>
      </w:r>
      <w:r w:rsidRPr="00552B23">
        <w:rPr>
          <w:rFonts w:ascii="GHEA Grapalat" w:hAnsi="GHEA Grapalat"/>
          <w:i/>
          <w:sz w:val="16"/>
        </w:rPr>
        <w:t>նաև</w:t>
      </w:r>
      <w:r w:rsidRPr="001B2024">
        <w:rPr>
          <w:rFonts w:ascii="GHEA Grapalat" w:hAnsi="GHEA Grapalat"/>
          <w:i/>
          <w:sz w:val="16"/>
          <w:lang w:val="af-ZA"/>
        </w:rPr>
        <w:t xml:space="preserve">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3.1 </w:t>
      </w:r>
      <w:r w:rsidRPr="00552B23">
        <w:rPr>
          <w:rFonts w:ascii="GHEA Grapalat" w:hAnsi="GHEA Grapalat"/>
          <w:i/>
          <w:sz w:val="16"/>
        </w:rPr>
        <w:t>կետում</w:t>
      </w:r>
      <w:r w:rsidRPr="001B2024">
        <w:rPr>
          <w:rFonts w:ascii="GHEA Grapalat" w:hAnsi="GHEA Grapalat"/>
          <w:i/>
          <w:sz w:val="16"/>
          <w:lang w:val="af-ZA"/>
        </w:rPr>
        <w:t xml:space="preserve"> </w:t>
      </w:r>
      <w:r w:rsidRPr="00552B23">
        <w:rPr>
          <w:rFonts w:ascii="GHEA Grapalat" w:hAnsi="GHEA Grapalat"/>
          <w:i/>
          <w:sz w:val="16"/>
        </w:rPr>
        <w:t>նշված</w:t>
      </w:r>
      <w:r w:rsidRPr="001B2024">
        <w:rPr>
          <w:rFonts w:ascii="GHEA Grapalat" w:hAnsi="GHEA Grapalat"/>
          <w:i/>
          <w:sz w:val="16"/>
          <w:lang w:val="af-ZA"/>
        </w:rPr>
        <w:t xml:space="preserve"> </w:t>
      </w:r>
      <w:r w:rsidRPr="00552B23">
        <w:rPr>
          <w:rFonts w:ascii="GHEA Grapalat" w:hAnsi="GHEA Grapalat"/>
          <w:i/>
          <w:sz w:val="16"/>
        </w:rPr>
        <w:t>գրավոր</w:t>
      </w:r>
      <w:r w:rsidRPr="001B2024">
        <w:rPr>
          <w:rFonts w:ascii="GHEA Grapalat" w:hAnsi="GHEA Grapalat"/>
          <w:i/>
          <w:sz w:val="16"/>
          <w:lang w:val="af-ZA"/>
        </w:rPr>
        <w:t xml:space="preserve"> </w:t>
      </w:r>
      <w:r w:rsidRPr="00552B23">
        <w:rPr>
          <w:rFonts w:ascii="GHEA Grapalat" w:hAnsi="GHEA Grapalat"/>
          <w:i/>
          <w:sz w:val="16"/>
        </w:rPr>
        <w:t>հավաստումը</w:t>
      </w:r>
      <w:r w:rsidRPr="001B2024">
        <w:rPr>
          <w:rFonts w:ascii="GHEA Grapalat" w:hAnsi="GHEA Grapalat"/>
          <w:i/>
          <w:sz w:val="16"/>
          <w:lang w:val="af-ZA"/>
        </w:rPr>
        <w:t xml:space="preserve"> </w:t>
      </w:r>
      <w:r w:rsidRPr="00552B23">
        <w:rPr>
          <w:rFonts w:ascii="GHEA Grapalat" w:hAnsi="GHEA Grapalat"/>
          <w:i/>
          <w:sz w:val="16"/>
        </w:rPr>
        <w:t>չտրամադրելու</w:t>
      </w:r>
      <w:r w:rsidRPr="001B2024">
        <w:rPr>
          <w:rFonts w:ascii="GHEA Grapalat" w:hAnsi="GHEA Grapalat"/>
          <w:i/>
          <w:sz w:val="16"/>
          <w:lang w:val="af-ZA"/>
        </w:rPr>
        <w:t xml:space="preserve"> </w:t>
      </w:r>
      <w:r w:rsidRPr="00552B23">
        <w:rPr>
          <w:rFonts w:ascii="GHEA Grapalat" w:hAnsi="GHEA Grapalat"/>
          <w:i/>
          <w:sz w:val="16"/>
        </w:rPr>
        <w:t>համար</w:t>
      </w:r>
      <w:r w:rsidRPr="001B2024">
        <w:rPr>
          <w:rFonts w:ascii="GHEA Grapalat" w:hAnsi="GHEA Grapalat"/>
          <w:i/>
          <w:sz w:val="16"/>
          <w:lang w:val="af-ZA"/>
        </w:rPr>
        <w:t xml:space="preserve"> </w:t>
      </w:r>
      <w:r w:rsidRPr="00552B23">
        <w:rPr>
          <w:rFonts w:ascii="GHEA Grapalat" w:hAnsi="GHEA Grapalat"/>
          <w:i/>
          <w:sz w:val="16"/>
        </w:rPr>
        <w:t>Կատարողի</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կիրառվում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պատասխանատվության</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միջոցները</w:t>
      </w:r>
      <w:r w:rsidRPr="001B2024">
        <w:rPr>
          <w:rFonts w:ascii="GHEA Grapalat" w:hAnsi="GHEA Grapalat"/>
          <w:i/>
          <w:sz w:val="16"/>
          <w:lang w:val="af-ZA"/>
        </w:rPr>
        <w:t>.</w:t>
      </w:r>
    </w:p>
    <w:p w14:paraId="6B5078B2" w14:textId="175FE08A" w:rsidR="00D0690C" w:rsidRPr="000C16A4" w:rsidDel="00343637" w:rsidRDefault="00D0690C" w:rsidP="00ED004F">
      <w:pPr>
        <w:spacing w:line="360" w:lineRule="auto"/>
        <w:ind w:firstLine="720"/>
        <w:jc w:val="both"/>
        <w:rPr>
          <w:del w:id="10" w:author="User" w:date="2019-05-26T11:24:00Z"/>
          <w:rFonts w:ascii="GHEA Grapalat" w:hAnsi="GHEA Grapalat" w:cs="Sylfaen"/>
          <w:lang w:val="hy-AM"/>
        </w:rPr>
      </w:pPr>
      <w:r>
        <w:rPr>
          <w:rFonts w:ascii="GHEA Grapalat" w:hAnsi="GHEA Grapalat" w:cs="Sylfaen"/>
          <w:sz w:val="20"/>
          <w:szCs w:val="20"/>
          <w:lang w:val="hy-AM"/>
        </w:rPr>
        <w:t>...</w:t>
      </w:r>
      <w:r>
        <w:rPr>
          <w:rFonts w:ascii="GHEA Grapalat" w:hAnsi="GHEA Grapalat"/>
          <w:lang w:val="hy-AM"/>
        </w:rPr>
        <w:t>»</w:t>
      </w:r>
      <w:r w:rsidRPr="009C7F84">
        <w:rPr>
          <w:rFonts w:ascii="GHEA Grapalat" w:hAnsi="GHEA Grapalat"/>
          <w:sz w:val="20"/>
          <w:lang w:val="hy-AM"/>
        </w:rPr>
        <w:t xml:space="preserve"> </w:t>
      </w:r>
      <w:r>
        <w:rPr>
          <w:rFonts w:ascii="GHEA Grapalat" w:hAnsi="GHEA Grapalat"/>
          <w:i/>
          <w:sz w:val="16"/>
          <w:lang w:val="hy-AM"/>
        </w:rPr>
        <w:t>իսկ 5.4 կետում  «</w:t>
      </w:r>
      <w:r w:rsidRPr="00F566BF">
        <w:rPr>
          <w:rFonts w:ascii="GHEA Grapalat" w:hAnsi="GHEA Grapalat" w:cs="Sylfaen"/>
          <w:sz w:val="20"/>
          <w:lang w:val="hy-AM"/>
        </w:rPr>
        <w:t>5.2</w:t>
      </w:r>
      <w:r>
        <w:rPr>
          <w:rFonts w:ascii="GHEA Grapalat" w:hAnsi="GHEA Grapalat" w:cs="Sylfaen"/>
          <w:sz w:val="20"/>
          <w:lang w:val="hy-AM"/>
        </w:rPr>
        <w:t xml:space="preserve"> և </w:t>
      </w:r>
      <w:r w:rsidRPr="00F566BF">
        <w:rPr>
          <w:rFonts w:ascii="GHEA Grapalat" w:hAnsi="GHEA Grapalat" w:cs="Sylfaen"/>
          <w:sz w:val="20"/>
          <w:lang w:val="hy-AM"/>
        </w:rPr>
        <w:t xml:space="preserve">5.3 </w:t>
      </w:r>
      <w:r>
        <w:rPr>
          <w:rFonts w:ascii="GHEA Grapalat" w:hAnsi="GHEA Grapalat"/>
          <w:i/>
          <w:sz w:val="16"/>
          <w:lang w:val="hy-AM"/>
        </w:rPr>
        <w:t>» թվերը փոխարինվում են «</w:t>
      </w:r>
      <w:r w:rsidRPr="00F566BF">
        <w:rPr>
          <w:rFonts w:ascii="GHEA Grapalat" w:hAnsi="GHEA Grapalat" w:cs="Sylfaen"/>
          <w:sz w:val="20"/>
          <w:lang w:val="hy-AM"/>
        </w:rPr>
        <w:t>5.2</w:t>
      </w:r>
      <w:r>
        <w:rPr>
          <w:rFonts w:ascii="GHEA Grapalat" w:hAnsi="GHEA Grapalat" w:cs="Sylfaen"/>
          <w:sz w:val="20"/>
          <w:lang w:val="hy-AM"/>
        </w:rPr>
        <w:t>,</w:t>
      </w:r>
      <w:r w:rsidRPr="00F566BF">
        <w:rPr>
          <w:rFonts w:ascii="GHEA Grapalat" w:hAnsi="GHEA Grapalat" w:cs="Sylfaen"/>
          <w:sz w:val="20"/>
          <w:lang w:val="hy-AM"/>
        </w:rPr>
        <w:t xml:space="preserve">5.3 </w:t>
      </w:r>
      <w:r>
        <w:rPr>
          <w:rFonts w:ascii="GHEA Grapalat" w:hAnsi="GHEA Grapalat" w:cs="Sylfaen"/>
          <w:sz w:val="20"/>
          <w:lang w:val="hy-AM"/>
        </w:rPr>
        <w:t xml:space="preserve"> և 5.5.1</w:t>
      </w:r>
      <w:r>
        <w:rPr>
          <w:rFonts w:ascii="GHEA Grapalat" w:hAnsi="GHEA Grapalat"/>
          <w:i/>
          <w:sz w:val="16"/>
          <w:lang w:val="hy-AM"/>
        </w:rPr>
        <w:t>» թվերով:</w:t>
      </w:r>
    </w:p>
  </w:footnote>
  <w:footnote w:id="11">
    <w:p w14:paraId="0D3C5D8A" w14:textId="77777777" w:rsidR="00D0690C" w:rsidRPr="006411BD" w:rsidDel="00CE70A2" w:rsidRDefault="00D0690C" w:rsidP="007678FA">
      <w:pPr>
        <w:pStyle w:val="af2"/>
        <w:jc w:val="both"/>
        <w:rPr>
          <w:del w:id="11" w:author="User" w:date="2019-05-26T11:27:00Z"/>
          <w:lang w:val="hy-AM"/>
        </w:rPr>
      </w:pPr>
      <w:r w:rsidRPr="00456683">
        <w:rPr>
          <w:rFonts w:ascii="Sylfaen" w:hAnsi="Sylfaen"/>
          <w:color w:val="FFFFFF"/>
          <w:sz w:val="22"/>
          <w:szCs w:val="22"/>
          <w:vertAlign w:val="superscript"/>
          <w:lang w:val="hy-AM"/>
        </w:rPr>
        <w:t>23</w:t>
      </w:r>
      <w:r w:rsidRPr="00ED004F">
        <w:rPr>
          <w:sz w:val="22"/>
          <w:szCs w:val="22"/>
          <w:vertAlign w:val="superscript"/>
          <w:lang w:val="hy-AM"/>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5FDD2D3B" w14:textId="77777777" w:rsidR="00D0690C" w:rsidDel="00D90DD6" w:rsidRDefault="00D0690C" w:rsidP="007678FA">
      <w:pPr>
        <w:pStyle w:val="af2"/>
        <w:jc w:val="both"/>
        <w:rPr>
          <w:del w:id="12"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A975991"/>
    <w:multiLevelType w:val="hybridMultilevel"/>
    <w:tmpl w:val="C69E30D0"/>
    <w:lvl w:ilvl="0" w:tplc="E84E93A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1"/>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1D58"/>
    <w:rsid w:val="00012347"/>
    <w:rsid w:val="00012E2C"/>
    <w:rsid w:val="00013093"/>
    <w:rsid w:val="000132F3"/>
    <w:rsid w:val="00013C24"/>
    <w:rsid w:val="00014775"/>
    <w:rsid w:val="000149F3"/>
    <w:rsid w:val="000161CC"/>
    <w:rsid w:val="00016485"/>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40A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0BF"/>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482"/>
    <w:rsid w:val="000B259E"/>
    <w:rsid w:val="000B5AE5"/>
    <w:rsid w:val="000B700B"/>
    <w:rsid w:val="000B7641"/>
    <w:rsid w:val="000B7C54"/>
    <w:rsid w:val="000B7FDA"/>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0FA"/>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6F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090"/>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8F0"/>
    <w:rsid w:val="001669C1"/>
    <w:rsid w:val="001679A6"/>
    <w:rsid w:val="001724D7"/>
    <w:rsid w:val="00172BD7"/>
    <w:rsid w:val="001732FB"/>
    <w:rsid w:val="0017476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38B"/>
    <w:rsid w:val="00185684"/>
    <w:rsid w:val="0018591C"/>
    <w:rsid w:val="00185DF9"/>
    <w:rsid w:val="00186B27"/>
    <w:rsid w:val="001910AF"/>
    <w:rsid w:val="00191D5F"/>
    <w:rsid w:val="001920E3"/>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4AF"/>
    <w:rsid w:val="001A3FEC"/>
    <w:rsid w:val="001A43A4"/>
    <w:rsid w:val="001A48BE"/>
    <w:rsid w:val="001A4EF7"/>
    <w:rsid w:val="001A5BC8"/>
    <w:rsid w:val="001A5C02"/>
    <w:rsid w:val="001A5EF2"/>
    <w:rsid w:val="001B0D9A"/>
    <w:rsid w:val="001B1341"/>
    <w:rsid w:val="001B1370"/>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22D"/>
    <w:rsid w:val="001C3D83"/>
    <w:rsid w:val="001C3F6C"/>
    <w:rsid w:val="001C46A5"/>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1D97"/>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4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B67"/>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2C1"/>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3FD0"/>
    <w:rsid w:val="003041A8"/>
    <w:rsid w:val="00304436"/>
    <w:rsid w:val="00304D64"/>
    <w:rsid w:val="0030506D"/>
    <w:rsid w:val="003050CC"/>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7F"/>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2B7"/>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6552"/>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A"/>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453"/>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BFB"/>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A8F"/>
    <w:rsid w:val="003F6CF8"/>
    <w:rsid w:val="003F7B41"/>
    <w:rsid w:val="00400E4B"/>
    <w:rsid w:val="0040112D"/>
    <w:rsid w:val="00401BA5"/>
    <w:rsid w:val="00401FFA"/>
    <w:rsid w:val="004021AA"/>
    <w:rsid w:val="00402941"/>
    <w:rsid w:val="00402AD9"/>
    <w:rsid w:val="00403109"/>
    <w:rsid w:val="0040331B"/>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BB"/>
    <w:rsid w:val="004454D8"/>
    <w:rsid w:val="0044556F"/>
    <w:rsid w:val="0044660E"/>
    <w:rsid w:val="00446E15"/>
    <w:rsid w:val="00447808"/>
    <w:rsid w:val="00447FFD"/>
    <w:rsid w:val="004504F0"/>
    <w:rsid w:val="00451CC7"/>
    <w:rsid w:val="00452024"/>
    <w:rsid w:val="00452896"/>
    <w:rsid w:val="004534DB"/>
    <w:rsid w:val="0045359E"/>
    <w:rsid w:val="00453F42"/>
    <w:rsid w:val="00454CD2"/>
    <w:rsid w:val="00454D73"/>
    <w:rsid w:val="004550C9"/>
    <w:rsid w:val="0045525D"/>
    <w:rsid w:val="004553DE"/>
    <w:rsid w:val="00455978"/>
    <w:rsid w:val="00456683"/>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53E"/>
    <w:rsid w:val="00465839"/>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756"/>
    <w:rsid w:val="00510CB7"/>
    <w:rsid w:val="005111C3"/>
    <w:rsid w:val="00511D8D"/>
    <w:rsid w:val="00512292"/>
    <w:rsid w:val="0051283A"/>
    <w:rsid w:val="00512D1F"/>
    <w:rsid w:val="0051341E"/>
    <w:rsid w:val="00513C9C"/>
    <w:rsid w:val="0051434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0CA"/>
    <w:rsid w:val="00535206"/>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016"/>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54C"/>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17D05"/>
    <w:rsid w:val="00620934"/>
    <w:rsid w:val="00620AB7"/>
    <w:rsid w:val="00620D9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7DC"/>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3A6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672"/>
    <w:rsid w:val="006818C6"/>
    <w:rsid w:val="00685785"/>
    <w:rsid w:val="00685962"/>
    <w:rsid w:val="00685A30"/>
    <w:rsid w:val="00685C48"/>
    <w:rsid w:val="00687086"/>
    <w:rsid w:val="00691009"/>
    <w:rsid w:val="006912BB"/>
    <w:rsid w:val="00691C47"/>
    <w:rsid w:val="00692C09"/>
    <w:rsid w:val="00692D55"/>
    <w:rsid w:val="00692FA3"/>
    <w:rsid w:val="00693975"/>
    <w:rsid w:val="00693C4E"/>
    <w:rsid w:val="00693F5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2E50"/>
    <w:rsid w:val="006C3115"/>
    <w:rsid w:val="006C37BD"/>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1D1D"/>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35CD"/>
    <w:rsid w:val="00714C96"/>
    <w:rsid w:val="007154FC"/>
    <w:rsid w:val="00715EE8"/>
    <w:rsid w:val="00716397"/>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40C"/>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158"/>
    <w:rsid w:val="007C13B3"/>
    <w:rsid w:val="007C15C5"/>
    <w:rsid w:val="007C1825"/>
    <w:rsid w:val="007C1D08"/>
    <w:rsid w:val="007C3D16"/>
    <w:rsid w:val="007C3FF3"/>
    <w:rsid w:val="007C4330"/>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561C"/>
    <w:rsid w:val="008061D6"/>
    <w:rsid w:val="008069F0"/>
    <w:rsid w:val="00807178"/>
    <w:rsid w:val="0080763E"/>
    <w:rsid w:val="00807F1E"/>
    <w:rsid w:val="00807F3B"/>
    <w:rsid w:val="008105B4"/>
    <w:rsid w:val="00811A9F"/>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5C98"/>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3C81"/>
    <w:rsid w:val="008546A0"/>
    <w:rsid w:val="00854AD4"/>
    <w:rsid w:val="008558B3"/>
    <w:rsid w:val="00855F55"/>
    <w:rsid w:val="0085683F"/>
    <w:rsid w:val="008568E9"/>
    <w:rsid w:val="00856FDE"/>
    <w:rsid w:val="0085736F"/>
    <w:rsid w:val="0085794D"/>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C12"/>
    <w:rsid w:val="00871E55"/>
    <w:rsid w:val="00871E9B"/>
    <w:rsid w:val="0087341E"/>
    <w:rsid w:val="0087360C"/>
    <w:rsid w:val="00873DAF"/>
    <w:rsid w:val="00873E83"/>
    <w:rsid w:val="00873FE9"/>
    <w:rsid w:val="008743F2"/>
    <w:rsid w:val="0087619B"/>
    <w:rsid w:val="008769B4"/>
    <w:rsid w:val="008777E0"/>
    <w:rsid w:val="00877F78"/>
    <w:rsid w:val="0088001E"/>
    <w:rsid w:val="00880500"/>
    <w:rsid w:val="00881C05"/>
    <w:rsid w:val="00881C22"/>
    <w:rsid w:val="00882697"/>
    <w:rsid w:val="00882B3F"/>
    <w:rsid w:val="0088382F"/>
    <w:rsid w:val="0088384C"/>
    <w:rsid w:val="008838D0"/>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AC3"/>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142"/>
    <w:rsid w:val="008C64C6"/>
    <w:rsid w:val="008C6A78"/>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7BC"/>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E54"/>
    <w:rsid w:val="00917FAA"/>
    <w:rsid w:val="00920009"/>
    <w:rsid w:val="009211B8"/>
    <w:rsid w:val="00921327"/>
    <w:rsid w:val="00922306"/>
    <w:rsid w:val="00922407"/>
    <w:rsid w:val="009229DF"/>
    <w:rsid w:val="00923B24"/>
    <w:rsid w:val="0092445C"/>
    <w:rsid w:val="00926875"/>
    <w:rsid w:val="00931352"/>
    <w:rsid w:val="00931A1F"/>
    <w:rsid w:val="00932182"/>
    <w:rsid w:val="009321AC"/>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01E7"/>
    <w:rsid w:val="0095176C"/>
    <w:rsid w:val="0095199F"/>
    <w:rsid w:val="00953F12"/>
    <w:rsid w:val="0095468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861"/>
    <w:rsid w:val="009B0DA1"/>
    <w:rsid w:val="009B0E66"/>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3AD"/>
    <w:rsid w:val="009E245C"/>
    <w:rsid w:val="009E2620"/>
    <w:rsid w:val="009E27FC"/>
    <w:rsid w:val="009E3568"/>
    <w:rsid w:val="009E35C5"/>
    <w:rsid w:val="009E38B9"/>
    <w:rsid w:val="009E3B64"/>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0BF4"/>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167"/>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431E"/>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1FCD"/>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3F3A"/>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0B0"/>
    <w:rsid w:val="00B64118"/>
    <w:rsid w:val="00B64BF8"/>
    <w:rsid w:val="00B66C0B"/>
    <w:rsid w:val="00B67CCD"/>
    <w:rsid w:val="00B71D73"/>
    <w:rsid w:val="00B73AB8"/>
    <w:rsid w:val="00B73DE0"/>
    <w:rsid w:val="00B744F6"/>
    <w:rsid w:val="00B75687"/>
    <w:rsid w:val="00B75985"/>
    <w:rsid w:val="00B76154"/>
    <w:rsid w:val="00B7771E"/>
    <w:rsid w:val="00B77C8D"/>
    <w:rsid w:val="00B81AD3"/>
    <w:rsid w:val="00B834EF"/>
    <w:rsid w:val="00B836ED"/>
    <w:rsid w:val="00B83A57"/>
    <w:rsid w:val="00B83C84"/>
    <w:rsid w:val="00B84296"/>
    <w:rsid w:val="00B84F37"/>
    <w:rsid w:val="00B853BF"/>
    <w:rsid w:val="00B8636F"/>
    <w:rsid w:val="00B86BCB"/>
    <w:rsid w:val="00B87EE8"/>
    <w:rsid w:val="00B9100A"/>
    <w:rsid w:val="00B925B0"/>
    <w:rsid w:val="00B92FEA"/>
    <w:rsid w:val="00B93A1F"/>
    <w:rsid w:val="00B941D0"/>
    <w:rsid w:val="00B95FE0"/>
    <w:rsid w:val="00B964A0"/>
    <w:rsid w:val="00B96B73"/>
    <w:rsid w:val="00B97237"/>
    <w:rsid w:val="00B975FA"/>
    <w:rsid w:val="00B9796D"/>
    <w:rsid w:val="00B97D91"/>
    <w:rsid w:val="00BA3554"/>
    <w:rsid w:val="00BA5D9A"/>
    <w:rsid w:val="00BA632C"/>
    <w:rsid w:val="00BA64B1"/>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C5"/>
    <w:rsid w:val="00BD3B55"/>
    <w:rsid w:val="00BD4817"/>
    <w:rsid w:val="00BD572E"/>
    <w:rsid w:val="00BD5F94"/>
    <w:rsid w:val="00BD6BF7"/>
    <w:rsid w:val="00BD72E6"/>
    <w:rsid w:val="00BE01AE"/>
    <w:rsid w:val="00BE051C"/>
    <w:rsid w:val="00BE3F61"/>
    <w:rsid w:val="00BE439E"/>
    <w:rsid w:val="00BE45B6"/>
    <w:rsid w:val="00BE50BD"/>
    <w:rsid w:val="00BE54A9"/>
    <w:rsid w:val="00BE557F"/>
    <w:rsid w:val="00BE6363"/>
    <w:rsid w:val="00BE6F5D"/>
    <w:rsid w:val="00BE7276"/>
    <w:rsid w:val="00BE7755"/>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39E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273"/>
    <w:rsid w:val="00C51512"/>
    <w:rsid w:val="00C527F9"/>
    <w:rsid w:val="00C53926"/>
    <w:rsid w:val="00C53D1C"/>
    <w:rsid w:val="00C5477B"/>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02D9"/>
    <w:rsid w:val="00CA0F22"/>
    <w:rsid w:val="00CA13D1"/>
    <w:rsid w:val="00CA169D"/>
    <w:rsid w:val="00CA1747"/>
    <w:rsid w:val="00CA1C11"/>
    <w:rsid w:val="00CA1ED0"/>
    <w:rsid w:val="00CA2207"/>
    <w:rsid w:val="00CA30F7"/>
    <w:rsid w:val="00CA4510"/>
    <w:rsid w:val="00CA4AB2"/>
    <w:rsid w:val="00CA5671"/>
    <w:rsid w:val="00CA5B8D"/>
    <w:rsid w:val="00CA5DD1"/>
    <w:rsid w:val="00CA6094"/>
    <w:rsid w:val="00CA6621"/>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90C"/>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79E"/>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DE3"/>
    <w:rsid w:val="00D67947"/>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511C"/>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C7E7E"/>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BBE"/>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6BC"/>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10"/>
    <w:rsid w:val="00E260D5"/>
    <w:rsid w:val="00E2620A"/>
    <w:rsid w:val="00E26A48"/>
    <w:rsid w:val="00E26DCE"/>
    <w:rsid w:val="00E27862"/>
    <w:rsid w:val="00E30D12"/>
    <w:rsid w:val="00E31A0F"/>
    <w:rsid w:val="00E31BC4"/>
    <w:rsid w:val="00E326DD"/>
    <w:rsid w:val="00E327B8"/>
    <w:rsid w:val="00E34189"/>
    <w:rsid w:val="00E36717"/>
    <w:rsid w:val="00E36A86"/>
    <w:rsid w:val="00E410D5"/>
    <w:rsid w:val="00E41156"/>
    <w:rsid w:val="00E41620"/>
    <w:rsid w:val="00E41E93"/>
    <w:rsid w:val="00E4239E"/>
    <w:rsid w:val="00E42FEB"/>
    <w:rsid w:val="00E430BF"/>
    <w:rsid w:val="00E43CEB"/>
    <w:rsid w:val="00E4476B"/>
    <w:rsid w:val="00E449ED"/>
    <w:rsid w:val="00E44D86"/>
    <w:rsid w:val="00E45007"/>
    <w:rsid w:val="00E453AC"/>
    <w:rsid w:val="00E45ACA"/>
    <w:rsid w:val="00E45C7F"/>
    <w:rsid w:val="00E46422"/>
    <w:rsid w:val="00E46DBA"/>
    <w:rsid w:val="00E47255"/>
    <w:rsid w:val="00E51117"/>
    <w:rsid w:val="00E51EEA"/>
    <w:rsid w:val="00E52439"/>
    <w:rsid w:val="00E527C7"/>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532"/>
    <w:rsid w:val="00E87CE7"/>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1803"/>
    <w:rsid w:val="00EC201D"/>
    <w:rsid w:val="00EC20BC"/>
    <w:rsid w:val="00EC21C4"/>
    <w:rsid w:val="00EC22F7"/>
    <w:rsid w:val="00EC2345"/>
    <w:rsid w:val="00EC2C0F"/>
    <w:rsid w:val="00EC2CDE"/>
    <w:rsid w:val="00EC49B0"/>
    <w:rsid w:val="00EC4A78"/>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4C1"/>
    <w:rsid w:val="00F215B1"/>
    <w:rsid w:val="00F217FC"/>
    <w:rsid w:val="00F21992"/>
    <w:rsid w:val="00F21C25"/>
    <w:rsid w:val="00F23100"/>
    <w:rsid w:val="00F2339D"/>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7C0"/>
    <w:rsid w:val="00F41F68"/>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079"/>
    <w:rsid w:val="00F61898"/>
    <w:rsid w:val="00F61A9D"/>
    <w:rsid w:val="00F61D7A"/>
    <w:rsid w:val="00F61ED1"/>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3D"/>
    <w:rsid w:val="00FD2B51"/>
    <w:rsid w:val="00FD4504"/>
    <w:rsid w:val="00FD4DA5"/>
    <w:rsid w:val="00FD4DBF"/>
    <w:rsid w:val="00FD4E2B"/>
    <w:rsid w:val="00FD57B8"/>
    <w:rsid w:val="00FD7291"/>
    <w:rsid w:val="00FD7772"/>
    <w:rsid w:val="00FE09D9"/>
    <w:rsid w:val="00FE1316"/>
    <w:rsid w:val="00FE20B2"/>
    <w:rsid w:val="00FE4310"/>
    <w:rsid w:val="00FE54DC"/>
    <w:rsid w:val="00FE5743"/>
    <w:rsid w:val="00FE64CF"/>
    <w:rsid w:val="00FE6521"/>
    <w:rsid w:val="00FE6887"/>
    <w:rsid w:val="00FE69FB"/>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0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Akapit z listą BS,List Paragraph 1,List_Paragraph,Multilevel para_II,List Paragraph1,Bullet1,References,List Paragraph (numbered (a)),IBL List Paragraph,List Paragraph nowy,Numbered List Paragraph,PDP DOCUMENT SUBTITLE"/>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Akapit z listą BS Знак,List Paragraph 1 Знак,List_Paragraph Знак,Multilevel para_II Знак,List Paragraph1 Знак,Bullet1 Знак,References Знак,List Paragraph (numbered (a)) Знак,IBL List Paragraph Знак,List Paragraph nowy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0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Akapit z listą BS,List Paragraph 1,List_Paragraph,Multilevel para_II,List Paragraph1,Bullet1,References,List Paragraph (numbered (a)),IBL List Paragraph,List Paragraph nowy,Numbered List Paragraph,PDP DOCUMENT SUBTITLE"/>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Akapit z listą BS Знак,List Paragraph 1 Знак,List_Paragraph Знак,Multilevel para_II Знак,List Paragraph1 Знак,Bullet1 Знак,References Знак,List Paragraph (numbered (a)) Знак,IBL List Paragraph Знак,List Paragraph nowy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253544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B7316-E253-47E8-AD38-7B4CBCA7D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18336</Words>
  <Characters>104519</Characters>
  <Application>Microsoft Office Word</Application>
  <DocSecurity>0</DocSecurity>
  <Lines>870</Lines>
  <Paragraphs>245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122610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USER</cp:lastModifiedBy>
  <cp:revision>3</cp:revision>
  <cp:lastPrinted>2018-02-16T07:12:00Z</cp:lastPrinted>
  <dcterms:created xsi:type="dcterms:W3CDTF">2024-03-06T12:16:00Z</dcterms:created>
  <dcterms:modified xsi:type="dcterms:W3CDTF">2024-03-06T12:31:00Z</dcterms:modified>
</cp:coreProperties>
</file>